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left="0"/>
        <w:rPr>
          <w:rFonts w:ascii="Arial" w:hAnsi="Arial" w:cs="Arial"/>
          <w:b/>
          <w:sz w:val="22"/>
          <w:szCs w:val="22"/>
        </w:rPr>
      </w:pPr>
      <w:bookmarkStart w:id="0" w:name="_GoBack"/>
      <w:bookmarkEnd w:id="0"/>
    </w:p>
    <w:p>
      <w:pPr>
        <w:ind w:left="0"/>
        <w:jc w:val="center"/>
        <w:rPr>
          <w:rFonts w:ascii="Arial" w:hAnsi="Arial" w:cs="Arial"/>
          <w:b/>
          <w:sz w:val="22"/>
          <w:szCs w:val="22"/>
        </w:rPr>
      </w:pPr>
      <w:r>
        <w:rPr>
          <w:rFonts w:ascii="Arial" w:hAnsi="Arial" w:cs="Arial"/>
          <w:b/>
          <w:sz w:val="22"/>
          <w:szCs w:val="22"/>
        </w:rPr>
        <w:t>PHILIPPINE CHARITY SWEEPSTAKES OFFICE</w:t>
      </w:r>
    </w:p>
    <w:p>
      <w:pPr>
        <w:ind w:left="0"/>
        <w:jc w:val="center"/>
        <w:rPr>
          <w:rFonts w:ascii="Arial" w:hAnsi="Arial" w:cs="Arial"/>
          <w:b/>
          <w:sz w:val="22"/>
          <w:szCs w:val="22"/>
        </w:rPr>
      </w:pPr>
      <w:r>
        <w:rPr>
          <w:rFonts w:ascii="Arial" w:hAnsi="Arial" w:cs="Arial"/>
          <w:b/>
          <w:sz w:val="22"/>
          <w:szCs w:val="22"/>
        </w:rPr>
        <w:t>NOTES TO THE FINANCIAL STATEMENTS</w:t>
      </w:r>
    </w:p>
    <w:p>
      <w:pPr>
        <w:ind w:left="0"/>
        <w:jc w:val="center"/>
        <w:rPr>
          <w:rFonts w:ascii="Arial" w:hAnsi="Arial" w:cs="Arial"/>
          <w:sz w:val="22"/>
          <w:szCs w:val="22"/>
        </w:rPr>
      </w:pPr>
      <w:r>
        <w:rPr>
          <w:rFonts w:ascii="Arial" w:hAnsi="Arial" w:cs="Arial"/>
          <w:sz w:val="22"/>
          <w:szCs w:val="22"/>
        </w:rPr>
        <w:t>(All amounts in Philippine Peso unless otherwise stated)</w:t>
      </w:r>
    </w:p>
    <w:p>
      <w:pPr>
        <w:rPr>
          <w:rFonts w:ascii="Arial" w:hAnsi="Arial" w:cs="Arial"/>
          <w:sz w:val="22"/>
          <w:szCs w:val="22"/>
        </w:rPr>
      </w:pPr>
    </w:p>
    <w:p>
      <w:pPr>
        <w:rPr>
          <w:rFonts w:ascii="Arial" w:hAnsi="Arial" w:cs="Arial"/>
          <w:sz w:val="22"/>
          <w:szCs w:val="22"/>
        </w:rPr>
      </w:pPr>
    </w:p>
    <w:p>
      <w:pPr>
        <w:pStyle w:val="ListParagraph"/>
        <w:numPr>
          <w:ilvl w:val="0"/>
          <w:numId w:val="1"/>
        </w:numPr>
        <w:ind w:left="540" w:hanging="540"/>
        <w:rPr>
          <w:rFonts w:ascii="Arial" w:hAnsi="Arial" w:cs="Arial"/>
          <w:b/>
          <w:sz w:val="22"/>
          <w:szCs w:val="22"/>
        </w:rPr>
      </w:pPr>
      <w:r>
        <w:rPr>
          <w:rFonts w:ascii="Arial" w:hAnsi="Arial" w:cs="Arial"/>
          <w:b/>
          <w:sz w:val="22"/>
          <w:szCs w:val="22"/>
        </w:rPr>
        <w:t>GENERAL INFORMATION</w:t>
      </w:r>
    </w:p>
    <w:p>
      <w:pPr>
        <w:rPr>
          <w:rFonts w:ascii="Arial" w:hAnsi="Arial" w:cs="Arial"/>
          <w:b/>
          <w:sz w:val="22"/>
          <w:szCs w:val="22"/>
        </w:rPr>
      </w:pPr>
    </w:p>
    <w:p>
      <w:pPr>
        <w:suppressAutoHyphens/>
        <w:ind w:left="0"/>
        <w:rPr>
          <w:rFonts w:ascii="Arial" w:hAnsi="Arial" w:cs="Arial"/>
          <w:sz w:val="22"/>
          <w:szCs w:val="22"/>
          <w:lang w:eastAsia="ar-SA"/>
        </w:rPr>
      </w:pPr>
      <w:r>
        <w:rPr>
          <w:rFonts w:ascii="Arial" w:hAnsi="Arial" w:cs="Arial"/>
          <w:sz w:val="22"/>
          <w:szCs w:val="22"/>
          <w:lang w:eastAsia="ar-SA"/>
        </w:rPr>
        <w:t xml:space="preserve">The Philippine Charity Sweepstakes Office (PCSO) was created under Philippine Legislature Act No. 4130 on October 30, 1934 and later amended by Republic Act (RA) No. 1169 in 1954 and Batas </w:t>
      </w:r>
      <w:proofErr w:type="spellStart"/>
      <w:r>
        <w:rPr>
          <w:rFonts w:ascii="Arial" w:hAnsi="Arial" w:cs="Arial"/>
          <w:sz w:val="22"/>
          <w:szCs w:val="22"/>
          <w:lang w:eastAsia="ar-SA"/>
        </w:rPr>
        <w:t>Pambansa</w:t>
      </w:r>
      <w:proofErr w:type="spellEnd"/>
      <w:r>
        <w:rPr>
          <w:rFonts w:ascii="Arial" w:hAnsi="Arial" w:cs="Arial"/>
          <w:sz w:val="22"/>
          <w:szCs w:val="22"/>
          <w:lang w:eastAsia="ar-SA"/>
        </w:rPr>
        <w:t xml:space="preserve"> </w:t>
      </w:r>
      <w:proofErr w:type="spellStart"/>
      <w:r>
        <w:rPr>
          <w:rFonts w:ascii="Arial" w:hAnsi="Arial" w:cs="Arial"/>
          <w:sz w:val="22"/>
          <w:szCs w:val="22"/>
          <w:lang w:eastAsia="ar-SA"/>
        </w:rPr>
        <w:t>Blg</w:t>
      </w:r>
      <w:proofErr w:type="spellEnd"/>
      <w:r>
        <w:rPr>
          <w:rFonts w:ascii="Arial" w:hAnsi="Arial" w:cs="Arial"/>
          <w:sz w:val="22"/>
          <w:szCs w:val="22"/>
          <w:lang w:eastAsia="ar-SA"/>
        </w:rPr>
        <w:t>. 42 on September 24, 1979. The PCSO is the principal government agency for raising and providing funds for health programs, medical assistance and services, and charities of national character.</w:t>
      </w:r>
    </w:p>
    <w:p>
      <w:pPr>
        <w:suppressAutoHyphens/>
        <w:ind w:left="0"/>
        <w:rPr>
          <w:rFonts w:ascii="Arial" w:hAnsi="Arial" w:cs="Arial"/>
          <w:sz w:val="22"/>
          <w:szCs w:val="22"/>
          <w:lang w:eastAsia="ar-SA"/>
        </w:rPr>
      </w:pPr>
    </w:p>
    <w:p>
      <w:pPr>
        <w:ind w:left="0"/>
        <w:rPr>
          <w:rFonts w:ascii="Arial" w:hAnsi="Arial" w:cs="Arial"/>
          <w:sz w:val="22"/>
          <w:szCs w:val="22"/>
          <w:lang w:eastAsia="ar-SA"/>
        </w:rPr>
      </w:pPr>
      <w:r>
        <w:rPr>
          <w:rFonts w:ascii="Arial" w:hAnsi="Arial" w:cs="Arial"/>
          <w:sz w:val="22"/>
          <w:szCs w:val="22"/>
          <w:lang w:eastAsia="ar-SA"/>
        </w:rPr>
        <w:t>In adherence to its main thrust of providing funds for health programs and other charities of national character, the PCSO is engaged in various social welfare and development programs. The main programs of the Agency are as follows: endowment fund/quality health care program; medical access program; community outreach program; ambulance donation program; national calamity and disaster program; and hospital renovation and improvement of health care facilities.</w:t>
      </w:r>
    </w:p>
    <w:p>
      <w:pPr>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To support and sustain the foregoing mandated tasks, the PCSO holds and conducts charity sweepstakes, races, and lotteries and engages in health and welfare-related investments, projects, and activities to provide for permanent and continuing sources of funds for its programs. It also undertakes other activities to enhance and expand such fund-generating operations as well as strengthen the Agency’s fund-management capabilities.</w:t>
      </w:r>
    </w:p>
    <w:p>
      <w:pPr>
        <w:ind w:left="0"/>
        <w:rPr>
          <w:rFonts w:ascii="Arial" w:hAnsi="Arial" w:cs="Arial"/>
          <w:sz w:val="22"/>
          <w:szCs w:val="22"/>
          <w:lang w:eastAsia="ar-SA"/>
        </w:rPr>
      </w:pPr>
    </w:p>
    <w:p>
      <w:pPr>
        <w:suppressAutoHyphens/>
        <w:ind w:left="0"/>
        <w:rPr>
          <w:rFonts w:ascii="Arial" w:hAnsi="Arial" w:cs="Arial"/>
          <w:b/>
          <w:sz w:val="22"/>
          <w:szCs w:val="22"/>
          <w:lang w:eastAsia="ar-SA"/>
        </w:rPr>
      </w:pPr>
      <w:r>
        <w:rPr>
          <w:rFonts w:ascii="Arial" w:hAnsi="Arial" w:cs="Arial"/>
          <w:sz w:val="22"/>
          <w:szCs w:val="22"/>
          <w:lang w:eastAsia="ar-SA"/>
        </w:rPr>
        <w:t xml:space="preserve">The main products of the PCSO are the Sweepstakes and the Lottery games.  The Sweepstakes game has steadily been evolving through the years to be able to conform with the changing demand of times, to keep the game interesting to all Sweepstakes </w:t>
      </w:r>
      <w:proofErr w:type="gramStart"/>
      <w:r>
        <w:rPr>
          <w:rFonts w:ascii="Arial" w:hAnsi="Arial" w:cs="Arial"/>
          <w:sz w:val="22"/>
          <w:szCs w:val="22"/>
          <w:lang w:eastAsia="ar-SA"/>
        </w:rPr>
        <w:t>enthusiasts</w:t>
      </w:r>
      <w:proofErr w:type="gramEnd"/>
      <w:r>
        <w:rPr>
          <w:rFonts w:ascii="Arial" w:hAnsi="Arial" w:cs="Arial"/>
          <w:sz w:val="22"/>
          <w:szCs w:val="22"/>
          <w:lang w:eastAsia="ar-SA"/>
        </w:rPr>
        <w:t>, to attract more clients, and to maintain a variety of Sweepstakes products readily available in the market.  Various game types have been introduced and other game innovations are constantly being conceptualized, particularly the traditional; and scratch and match variety</w:t>
      </w:r>
      <w:r>
        <w:rPr>
          <w:rFonts w:ascii="Arial" w:hAnsi="Arial" w:cs="Arial"/>
          <w:b/>
          <w:sz w:val="22"/>
          <w:szCs w:val="22"/>
          <w:lang w:eastAsia="ar-SA"/>
        </w:rPr>
        <w:t>.</w:t>
      </w:r>
    </w:p>
    <w:p>
      <w:pPr>
        <w:rPr>
          <w:rFonts w:ascii="Arial" w:hAnsi="Arial" w:cs="Arial"/>
          <w:sz w:val="22"/>
          <w:szCs w:val="22"/>
        </w:rPr>
      </w:pPr>
      <w:r>
        <w:rPr>
          <w:rFonts w:ascii="Arial" w:hAnsi="Arial" w:cs="Arial"/>
          <w:sz w:val="22"/>
          <w:szCs w:val="22"/>
        </w:rPr>
        <w:tab/>
      </w:r>
    </w:p>
    <w:p>
      <w:pPr>
        <w:pStyle w:val="ListParagraph"/>
        <w:numPr>
          <w:ilvl w:val="0"/>
          <w:numId w:val="15"/>
        </w:numPr>
        <w:ind w:left="540" w:hanging="540"/>
        <w:rPr>
          <w:rFonts w:ascii="Arial" w:hAnsi="Arial" w:cs="Arial"/>
          <w:b/>
          <w:sz w:val="22"/>
          <w:szCs w:val="22"/>
        </w:rPr>
      </w:pPr>
      <w:r>
        <w:rPr>
          <w:rFonts w:ascii="Arial" w:hAnsi="Arial" w:cs="Arial"/>
          <w:b/>
          <w:sz w:val="22"/>
          <w:szCs w:val="22"/>
        </w:rPr>
        <w:t>Lotto Games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PCSO offers five (5) 6-pick jackpot-bearing number games namely; Lotto 6/42, Mega Lotto 6/45, Super Lotto 6/49, Grand Lotto 6/55 and the Ultra Lotto 6/58.  All of these number games can be played using the system play (systems 7 to 12), 5 Roll, and Lucky Pick.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Board of Directors approved the implementation of the grant of one per cent share on Jackpot Winnings to Lotto Agents who had sold the Jackpot winning Ticket, not to exceed the amount of One Million Pesos (P1</w:t>
      </w:r>
      <w:proofErr w:type="gramStart"/>
      <w:r>
        <w:rPr>
          <w:rFonts w:ascii="Arial" w:hAnsi="Arial" w:cs="Arial"/>
          <w:sz w:val="22"/>
          <w:szCs w:val="22"/>
        </w:rPr>
        <w:t>,000,000</w:t>
      </w:r>
      <w:proofErr w:type="gramEnd"/>
      <w:r>
        <w:rPr>
          <w:rFonts w:ascii="Arial" w:hAnsi="Arial" w:cs="Arial"/>
          <w:sz w:val="22"/>
          <w:szCs w:val="22"/>
        </w:rPr>
        <w:t>), to be taken from the Jackpot Prizes of the winners as per BR No. 223 s. 2017 dated September 28, 2017.</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To cover the increase of documentary stamp tax from 10% to 20% on all lottery tickets issued by the PCSO under RA No. 10963, otherwise known as the Tax Reform for </w:t>
      </w:r>
      <w:r>
        <w:rPr>
          <w:rFonts w:ascii="Arial" w:hAnsi="Arial" w:cs="Arial"/>
          <w:sz w:val="22"/>
          <w:szCs w:val="22"/>
        </w:rPr>
        <w:lastRenderedPageBreak/>
        <w:t>Acceleration and Inclusion (TRAIN) that took effect on January 1, 2018, the PCSO Board approved the recommendation of the Management Services Sector (MSS) to increase the prices of lottery tickets from P20 to P24 for Lotto Jackpot Games and P10 to P12 for the Digit Games as per Resolution No. 0037 series 2019.</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On February 12, 2020, the PCSO Board approved the proposal of Gaming Product Development &amp; Marketing Sector (GPDMS) to change the Lotto price back from P24 to P20 in accordance with RA No. 11223 otherwise known as the “Universal Health Care Act” as per BR No. 0057 s. 2020 to make the game prizes more definite and to attract loyal patronage.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national games operated by the Corporation covers the area of Luzon, </w:t>
      </w:r>
      <w:proofErr w:type="spellStart"/>
      <w:r>
        <w:rPr>
          <w:rFonts w:ascii="Arial" w:hAnsi="Arial" w:cs="Arial"/>
          <w:sz w:val="22"/>
          <w:szCs w:val="22"/>
        </w:rPr>
        <w:t>Visayas</w:t>
      </w:r>
      <w:proofErr w:type="spellEnd"/>
      <w:r>
        <w:rPr>
          <w:rFonts w:ascii="Arial" w:hAnsi="Arial" w:cs="Arial"/>
          <w:sz w:val="22"/>
          <w:szCs w:val="22"/>
        </w:rPr>
        <w:t xml:space="preserve"> and Mindanao. Each game has scheduled draw dates and being drawn at the PCSO Main Office Draw Court in </w:t>
      </w:r>
      <w:proofErr w:type="spellStart"/>
      <w:r>
        <w:rPr>
          <w:rFonts w:ascii="Arial" w:hAnsi="Arial" w:cs="Arial"/>
          <w:sz w:val="22"/>
          <w:szCs w:val="22"/>
        </w:rPr>
        <w:t>Mandaluyong</w:t>
      </w:r>
      <w:proofErr w:type="spellEnd"/>
      <w:r>
        <w:rPr>
          <w:rFonts w:ascii="Arial" w:hAnsi="Arial" w:cs="Arial"/>
          <w:sz w:val="22"/>
          <w:szCs w:val="22"/>
        </w:rPr>
        <w:t xml:space="preserve"> City. As of December 31, 2021, there are 6,253 active lotto agents nationwide. The new Lotto Minimum Jackpot Prize (net of 1% Agent’s Share) was implemented effective October 15, 2017 as per Memorandum Order No. 2017-192. (See table below)</w:t>
      </w:r>
    </w:p>
    <w:p>
      <w:pPr>
        <w:ind w:left="0"/>
        <w:rPr>
          <w:rFonts w:ascii="Arial" w:hAnsi="Arial" w:cs="Arial"/>
          <w:sz w:val="22"/>
          <w:szCs w:val="22"/>
        </w:rPr>
      </w:pPr>
    </w:p>
    <w:tbl>
      <w:tblPr>
        <w:tblStyle w:val="TableGrid"/>
        <w:tblW w:w="864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25"/>
        <w:gridCol w:w="2525"/>
        <w:gridCol w:w="2345"/>
        <w:gridCol w:w="2245"/>
      </w:tblGrid>
      <w:tr>
        <w:trPr>
          <w:trHeight w:val="206"/>
          <w:tblHeader/>
        </w:trPr>
        <w:tc>
          <w:tcPr>
            <w:tcW w:w="1525" w:type="dxa"/>
            <w:vAlign w:val="bottom"/>
          </w:tcPr>
          <w:p>
            <w:pPr>
              <w:suppressAutoHyphens/>
              <w:ind w:left="-108"/>
              <w:jc w:val="left"/>
              <w:rPr>
                <w:rFonts w:ascii="Arial" w:hAnsi="Arial" w:cs="Arial"/>
                <w:b/>
                <w:sz w:val="18"/>
                <w:szCs w:val="18"/>
                <w:lang w:eastAsia="ar-SA"/>
              </w:rPr>
            </w:pPr>
          </w:p>
          <w:p>
            <w:pPr>
              <w:suppressAutoHyphens/>
              <w:ind w:left="-108"/>
              <w:jc w:val="left"/>
              <w:rPr>
                <w:rFonts w:ascii="Arial" w:hAnsi="Arial" w:cs="Arial"/>
                <w:b/>
                <w:sz w:val="18"/>
                <w:szCs w:val="18"/>
                <w:lang w:eastAsia="ar-SA"/>
              </w:rPr>
            </w:pPr>
            <w:r>
              <w:rPr>
                <w:rFonts w:ascii="Arial" w:hAnsi="Arial" w:cs="Arial"/>
                <w:b/>
                <w:sz w:val="18"/>
                <w:szCs w:val="18"/>
                <w:lang w:eastAsia="ar-SA"/>
              </w:rPr>
              <w:t>Type of Game</w:t>
            </w:r>
          </w:p>
        </w:tc>
        <w:tc>
          <w:tcPr>
            <w:tcW w:w="2525" w:type="dxa"/>
            <w:vAlign w:val="bottom"/>
          </w:tcPr>
          <w:p>
            <w:pPr>
              <w:suppressAutoHyphens/>
              <w:jc w:val="center"/>
              <w:rPr>
                <w:rFonts w:ascii="Arial" w:hAnsi="Arial" w:cs="Arial"/>
                <w:b/>
                <w:sz w:val="18"/>
                <w:szCs w:val="18"/>
                <w:lang w:eastAsia="ar-SA"/>
              </w:rPr>
            </w:pPr>
          </w:p>
          <w:p>
            <w:pPr>
              <w:suppressAutoHyphens/>
              <w:jc w:val="center"/>
              <w:rPr>
                <w:rFonts w:ascii="Arial" w:hAnsi="Arial" w:cs="Arial"/>
                <w:b/>
                <w:sz w:val="18"/>
                <w:szCs w:val="18"/>
                <w:lang w:eastAsia="ar-SA"/>
              </w:rPr>
            </w:pPr>
            <w:r>
              <w:rPr>
                <w:rFonts w:ascii="Arial" w:hAnsi="Arial" w:cs="Arial"/>
                <w:b/>
                <w:sz w:val="18"/>
                <w:szCs w:val="18"/>
                <w:lang w:eastAsia="ar-SA"/>
              </w:rPr>
              <w:t>Days</w:t>
            </w:r>
          </w:p>
        </w:tc>
        <w:tc>
          <w:tcPr>
            <w:tcW w:w="2345" w:type="dxa"/>
            <w:vAlign w:val="bottom"/>
          </w:tcPr>
          <w:p>
            <w:pPr>
              <w:suppressAutoHyphens/>
              <w:ind w:left="-86"/>
              <w:jc w:val="right"/>
              <w:rPr>
                <w:rFonts w:ascii="Arial" w:hAnsi="Arial" w:cs="Arial"/>
                <w:b/>
                <w:sz w:val="18"/>
                <w:szCs w:val="18"/>
                <w:lang w:eastAsia="ar-SA"/>
              </w:rPr>
            </w:pPr>
            <w:r>
              <w:rPr>
                <w:rFonts w:ascii="Arial" w:hAnsi="Arial" w:cs="Arial"/>
                <w:b/>
                <w:sz w:val="18"/>
                <w:szCs w:val="18"/>
                <w:lang w:eastAsia="ar-SA"/>
              </w:rPr>
              <w:t>Minimum Jackpot Prize</w:t>
            </w:r>
          </w:p>
          <w:p>
            <w:pPr>
              <w:suppressAutoHyphens/>
              <w:ind w:left="-86"/>
              <w:jc w:val="right"/>
              <w:rPr>
                <w:rFonts w:ascii="Arial" w:hAnsi="Arial" w:cs="Arial"/>
                <w:b/>
                <w:sz w:val="18"/>
                <w:szCs w:val="18"/>
                <w:lang w:eastAsia="ar-SA"/>
              </w:rPr>
            </w:pPr>
            <w:r>
              <w:rPr>
                <w:rFonts w:ascii="Arial" w:hAnsi="Arial" w:cs="Arial"/>
                <w:b/>
                <w:sz w:val="18"/>
                <w:szCs w:val="18"/>
                <w:lang w:eastAsia="ar-SA"/>
              </w:rPr>
              <w:t>(before  October 15, 2017)</w:t>
            </w:r>
          </w:p>
        </w:tc>
        <w:tc>
          <w:tcPr>
            <w:tcW w:w="2245" w:type="dxa"/>
            <w:vAlign w:val="bottom"/>
          </w:tcPr>
          <w:p>
            <w:pPr>
              <w:suppressAutoHyphens/>
              <w:ind w:left="-86" w:right="-108"/>
              <w:jc w:val="right"/>
              <w:rPr>
                <w:rFonts w:ascii="Arial" w:hAnsi="Arial" w:cs="Arial"/>
                <w:b/>
                <w:sz w:val="18"/>
                <w:szCs w:val="18"/>
                <w:lang w:eastAsia="ar-SA"/>
              </w:rPr>
            </w:pPr>
            <w:r>
              <w:rPr>
                <w:rFonts w:ascii="Arial" w:hAnsi="Arial" w:cs="Arial"/>
                <w:b/>
                <w:sz w:val="18"/>
                <w:szCs w:val="18"/>
                <w:lang w:eastAsia="ar-SA"/>
              </w:rPr>
              <w:t>Minimum Jackpot Prize</w:t>
            </w:r>
          </w:p>
          <w:p>
            <w:pPr>
              <w:suppressAutoHyphens/>
              <w:ind w:left="-86" w:right="-108"/>
              <w:jc w:val="right"/>
              <w:rPr>
                <w:rFonts w:ascii="Arial" w:hAnsi="Arial" w:cs="Arial"/>
                <w:b/>
                <w:sz w:val="18"/>
                <w:szCs w:val="18"/>
                <w:lang w:eastAsia="ar-SA"/>
              </w:rPr>
            </w:pPr>
            <w:r>
              <w:rPr>
                <w:rFonts w:ascii="Arial" w:hAnsi="Arial" w:cs="Arial"/>
                <w:b/>
                <w:sz w:val="18"/>
                <w:szCs w:val="18"/>
                <w:lang w:eastAsia="ar-SA"/>
              </w:rPr>
              <w:t>(October 15, 2017-Present)</w:t>
            </w:r>
          </w:p>
        </w:tc>
      </w:tr>
      <w:tr>
        <w:trPr>
          <w:trHeight w:val="206"/>
          <w:tblHeader/>
        </w:trPr>
        <w:tc>
          <w:tcPr>
            <w:tcW w:w="1525" w:type="dxa"/>
          </w:tcPr>
          <w:p>
            <w:pPr>
              <w:suppressAutoHyphens/>
              <w:ind w:left="-108"/>
              <w:jc w:val="left"/>
              <w:rPr>
                <w:rFonts w:ascii="Arial" w:hAnsi="Arial" w:cs="Arial"/>
                <w:bCs/>
                <w:sz w:val="18"/>
                <w:szCs w:val="18"/>
                <w:lang w:eastAsia="ar-SA"/>
              </w:rPr>
            </w:pPr>
            <w:r>
              <w:rPr>
                <w:rFonts w:ascii="Arial" w:hAnsi="Arial" w:cs="Arial"/>
                <w:bCs/>
                <w:sz w:val="18"/>
                <w:szCs w:val="18"/>
                <w:lang w:eastAsia="ar-SA"/>
              </w:rPr>
              <w:t>Lotto 6/42</w:t>
            </w:r>
          </w:p>
        </w:tc>
        <w:tc>
          <w:tcPr>
            <w:tcW w:w="2525" w:type="dxa"/>
          </w:tcPr>
          <w:p>
            <w:pPr>
              <w:suppressAutoHyphens/>
              <w:ind w:left="-104"/>
              <w:rPr>
                <w:rFonts w:ascii="Arial" w:hAnsi="Arial" w:cs="Arial"/>
                <w:b/>
                <w:sz w:val="18"/>
                <w:szCs w:val="18"/>
                <w:lang w:eastAsia="ar-SA"/>
              </w:rPr>
            </w:pPr>
            <w:r>
              <w:rPr>
                <w:rFonts w:ascii="Arial" w:hAnsi="Arial" w:cs="Arial"/>
                <w:sz w:val="18"/>
                <w:szCs w:val="18"/>
                <w:lang w:eastAsia="ar-SA"/>
              </w:rPr>
              <w:t>Tuesday/Thursday/Saturday</w:t>
            </w:r>
          </w:p>
        </w:tc>
        <w:tc>
          <w:tcPr>
            <w:tcW w:w="2345" w:type="dxa"/>
          </w:tcPr>
          <w:p>
            <w:pPr>
              <w:suppressAutoHyphens/>
              <w:ind w:left="-86"/>
              <w:jc w:val="right"/>
              <w:rPr>
                <w:rFonts w:ascii="Arial" w:hAnsi="Arial" w:cs="Arial"/>
                <w:b/>
                <w:sz w:val="18"/>
                <w:szCs w:val="18"/>
                <w:lang w:eastAsia="ar-SA"/>
              </w:rPr>
            </w:pPr>
            <w:r>
              <w:rPr>
                <w:rFonts w:ascii="Arial" w:hAnsi="Arial" w:cs="Arial"/>
                <w:sz w:val="18"/>
                <w:szCs w:val="18"/>
                <w:lang w:eastAsia="ar-SA"/>
              </w:rPr>
              <w:t>P   6 million</w:t>
            </w:r>
          </w:p>
        </w:tc>
        <w:tc>
          <w:tcPr>
            <w:tcW w:w="2245" w:type="dxa"/>
          </w:tcPr>
          <w:p>
            <w:pPr>
              <w:suppressAutoHyphens/>
              <w:ind w:left="-86" w:right="-108"/>
              <w:jc w:val="right"/>
              <w:rPr>
                <w:rFonts w:ascii="Arial" w:hAnsi="Arial" w:cs="Arial"/>
                <w:b/>
                <w:sz w:val="18"/>
                <w:szCs w:val="18"/>
                <w:lang w:eastAsia="ar-SA"/>
              </w:rPr>
            </w:pPr>
            <w:r>
              <w:rPr>
                <w:rFonts w:ascii="Arial" w:hAnsi="Arial" w:cs="Arial"/>
                <w:sz w:val="18"/>
                <w:szCs w:val="18"/>
                <w:lang w:eastAsia="ar-SA"/>
              </w:rPr>
              <w:t>P   5.94 million</w:t>
            </w:r>
          </w:p>
        </w:tc>
      </w:tr>
      <w:tr>
        <w:trPr>
          <w:trHeight w:val="206"/>
          <w:tblHeader/>
        </w:trPr>
        <w:tc>
          <w:tcPr>
            <w:tcW w:w="1525" w:type="dxa"/>
          </w:tcPr>
          <w:p>
            <w:pPr>
              <w:suppressAutoHyphens/>
              <w:ind w:left="-108"/>
              <w:jc w:val="left"/>
              <w:rPr>
                <w:rFonts w:ascii="Arial" w:hAnsi="Arial" w:cs="Arial"/>
                <w:bCs/>
                <w:sz w:val="18"/>
                <w:szCs w:val="18"/>
                <w:lang w:eastAsia="ar-SA"/>
              </w:rPr>
            </w:pPr>
            <w:r>
              <w:rPr>
                <w:rFonts w:ascii="Arial" w:hAnsi="Arial" w:cs="Arial"/>
                <w:bCs/>
                <w:sz w:val="18"/>
                <w:szCs w:val="18"/>
                <w:lang w:eastAsia="ar-SA"/>
              </w:rPr>
              <w:t>Mega Lotto 6/45</w:t>
            </w:r>
          </w:p>
        </w:tc>
        <w:tc>
          <w:tcPr>
            <w:tcW w:w="2525" w:type="dxa"/>
          </w:tcPr>
          <w:p>
            <w:pPr>
              <w:suppressAutoHyphens/>
              <w:ind w:left="-104"/>
              <w:rPr>
                <w:rFonts w:ascii="Arial" w:hAnsi="Arial" w:cs="Arial"/>
                <w:b/>
                <w:sz w:val="18"/>
                <w:szCs w:val="18"/>
                <w:lang w:eastAsia="ar-SA"/>
              </w:rPr>
            </w:pPr>
            <w:r>
              <w:rPr>
                <w:rFonts w:ascii="Arial" w:hAnsi="Arial" w:cs="Arial"/>
                <w:sz w:val="18"/>
                <w:szCs w:val="18"/>
                <w:lang w:eastAsia="ar-SA"/>
              </w:rPr>
              <w:t>Monday/Wednesday/Friday</w:t>
            </w:r>
          </w:p>
        </w:tc>
        <w:tc>
          <w:tcPr>
            <w:tcW w:w="2345" w:type="dxa"/>
          </w:tcPr>
          <w:p>
            <w:pPr>
              <w:suppressAutoHyphens/>
              <w:ind w:left="-86"/>
              <w:jc w:val="right"/>
              <w:rPr>
                <w:rFonts w:ascii="Arial" w:hAnsi="Arial" w:cs="Arial"/>
                <w:b/>
                <w:sz w:val="18"/>
                <w:szCs w:val="18"/>
                <w:lang w:eastAsia="ar-SA"/>
              </w:rPr>
            </w:pPr>
            <w:r>
              <w:rPr>
                <w:rFonts w:ascii="Arial" w:hAnsi="Arial" w:cs="Arial"/>
                <w:sz w:val="18"/>
                <w:szCs w:val="18"/>
                <w:lang w:eastAsia="ar-SA"/>
              </w:rPr>
              <w:t>P   9 million</w:t>
            </w:r>
          </w:p>
        </w:tc>
        <w:tc>
          <w:tcPr>
            <w:tcW w:w="2245" w:type="dxa"/>
          </w:tcPr>
          <w:p>
            <w:pPr>
              <w:suppressAutoHyphens/>
              <w:ind w:left="-86" w:right="-108"/>
              <w:jc w:val="right"/>
              <w:rPr>
                <w:rFonts w:ascii="Arial" w:hAnsi="Arial" w:cs="Arial"/>
                <w:b/>
                <w:sz w:val="18"/>
                <w:szCs w:val="18"/>
                <w:lang w:eastAsia="ar-SA"/>
              </w:rPr>
            </w:pPr>
            <w:r>
              <w:rPr>
                <w:rFonts w:ascii="Arial" w:hAnsi="Arial" w:cs="Arial"/>
                <w:sz w:val="18"/>
                <w:szCs w:val="18"/>
                <w:lang w:eastAsia="ar-SA"/>
              </w:rPr>
              <w:t>P   8.91 million</w:t>
            </w:r>
          </w:p>
        </w:tc>
      </w:tr>
      <w:tr>
        <w:trPr>
          <w:trHeight w:val="206"/>
          <w:tblHeader/>
        </w:trPr>
        <w:tc>
          <w:tcPr>
            <w:tcW w:w="1525" w:type="dxa"/>
          </w:tcPr>
          <w:p>
            <w:pPr>
              <w:suppressAutoHyphens/>
              <w:ind w:left="-108"/>
              <w:jc w:val="left"/>
              <w:rPr>
                <w:rFonts w:ascii="Arial" w:hAnsi="Arial" w:cs="Arial"/>
                <w:bCs/>
                <w:sz w:val="18"/>
                <w:szCs w:val="18"/>
                <w:lang w:eastAsia="ar-SA"/>
              </w:rPr>
            </w:pPr>
            <w:r>
              <w:rPr>
                <w:rFonts w:ascii="Arial" w:hAnsi="Arial" w:cs="Arial"/>
                <w:bCs/>
                <w:sz w:val="18"/>
                <w:szCs w:val="18"/>
                <w:lang w:eastAsia="ar-SA"/>
              </w:rPr>
              <w:t>Super Lotto 6/49</w:t>
            </w:r>
          </w:p>
        </w:tc>
        <w:tc>
          <w:tcPr>
            <w:tcW w:w="2525" w:type="dxa"/>
          </w:tcPr>
          <w:p>
            <w:pPr>
              <w:suppressAutoHyphens/>
              <w:ind w:left="-104"/>
              <w:rPr>
                <w:rFonts w:ascii="Arial" w:hAnsi="Arial" w:cs="Arial"/>
                <w:b/>
                <w:sz w:val="18"/>
                <w:szCs w:val="18"/>
                <w:lang w:eastAsia="ar-SA"/>
              </w:rPr>
            </w:pPr>
            <w:r>
              <w:rPr>
                <w:rFonts w:ascii="Arial" w:hAnsi="Arial" w:cs="Arial"/>
                <w:sz w:val="18"/>
                <w:szCs w:val="18"/>
                <w:lang w:eastAsia="ar-SA"/>
              </w:rPr>
              <w:t>Tuesday/Thursday/Sunday</w:t>
            </w:r>
          </w:p>
        </w:tc>
        <w:tc>
          <w:tcPr>
            <w:tcW w:w="2345" w:type="dxa"/>
          </w:tcPr>
          <w:p>
            <w:pPr>
              <w:suppressAutoHyphens/>
              <w:ind w:left="-86"/>
              <w:jc w:val="right"/>
              <w:rPr>
                <w:rFonts w:ascii="Arial" w:hAnsi="Arial" w:cs="Arial"/>
                <w:b/>
                <w:sz w:val="18"/>
                <w:szCs w:val="18"/>
                <w:lang w:eastAsia="ar-SA"/>
              </w:rPr>
            </w:pPr>
            <w:r>
              <w:rPr>
                <w:rFonts w:ascii="Arial" w:hAnsi="Arial" w:cs="Arial"/>
                <w:sz w:val="18"/>
                <w:szCs w:val="18"/>
                <w:lang w:eastAsia="ar-SA"/>
              </w:rPr>
              <w:t>P 16 million</w:t>
            </w:r>
          </w:p>
        </w:tc>
        <w:tc>
          <w:tcPr>
            <w:tcW w:w="2245" w:type="dxa"/>
          </w:tcPr>
          <w:p>
            <w:pPr>
              <w:suppressAutoHyphens/>
              <w:ind w:left="-86" w:right="-108"/>
              <w:jc w:val="right"/>
              <w:rPr>
                <w:rFonts w:ascii="Arial" w:hAnsi="Arial" w:cs="Arial"/>
                <w:b/>
                <w:sz w:val="18"/>
                <w:szCs w:val="18"/>
                <w:lang w:eastAsia="ar-SA"/>
              </w:rPr>
            </w:pPr>
            <w:r>
              <w:rPr>
                <w:rFonts w:ascii="Arial" w:hAnsi="Arial" w:cs="Arial"/>
                <w:sz w:val="18"/>
                <w:szCs w:val="18"/>
                <w:lang w:eastAsia="ar-SA"/>
              </w:rPr>
              <w:t>P 15.84 million</w:t>
            </w:r>
          </w:p>
        </w:tc>
      </w:tr>
      <w:tr>
        <w:trPr>
          <w:trHeight w:val="206"/>
          <w:tblHeader/>
        </w:trPr>
        <w:tc>
          <w:tcPr>
            <w:tcW w:w="1525" w:type="dxa"/>
          </w:tcPr>
          <w:p>
            <w:pPr>
              <w:suppressAutoHyphens/>
              <w:ind w:left="-108"/>
              <w:jc w:val="left"/>
              <w:rPr>
                <w:rFonts w:ascii="Arial" w:hAnsi="Arial" w:cs="Arial"/>
                <w:bCs/>
                <w:sz w:val="18"/>
                <w:szCs w:val="18"/>
                <w:lang w:eastAsia="ar-SA"/>
              </w:rPr>
            </w:pPr>
            <w:r>
              <w:rPr>
                <w:rFonts w:ascii="Arial" w:hAnsi="Arial" w:cs="Arial"/>
                <w:bCs/>
                <w:sz w:val="18"/>
                <w:szCs w:val="18"/>
                <w:lang w:eastAsia="ar-SA"/>
              </w:rPr>
              <w:t>Grand Lotto 6/55</w:t>
            </w:r>
          </w:p>
        </w:tc>
        <w:tc>
          <w:tcPr>
            <w:tcW w:w="2525" w:type="dxa"/>
          </w:tcPr>
          <w:p>
            <w:pPr>
              <w:suppressAutoHyphens/>
              <w:ind w:left="-104"/>
              <w:rPr>
                <w:rFonts w:ascii="Arial" w:hAnsi="Arial" w:cs="Arial"/>
                <w:sz w:val="18"/>
                <w:szCs w:val="18"/>
                <w:lang w:eastAsia="ar-SA"/>
              </w:rPr>
            </w:pPr>
            <w:r>
              <w:rPr>
                <w:rFonts w:ascii="Arial" w:hAnsi="Arial" w:cs="Arial"/>
                <w:sz w:val="18"/>
                <w:szCs w:val="18"/>
                <w:lang w:eastAsia="ar-SA"/>
              </w:rPr>
              <w:t>Monday/Wednesday/Saturday</w:t>
            </w:r>
          </w:p>
        </w:tc>
        <w:tc>
          <w:tcPr>
            <w:tcW w:w="2345" w:type="dxa"/>
          </w:tcPr>
          <w:p>
            <w:pPr>
              <w:suppressAutoHyphens/>
              <w:ind w:left="-86"/>
              <w:jc w:val="right"/>
              <w:rPr>
                <w:rFonts w:ascii="Arial" w:hAnsi="Arial" w:cs="Arial"/>
                <w:sz w:val="18"/>
                <w:szCs w:val="18"/>
                <w:lang w:eastAsia="ar-SA"/>
              </w:rPr>
            </w:pPr>
            <w:r>
              <w:rPr>
                <w:rFonts w:ascii="Arial" w:hAnsi="Arial" w:cs="Arial"/>
                <w:sz w:val="18"/>
                <w:szCs w:val="18"/>
                <w:lang w:eastAsia="ar-SA"/>
              </w:rPr>
              <w:t>P 30 million</w:t>
            </w:r>
          </w:p>
        </w:tc>
        <w:tc>
          <w:tcPr>
            <w:tcW w:w="2245" w:type="dxa"/>
          </w:tcPr>
          <w:p>
            <w:pPr>
              <w:suppressAutoHyphens/>
              <w:ind w:left="-86" w:right="-108"/>
              <w:jc w:val="right"/>
              <w:rPr>
                <w:rFonts w:ascii="Arial" w:hAnsi="Arial" w:cs="Arial"/>
                <w:b/>
                <w:sz w:val="18"/>
                <w:szCs w:val="18"/>
                <w:lang w:eastAsia="ar-SA"/>
              </w:rPr>
            </w:pPr>
            <w:r>
              <w:rPr>
                <w:rFonts w:ascii="Arial" w:hAnsi="Arial" w:cs="Arial"/>
                <w:sz w:val="18"/>
                <w:szCs w:val="18"/>
                <w:lang w:eastAsia="ar-SA"/>
              </w:rPr>
              <w:t>P   29.7 million</w:t>
            </w:r>
          </w:p>
        </w:tc>
      </w:tr>
      <w:tr>
        <w:trPr>
          <w:trHeight w:val="50"/>
          <w:tblHeader/>
        </w:trPr>
        <w:tc>
          <w:tcPr>
            <w:tcW w:w="1525" w:type="dxa"/>
          </w:tcPr>
          <w:p>
            <w:pPr>
              <w:suppressAutoHyphens/>
              <w:ind w:left="-108"/>
              <w:jc w:val="left"/>
              <w:rPr>
                <w:rFonts w:ascii="Arial" w:hAnsi="Arial" w:cs="Arial"/>
                <w:bCs/>
                <w:sz w:val="18"/>
                <w:szCs w:val="18"/>
                <w:lang w:eastAsia="ar-SA"/>
              </w:rPr>
            </w:pPr>
            <w:proofErr w:type="spellStart"/>
            <w:r>
              <w:rPr>
                <w:rFonts w:ascii="Arial" w:hAnsi="Arial" w:cs="Arial"/>
                <w:bCs/>
                <w:sz w:val="18"/>
                <w:szCs w:val="18"/>
                <w:lang w:eastAsia="ar-SA"/>
              </w:rPr>
              <w:t>Ultra Lotto</w:t>
            </w:r>
            <w:proofErr w:type="spellEnd"/>
            <w:r>
              <w:rPr>
                <w:rFonts w:ascii="Arial" w:hAnsi="Arial" w:cs="Arial"/>
                <w:bCs/>
                <w:sz w:val="18"/>
                <w:szCs w:val="18"/>
                <w:lang w:eastAsia="ar-SA"/>
              </w:rPr>
              <w:t xml:space="preserve"> 6/58</w:t>
            </w:r>
          </w:p>
        </w:tc>
        <w:tc>
          <w:tcPr>
            <w:tcW w:w="2525" w:type="dxa"/>
          </w:tcPr>
          <w:p>
            <w:pPr>
              <w:suppressAutoHyphens/>
              <w:ind w:left="-104"/>
              <w:rPr>
                <w:rFonts w:ascii="Arial" w:hAnsi="Arial" w:cs="Arial"/>
                <w:sz w:val="18"/>
                <w:szCs w:val="18"/>
                <w:lang w:eastAsia="ar-SA"/>
              </w:rPr>
            </w:pPr>
            <w:r>
              <w:rPr>
                <w:rFonts w:ascii="Arial" w:hAnsi="Arial" w:cs="Arial"/>
                <w:sz w:val="18"/>
                <w:szCs w:val="18"/>
                <w:lang w:eastAsia="ar-SA"/>
              </w:rPr>
              <w:t>Tuesday/Friday/Sunday</w:t>
            </w:r>
          </w:p>
        </w:tc>
        <w:tc>
          <w:tcPr>
            <w:tcW w:w="2345" w:type="dxa"/>
          </w:tcPr>
          <w:p>
            <w:pPr>
              <w:suppressAutoHyphens/>
              <w:ind w:left="-86"/>
              <w:jc w:val="right"/>
              <w:rPr>
                <w:rFonts w:ascii="Arial" w:hAnsi="Arial" w:cs="Arial"/>
                <w:sz w:val="18"/>
                <w:szCs w:val="18"/>
                <w:lang w:eastAsia="ar-SA"/>
              </w:rPr>
            </w:pPr>
            <w:r>
              <w:rPr>
                <w:rFonts w:ascii="Arial" w:hAnsi="Arial" w:cs="Arial"/>
                <w:sz w:val="18"/>
                <w:szCs w:val="18"/>
                <w:lang w:eastAsia="ar-SA"/>
              </w:rPr>
              <w:t>P 50 million</w:t>
            </w:r>
          </w:p>
        </w:tc>
        <w:tc>
          <w:tcPr>
            <w:tcW w:w="2245" w:type="dxa"/>
          </w:tcPr>
          <w:p>
            <w:pPr>
              <w:suppressAutoHyphens/>
              <w:ind w:left="-86" w:right="-108"/>
              <w:jc w:val="right"/>
              <w:rPr>
                <w:rFonts w:ascii="Arial" w:hAnsi="Arial" w:cs="Arial"/>
                <w:b/>
                <w:sz w:val="18"/>
                <w:szCs w:val="18"/>
                <w:lang w:eastAsia="ar-SA"/>
              </w:rPr>
            </w:pPr>
            <w:r>
              <w:rPr>
                <w:rFonts w:ascii="Arial" w:hAnsi="Arial" w:cs="Arial"/>
                <w:sz w:val="18"/>
                <w:szCs w:val="18"/>
                <w:lang w:eastAsia="ar-SA"/>
              </w:rPr>
              <w:t>P   49.5 million</w:t>
            </w:r>
          </w:p>
        </w:tc>
      </w:tr>
    </w:tbl>
    <w:p>
      <w:pPr>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following are digit games being operated by the Corporation. Draws are being conducted at PCSO Main Office Draw Court in </w:t>
      </w:r>
      <w:proofErr w:type="spellStart"/>
      <w:r>
        <w:rPr>
          <w:rFonts w:ascii="Arial" w:hAnsi="Arial" w:cs="Arial"/>
          <w:sz w:val="22"/>
          <w:szCs w:val="22"/>
        </w:rPr>
        <w:t>Mandaluyong</w:t>
      </w:r>
      <w:proofErr w:type="spellEnd"/>
      <w:r>
        <w:rPr>
          <w:rFonts w:ascii="Arial" w:hAnsi="Arial" w:cs="Arial"/>
          <w:sz w:val="22"/>
          <w:szCs w:val="22"/>
        </w:rPr>
        <w:t xml:space="preserve"> City. </w:t>
      </w:r>
    </w:p>
    <w:p>
      <w:pPr>
        <w:ind w:left="0"/>
        <w:rPr>
          <w:rFonts w:ascii="Arial" w:hAnsi="Arial" w:cs="Arial"/>
          <w:sz w:val="22"/>
          <w:szCs w:val="22"/>
        </w:rPr>
      </w:pP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941"/>
        <w:gridCol w:w="1841"/>
        <w:gridCol w:w="1566"/>
        <w:gridCol w:w="2618"/>
        <w:gridCol w:w="1674"/>
      </w:tblGrid>
      <w:tr>
        <w:trPr>
          <w:trHeight w:val="387"/>
        </w:trPr>
        <w:tc>
          <w:tcPr>
            <w:tcW w:w="543" w:type="pct"/>
            <w:vAlign w:val="bottom"/>
          </w:tcPr>
          <w:p>
            <w:pPr>
              <w:suppressAutoHyphens/>
              <w:ind w:left="-76"/>
              <w:jc w:val="left"/>
              <w:rPr>
                <w:rFonts w:ascii="Arial" w:hAnsi="Arial" w:cs="Arial"/>
                <w:b/>
                <w:sz w:val="18"/>
                <w:szCs w:val="18"/>
                <w:lang w:eastAsia="ar-SA"/>
              </w:rPr>
            </w:pPr>
          </w:p>
          <w:p>
            <w:pPr>
              <w:suppressAutoHyphens/>
              <w:ind w:left="-76"/>
              <w:jc w:val="left"/>
              <w:rPr>
                <w:rFonts w:ascii="Arial" w:hAnsi="Arial" w:cs="Arial"/>
                <w:b/>
                <w:sz w:val="18"/>
                <w:szCs w:val="18"/>
                <w:lang w:eastAsia="ar-SA"/>
              </w:rPr>
            </w:pPr>
            <w:r>
              <w:rPr>
                <w:rFonts w:ascii="Arial" w:hAnsi="Arial" w:cs="Arial"/>
                <w:b/>
                <w:sz w:val="18"/>
                <w:szCs w:val="18"/>
                <w:lang w:eastAsia="ar-SA"/>
              </w:rPr>
              <w:t>Type of Game</w:t>
            </w:r>
          </w:p>
        </w:tc>
        <w:tc>
          <w:tcPr>
            <w:tcW w:w="1066" w:type="pct"/>
            <w:vAlign w:val="bottom"/>
          </w:tcPr>
          <w:p>
            <w:pPr>
              <w:suppressAutoHyphens/>
              <w:jc w:val="center"/>
              <w:rPr>
                <w:rFonts w:ascii="Arial" w:hAnsi="Arial" w:cs="Arial"/>
                <w:b/>
                <w:sz w:val="18"/>
                <w:szCs w:val="18"/>
                <w:lang w:eastAsia="ar-SA"/>
              </w:rPr>
            </w:pPr>
          </w:p>
          <w:p>
            <w:pPr>
              <w:suppressAutoHyphens/>
              <w:ind w:left="-92"/>
              <w:jc w:val="center"/>
              <w:rPr>
                <w:rFonts w:ascii="Arial" w:hAnsi="Arial" w:cs="Arial"/>
                <w:b/>
                <w:sz w:val="18"/>
                <w:szCs w:val="18"/>
                <w:lang w:eastAsia="ar-SA"/>
              </w:rPr>
            </w:pPr>
            <w:r>
              <w:rPr>
                <w:rFonts w:ascii="Arial" w:hAnsi="Arial" w:cs="Arial"/>
                <w:b/>
                <w:sz w:val="18"/>
                <w:szCs w:val="18"/>
                <w:lang w:eastAsia="ar-SA"/>
              </w:rPr>
              <w:t>Frequency of draws</w:t>
            </w:r>
          </w:p>
        </w:tc>
        <w:tc>
          <w:tcPr>
            <w:tcW w:w="907" w:type="pct"/>
            <w:vAlign w:val="bottom"/>
          </w:tcPr>
          <w:p>
            <w:pPr>
              <w:suppressAutoHyphens/>
              <w:jc w:val="center"/>
              <w:rPr>
                <w:rFonts w:ascii="Arial" w:hAnsi="Arial" w:cs="Arial"/>
                <w:b/>
                <w:sz w:val="18"/>
                <w:szCs w:val="18"/>
                <w:lang w:eastAsia="ar-SA"/>
              </w:rPr>
            </w:pPr>
          </w:p>
          <w:p>
            <w:pPr>
              <w:suppressAutoHyphens/>
              <w:ind w:left="-112"/>
              <w:jc w:val="center"/>
              <w:rPr>
                <w:rFonts w:ascii="Arial" w:hAnsi="Arial" w:cs="Arial"/>
                <w:b/>
                <w:sz w:val="18"/>
                <w:szCs w:val="18"/>
                <w:lang w:eastAsia="ar-SA"/>
              </w:rPr>
            </w:pPr>
            <w:r>
              <w:rPr>
                <w:rFonts w:ascii="Arial" w:hAnsi="Arial" w:cs="Arial"/>
                <w:b/>
                <w:sz w:val="18"/>
                <w:szCs w:val="18"/>
                <w:lang w:eastAsia="ar-SA"/>
              </w:rPr>
              <w:t>Coverage</w:t>
            </w:r>
          </w:p>
        </w:tc>
        <w:tc>
          <w:tcPr>
            <w:tcW w:w="1515" w:type="pct"/>
            <w:vAlign w:val="bottom"/>
          </w:tcPr>
          <w:p>
            <w:pPr>
              <w:suppressAutoHyphens/>
              <w:jc w:val="center"/>
              <w:rPr>
                <w:rFonts w:ascii="Arial" w:hAnsi="Arial" w:cs="Arial"/>
                <w:b/>
                <w:sz w:val="18"/>
                <w:szCs w:val="18"/>
                <w:lang w:eastAsia="ar-SA"/>
              </w:rPr>
            </w:pPr>
          </w:p>
          <w:p>
            <w:pPr>
              <w:suppressAutoHyphens/>
              <w:ind w:left="-146"/>
              <w:jc w:val="center"/>
              <w:rPr>
                <w:rFonts w:ascii="Arial" w:hAnsi="Arial" w:cs="Arial"/>
                <w:b/>
                <w:sz w:val="18"/>
                <w:szCs w:val="18"/>
                <w:lang w:eastAsia="ar-SA"/>
              </w:rPr>
            </w:pPr>
            <w:r>
              <w:rPr>
                <w:rFonts w:ascii="Arial" w:hAnsi="Arial" w:cs="Arial"/>
                <w:b/>
                <w:sz w:val="18"/>
                <w:szCs w:val="18"/>
                <w:lang w:eastAsia="ar-SA"/>
              </w:rPr>
              <w:t>Days</w:t>
            </w:r>
          </w:p>
        </w:tc>
        <w:tc>
          <w:tcPr>
            <w:tcW w:w="969" w:type="pct"/>
            <w:vAlign w:val="bottom"/>
          </w:tcPr>
          <w:p>
            <w:pPr>
              <w:suppressAutoHyphens/>
              <w:ind w:left="-108" w:right="-108"/>
              <w:jc w:val="right"/>
              <w:rPr>
                <w:rFonts w:ascii="Arial" w:hAnsi="Arial" w:cs="Arial"/>
                <w:b/>
                <w:sz w:val="18"/>
                <w:szCs w:val="18"/>
                <w:lang w:eastAsia="ar-SA"/>
              </w:rPr>
            </w:pPr>
            <w:r>
              <w:rPr>
                <w:rFonts w:ascii="Arial" w:hAnsi="Arial" w:cs="Arial"/>
                <w:b/>
                <w:sz w:val="18"/>
                <w:szCs w:val="18"/>
                <w:lang w:eastAsia="ar-SA"/>
              </w:rPr>
              <w:t>Minimum Guaranteed Amount</w:t>
            </w:r>
          </w:p>
          <w:p>
            <w:pPr>
              <w:suppressAutoHyphens/>
              <w:ind w:left="-108" w:right="-108"/>
              <w:jc w:val="right"/>
              <w:rPr>
                <w:rFonts w:ascii="Arial" w:hAnsi="Arial" w:cs="Arial"/>
                <w:b/>
                <w:sz w:val="18"/>
                <w:szCs w:val="18"/>
                <w:lang w:eastAsia="ar-SA"/>
              </w:rPr>
            </w:pPr>
            <w:r>
              <w:rPr>
                <w:rFonts w:ascii="Arial" w:hAnsi="Arial" w:cs="Arial"/>
                <w:b/>
                <w:sz w:val="18"/>
                <w:szCs w:val="18"/>
                <w:lang w:eastAsia="ar-SA"/>
              </w:rPr>
              <w:t xml:space="preserve">(per </w:t>
            </w:r>
            <w:proofErr w:type="spellStart"/>
            <w:r>
              <w:rPr>
                <w:rFonts w:ascii="Arial" w:hAnsi="Arial" w:cs="Arial"/>
                <w:b/>
                <w:sz w:val="18"/>
                <w:szCs w:val="18"/>
                <w:lang w:eastAsia="ar-SA"/>
              </w:rPr>
              <w:t>Php</w:t>
            </w:r>
            <w:proofErr w:type="spellEnd"/>
            <w:r>
              <w:rPr>
                <w:rFonts w:ascii="Arial" w:hAnsi="Arial" w:cs="Arial"/>
                <w:b/>
                <w:sz w:val="18"/>
                <w:szCs w:val="18"/>
                <w:lang w:eastAsia="ar-SA"/>
              </w:rPr>
              <w:t xml:space="preserve"> 10 play)</w:t>
            </w:r>
          </w:p>
        </w:tc>
      </w:tr>
      <w:tr>
        <w:trPr>
          <w:trHeight w:val="197"/>
        </w:trPr>
        <w:tc>
          <w:tcPr>
            <w:tcW w:w="543" w:type="pct"/>
          </w:tcPr>
          <w:p>
            <w:pPr>
              <w:pStyle w:val="ListParagraph"/>
              <w:suppressAutoHyphens/>
              <w:ind w:left="-76"/>
              <w:jc w:val="left"/>
              <w:rPr>
                <w:rFonts w:ascii="Arial" w:hAnsi="Arial" w:cs="Arial"/>
                <w:sz w:val="18"/>
                <w:szCs w:val="18"/>
                <w:lang w:eastAsia="ar-SA"/>
              </w:rPr>
            </w:pPr>
            <w:r>
              <w:rPr>
                <w:rFonts w:ascii="Arial" w:hAnsi="Arial" w:cs="Arial"/>
                <w:sz w:val="18"/>
                <w:szCs w:val="18"/>
                <w:lang w:eastAsia="ar-SA"/>
              </w:rPr>
              <w:t>6 Digit</w:t>
            </w:r>
          </w:p>
        </w:tc>
        <w:tc>
          <w:tcPr>
            <w:tcW w:w="1066"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Once (every 9PM)</w:t>
            </w:r>
          </w:p>
        </w:tc>
        <w:tc>
          <w:tcPr>
            <w:tcW w:w="907" w:type="pct"/>
            <w:vMerge w:val="restart"/>
          </w:tcPr>
          <w:p>
            <w:pPr>
              <w:pStyle w:val="ListParagraph"/>
              <w:suppressAutoHyphens/>
              <w:ind w:left="-110"/>
              <w:jc w:val="center"/>
              <w:rPr>
                <w:rFonts w:ascii="Arial" w:hAnsi="Arial" w:cs="Arial"/>
                <w:sz w:val="18"/>
                <w:szCs w:val="18"/>
                <w:lang w:eastAsia="ar-SA"/>
              </w:rPr>
            </w:pPr>
            <w:r>
              <w:rPr>
                <w:rFonts w:ascii="Arial" w:hAnsi="Arial" w:cs="Arial"/>
                <w:noProof/>
                <w:sz w:val="18"/>
                <w:szCs w:val="18"/>
                <w:lang w:val="en-PH" w:eastAsia="en-PH"/>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34925</wp:posOffset>
                      </wp:positionV>
                      <wp:extent cx="45719" cy="746760"/>
                      <wp:effectExtent l="0" t="0" r="12065" b="1524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746760"/>
                              </a:xfrm>
                              <a:prstGeom prst="rightBrace">
                                <a:avLst>
                                  <a:gd name="adj1" fmla="val 118545"/>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w14:anchorId="2C0ED1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 o:spid="_x0000_s1026" type="#_x0000_t88" style="position:absolute;margin-left:-3.9pt;margin-top:2.75pt;width:3.6pt;height:5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" adj="1568"/>
                  </w:pict>
                </mc:Fallback>
              </mc:AlternateContent>
            </w:r>
          </w:p>
          <w:p>
            <w:pPr>
              <w:pStyle w:val="ListParagraph"/>
              <w:suppressAutoHyphens/>
              <w:ind w:left="-110"/>
              <w:jc w:val="center"/>
              <w:rPr>
                <w:rFonts w:ascii="Arial" w:hAnsi="Arial" w:cs="Arial"/>
                <w:sz w:val="18"/>
                <w:szCs w:val="18"/>
                <w:lang w:eastAsia="ar-SA"/>
              </w:rPr>
            </w:pPr>
          </w:p>
          <w:p>
            <w:pPr>
              <w:pStyle w:val="ListParagraph"/>
              <w:suppressAutoHyphens/>
              <w:ind w:left="-110"/>
              <w:jc w:val="center"/>
              <w:rPr>
                <w:rFonts w:ascii="Arial" w:hAnsi="Arial" w:cs="Arial"/>
                <w:sz w:val="18"/>
                <w:szCs w:val="18"/>
                <w:lang w:eastAsia="ar-SA"/>
              </w:rPr>
            </w:pPr>
            <w:r>
              <w:rPr>
                <w:rFonts w:ascii="Arial" w:hAnsi="Arial" w:cs="Arial"/>
                <w:sz w:val="18"/>
                <w:szCs w:val="18"/>
                <w:lang w:eastAsia="ar-SA"/>
              </w:rPr>
              <w:t xml:space="preserve">Luzon, </w:t>
            </w:r>
            <w:proofErr w:type="spellStart"/>
            <w:r>
              <w:rPr>
                <w:rFonts w:ascii="Arial" w:hAnsi="Arial" w:cs="Arial"/>
                <w:sz w:val="18"/>
                <w:szCs w:val="18"/>
                <w:lang w:eastAsia="ar-SA"/>
              </w:rPr>
              <w:t>Visayas</w:t>
            </w:r>
            <w:proofErr w:type="spellEnd"/>
          </w:p>
          <w:p>
            <w:pPr>
              <w:pStyle w:val="ListParagraph"/>
              <w:suppressAutoHyphens/>
              <w:ind w:left="-110"/>
              <w:jc w:val="center"/>
              <w:rPr>
                <w:rFonts w:ascii="Arial" w:hAnsi="Arial" w:cs="Arial"/>
                <w:sz w:val="18"/>
                <w:szCs w:val="18"/>
                <w:lang w:eastAsia="ar-SA"/>
              </w:rPr>
            </w:pPr>
            <w:r>
              <w:rPr>
                <w:rFonts w:ascii="Arial" w:hAnsi="Arial" w:cs="Arial"/>
                <w:sz w:val="18"/>
                <w:szCs w:val="18"/>
                <w:lang w:eastAsia="ar-SA"/>
              </w:rPr>
              <w:t>and Mindanao</w:t>
            </w:r>
          </w:p>
          <w:p>
            <w:pPr>
              <w:pStyle w:val="ListParagraph"/>
              <w:suppressAutoHyphens/>
              <w:ind w:left="-110"/>
              <w:jc w:val="center"/>
              <w:rPr>
                <w:rFonts w:ascii="Arial" w:hAnsi="Arial" w:cs="Arial"/>
                <w:sz w:val="18"/>
                <w:szCs w:val="18"/>
                <w:lang w:eastAsia="ar-SA"/>
              </w:rPr>
            </w:pPr>
          </w:p>
        </w:tc>
        <w:tc>
          <w:tcPr>
            <w:tcW w:w="1515"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Tuesday/ Thursday/ Saturday</w:t>
            </w:r>
          </w:p>
        </w:tc>
        <w:tc>
          <w:tcPr>
            <w:tcW w:w="969" w:type="pct"/>
          </w:tcPr>
          <w:p>
            <w:pPr>
              <w:pStyle w:val="ListParagraph"/>
              <w:suppressAutoHyphens/>
              <w:ind w:left="-108" w:right="-108"/>
              <w:jc w:val="right"/>
              <w:rPr>
                <w:lang w:eastAsia="ar-SA"/>
              </w:rPr>
            </w:pPr>
            <w:r>
              <w:rPr>
                <w:rFonts w:ascii="Arial" w:hAnsi="Arial" w:cs="Arial"/>
                <w:sz w:val="18"/>
                <w:szCs w:val="18"/>
                <w:lang w:eastAsia="ar-SA"/>
              </w:rPr>
              <w:t>P 150,000</w:t>
            </w:r>
          </w:p>
        </w:tc>
      </w:tr>
      <w:tr>
        <w:trPr>
          <w:trHeight w:val="87"/>
        </w:trPr>
        <w:tc>
          <w:tcPr>
            <w:tcW w:w="543" w:type="pct"/>
          </w:tcPr>
          <w:p>
            <w:pPr>
              <w:pStyle w:val="ListParagraph"/>
              <w:suppressAutoHyphens/>
              <w:ind w:left="-76"/>
              <w:jc w:val="left"/>
              <w:rPr>
                <w:rFonts w:ascii="Arial" w:hAnsi="Arial" w:cs="Arial"/>
                <w:sz w:val="18"/>
                <w:szCs w:val="18"/>
                <w:lang w:eastAsia="ar-SA"/>
              </w:rPr>
            </w:pPr>
            <w:r>
              <w:rPr>
                <w:rFonts w:ascii="Arial" w:hAnsi="Arial" w:cs="Arial"/>
                <w:sz w:val="18"/>
                <w:szCs w:val="18"/>
                <w:lang w:eastAsia="ar-SA"/>
              </w:rPr>
              <w:t>4 Digit</w:t>
            </w:r>
          </w:p>
        </w:tc>
        <w:tc>
          <w:tcPr>
            <w:tcW w:w="1066"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Once (every 9PM)</w:t>
            </w:r>
          </w:p>
        </w:tc>
        <w:tc>
          <w:tcPr>
            <w:tcW w:w="907" w:type="pct"/>
            <w:vMerge/>
          </w:tcPr>
          <w:p>
            <w:pPr>
              <w:pStyle w:val="ListParagraph"/>
              <w:suppressAutoHyphens/>
              <w:ind w:left="-110"/>
              <w:jc w:val="center"/>
              <w:rPr>
                <w:rFonts w:ascii="Arial" w:hAnsi="Arial" w:cs="Arial"/>
                <w:sz w:val="18"/>
                <w:szCs w:val="18"/>
                <w:lang w:eastAsia="ar-SA"/>
              </w:rPr>
            </w:pPr>
          </w:p>
        </w:tc>
        <w:tc>
          <w:tcPr>
            <w:tcW w:w="1515"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Monday/ Wednesday/ Friday</w:t>
            </w:r>
          </w:p>
        </w:tc>
        <w:tc>
          <w:tcPr>
            <w:tcW w:w="969" w:type="pct"/>
          </w:tcPr>
          <w:p>
            <w:pPr>
              <w:pStyle w:val="ListParagraph"/>
              <w:suppressAutoHyphens/>
              <w:ind w:left="-108" w:right="-108"/>
              <w:jc w:val="right"/>
              <w:rPr>
                <w:lang w:eastAsia="ar-SA"/>
              </w:rPr>
            </w:pPr>
            <w:r>
              <w:rPr>
                <w:rFonts w:ascii="Arial" w:hAnsi="Arial" w:cs="Arial"/>
                <w:sz w:val="18"/>
                <w:szCs w:val="18"/>
                <w:lang w:eastAsia="ar-SA"/>
              </w:rPr>
              <w:t>P   10,000</w:t>
            </w:r>
          </w:p>
        </w:tc>
      </w:tr>
      <w:tr>
        <w:trPr>
          <w:trHeight w:val="294"/>
        </w:trPr>
        <w:tc>
          <w:tcPr>
            <w:tcW w:w="543" w:type="pct"/>
          </w:tcPr>
          <w:p>
            <w:pPr>
              <w:pStyle w:val="ListParagraph"/>
              <w:suppressAutoHyphens/>
              <w:ind w:left="-76"/>
              <w:jc w:val="left"/>
              <w:rPr>
                <w:rFonts w:ascii="Arial" w:hAnsi="Arial" w:cs="Arial"/>
                <w:sz w:val="18"/>
                <w:szCs w:val="18"/>
                <w:lang w:eastAsia="ar-SA"/>
              </w:rPr>
            </w:pPr>
            <w:r>
              <w:rPr>
                <w:rFonts w:ascii="Arial" w:hAnsi="Arial" w:cs="Arial"/>
                <w:sz w:val="18"/>
                <w:szCs w:val="18"/>
                <w:lang w:eastAsia="ar-SA"/>
              </w:rPr>
              <w:t>3 Digit (</w:t>
            </w:r>
            <w:proofErr w:type="spellStart"/>
            <w:r>
              <w:rPr>
                <w:rFonts w:ascii="Arial" w:hAnsi="Arial" w:cs="Arial"/>
                <w:sz w:val="18"/>
                <w:szCs w:val="18"/>
                <w:lang w:eastAsia="ar-SA"/>
              </w:rPr>
              <w:t>Suertres</w:t>
            </w:r>
            <w:proofErr w:type="spellEnd"/>
            <w:r>
              <w:rPr>
                <w:rFonts w:ascii="Arial" w:hAnsi="Arial" w:cs="Arial"/>
                <w:sz w:val="18"/>
                <w:szCs w:val="18"/>
                <w:lang w:eastAsia="ar-SA"/>
              </w:rPr>
              <w:t>)</w:t>
            </w:r>
          </w:p>
        </w:tc>
        <w:tc>
          <w:tcPr>
            <w:tcW w:w="1066" w:type="pct"/>
          </w:tcPr>
          <w:p>
            <w:pPr>
              <w:pStyle w:val="ListParagraph"/>
              <w:suppressAutoHyphens/>
              <w:ind w:left="-110" w:right="-110"/>
              <w:jc w:val="left"/>
              <w:rPr>
                <w:rFonts w:ascii="Arial" w:hAnsi="Arial" w:cs="Arial"/>
                <w:sz w:val="18"/>
                <w:szCs w:val="18"/>
                <w:lang w:eastAsia="ar-SA"/>
              </w:rPr>
            </w:pPr>
            <w:r>
              <w:rPr>
                <w:rFonts w:ascii="Arial" w:hAnsi="Arial" w:cs="Arial"/>
                <w:sz w:val="18"/>
                <w:szCs w:val="18"/>
                <w:lang w:eastAsia="ar-SA"/>
              </w:rPr>
              <w:t>Three times (3x) daily (2PM-5PM-9PM)</w:t>
            </w:r>
          </w:p>
        </w:tc>
        <w:tc>
          <w:tcPr>
            <w:tcW w:w="907" w:type="pct"/>
            <w:vMerge/>
          </w:tcPr>
          <w:p>
            <w:pPr>
              <w:pStyle w:val="ListParagraph"/>
              <w:suppressAutoHyphens/>
              <w:ind w:left="-110"/>
              <w:jc w:val="center"/>
              <w:rPr>
                <w:rFonts w:ascii="Arial" w:hAnsi="Arial" w:cs="Arial"/>
                <w:sz w:val="18"/>
                <w:szCs w:val="18"/>
                <w:lang w:eastAsia="ar-SA"/>
              </w:rPr>
            </w:pPr>
          </w:p>
        </w:tc>
        <w:tc>
          <w:tcPr>
            <w:tcW w:w="1515"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Monday to Sunday</w:t>
            </w:r>
          </w:p>
        </w:tc>
        <w:tc>
          <w:tcPr>
            <w:tcW w:w="969" w:type="pct"/>
          </w:tcPr>
          <w:p>
            <w:pPr>
              <w:pStyle w:val="ListParagraph"/>
              <w:suppressAutoHyphens/>
              <w:ind w:left="-108" w:right="-108"/>
              <w:jc w:val="right"/>
              <w:rPr>
                <w:rFonts w:ascii="Arial" w:hAnsi="Arial" w:cs="Arial"/>
                <w:sz w:val="18"/>
                <w:szCs w:val="18"/>
                <w:lang w:eastAsia="ar-SA"/>
              </w:rPr>
            </w:pPr>
            <w:r>
              <w:rPr>
                <w:rFonts w:ascii="Arial" w:hAnsi="Arial" w:cs="Arial"/>
                <w:sz w:val="18"/>
                <w:szCs w:val="18"/>
                <w:lang w:eastAsia="ar-SA"/>
              </w:rPr>
              <w:t>P     4,500</w:t>
            </w:r>
          </w:p>
          <w:p>
            <w:pPr>
              <w:pStyle w:val="ListParagraph"/>
              <w:suppressAutoHyphens/>
              <w:ind w:left="-108" w:right="-108"/>
              <w:jc w:val="right"/>
              <w:rPr>
                <w:rFonts w:ascii="Arial" w:hAnsi="Arial" w:cs="Arial"/>
                <w:sz w:val="18"/>
                <w:szCs w:val="18"/>
                <w:lang w:eastAsia="ar-SA"/>
              </w:rPr>
            </w:pPr>
          </w:p>
        </w:tc>
      </w:tr>
      <w:tr>
        <w:trPr>
          <w:trHeight w:val="74"/>
        </w:trPr>
        <w:tc>
          <w:tcPr>
            <w:tcW w:w="543" w:type="pct"/>
          </w:tcPr>
          <w:p>
            <w:pPr>
              <w:pStyle w:val="ListParagraph"/>
              <w:suppressAutoHyphens/>
              <w:ind w:left="-76"/>
              <w:jc w:val="left"/>
              <w:rPr>
                <w:rFonts w:ascii="Arial" w:hAnsi="Arial" w:cs="Arial"/>
                <w:sz w:val="18"/>
                <w:szCs w:val="18"/>
                <w:lang w:eastAsia="ar-SA"/>
              </w:rPr>
            </w:pPr>
            <w:r>
              <w:rPr>
                <w:rFonts w:ascii="Arial" w:hAnsi="Arial" w:cs="Arial"/>
                <w:sz w:val="18"/>
                <w:szCs w:val="18"/>
                <w:lang w:eastAsia="ar-SA"/>
              </w:rPr>
              <w:t>2 Digit (EZ2)</w:t>
            </w:r>
          </w:p>
        </w:tc>
        <w:tc>
          <w:tcPr>
            <w:tcW w:w="1066" w:type="pct"/>
          </w:tcPr>
          <w:p>
            <w:pPr>
              <w:pStyle w:val="ListParagraph"/>
              <w:suppressAutoHyphens/>
              <w:ind w:left="-110" w:right="-110"/>
              <w:jc w:val="left"/>
              <w:rPr>
                <w:rFonts w:ascii="Arial" w:hAnsi="Arial" w:cs="Arial"/>
                <w:sz w:val="18"/>
                <w:szCs w:val="18"/>
                <w:lang w:eastAsia="ar-SA"/>
              </w:rPr>
            </w:pPr>
            <w:r>
              <w:rPr>
                <w:rFonts w:ascii="Arial" w:hAnsi="Arial" w:cs="Arial"/>
                <w:sz w:val="18"/>
                <w:szCs w:val="18"/>
                <w:lang w:eastAsia="ar-SA"/>
              </w:rPr>
              <w:t>Three times (3x) daily (2PM-5PM-9PM)</w:t>
            </w:r>
          </w:p>
        </w:tc>
        <w:tc>
          <w:tcPr>
            <w:tcW w:w="907" w:type="pct"/>
            <w:vMerge/>
          </w:tcPr>
          <w:p>
            <w:pPr>
              <w:pStyle w:val="ListParagraph"/>
              <w:suppressAutoHyphens/>
              <w:ind w:left="-110"/>
              <w:jc w:val="center"/>
              <w:rPr>
                <w:rFonts w:ascii="Arial" w:hAnsi="Arial" w:cs="Arial"/>
                <w:sz w:val="18"/>
                <w:szCs w:val="18"/>
                <w:lang w:eastAsia="ar-SA"/>
              </w:rPr>
            </w:pPr>
          </w:p>
        </w:tc>
        <w:tc>
          <w:tcPr>
            <w:tcW w:w="1515" w:type="pct"/>
          </w:tcPr>
          <w:p>
            <w:pPr>
              <w:pStyle w:val="ListParagraph"/>
              <w:suppressAutoHyphens/>
              <w:ind w:left="-110"/>
              <w:jc w:val="left"/>
              <w:rPr>
                <w:rFonts w:ascii="Arial" w:hAnsi="Arial" w:cs="Arial"/>
                <w:sz w:val="18"/>
                <w:szCs w:val="18"/>
                <w:lang w:eastAsia="ar-SA"/>
              </w:rPr>
            </w:pPr>
            <w:r>
              <w:rPr>
                <w:rFonts w:ascii="Arial" w:hAnsi="Arial" w:cs="Arial"/>
                <w:sz w:val="18"/>
                <w:szCs w:val="18"/>
                <w:lang w:eastAsia="ar-SA"/>
              </w:rPr>
              <w:t>Monday to Sunday</w:t>
            </w:r>
          </w:p>
        </w:tc>
        <w:tc>
          <w:tcPr>
            <w:tcW w:w="969" w:type="pct"/>
          </w:tcPr>
          <w:p>
            <w:pPr>
              <w:pStyle w:val="ListParagraph"/>
              <w:suppressAutoHyphens/>
              <w:ind w:left="-108" w:right="-108"/>
              <w:jc w:val="right"/>
              <w:rPr>
                <w:rFonts w:ascii="Arial" w:hAnsi="Arial" w:cs="Arial"/>
                <w:sz w:val="18"/>
                <w:szCs w:val="18"/>
                <w:lang w:eastAsia="ar-SA"/>
              </w:rPr>
            </w:pPr>
            <w:r>
              <w:rPr>
                <w:rFonts w:ascii="Arial" w:hAnsi="Arial" w:cs="Arial"/>
                <w:sz w:val="18"/>
                <w:szCs w:val="18"/>
                <w:lang w:eastAsia="ar-SA"/>
              </w:rPr>
              <w:t>P     4,000</w:t>
            </w:r>
          </w:p>
          <w:p>
            <w:pPr>
              <w:pStyle w:val="ListParagraph"/>
              <w:suppressAutoHyphens/>
              <w:ind w:left="-108" w:right="-108"/>
              <w:jc w:val="right"/>
              <w:rPr>
                <w:rFonts w:ascii="Arial" w:hAnsi="Arial" w:cs="Arial"/>
                <w:sz w:val="18"/>
                <w:szCs w:val="18"/>
                <w:lang w:eastAsia="ar-SA"/>
              </w:rPr>
            </w:pPr>
          </w:p>
        </w:tc>
      </w:tr>
    </w:tbl>
    <w:p>
      <w:pPr>
        <w:ind w:left="0"/>
        <w:rPr>
          <w:rFonts w:ascii="Arial" w:hAnsi="Arial" w:cs="Arial"/>
          <w:sz w:val="22"/>
          <w:szCs w:val="22"/>
        </w:rPr>
      </w:pPr>
      <w:r>
        <w:rPr>
          <w:rFonts w:ascii="Arial" w:hAnsi="Arial" w:cs="Arial"/>
          <w:sz w:val="22"/>
          <w:szCs w:val="22"/>
        </w:rPr>
        <w:t xml:space="preserve">          </w:t>
      </w:r>
    </w:p>
    <w:p>
      <w:pPr>
        <w:pStyle w:val="ListParagraph"/>
        <w:numPr>
          <w:ilvl w:val="0"/>
          <w:numId w:val="15"/>
        </w:numPr>
        <w:ind w:left="540" w:hanging="540"/>
        <w:rPr>
          <w:rFonts w:ascii="Arial" w:hAnsi="Arial" w:cs="Arial"/>
          <w:b/>
          <w:sz w:val="22"/>
          <w:szCs w:val="22"/>
        </w:rPr>
      </w:pPr>
      <w:r>
        <w:rPr>
          <w:rFonts w:ascii="Arial" w:hAnsi="Arial" w:cs="Arial"/>
          <w:b/>
          <w:sz w:val="22"/>
          <w:szCs w:val="22"/>
        </w:rPr>
        <w:t>Lotto Prize Fund and Revenue Allocation</w:t>
      </w:r>
    </w:p>
    <w:p>
      <w:pPr>
        <w:pStyle w:val="ListParagraph"/>
        <w:ind w:left="540"/>
        <w:rPr>
          <w:rFonts w:ascii="Arial" w:hAnsi="Arial" w:cs="Arial"/>
          <w:b/>
          <w:sz w:val="22"/>
          <w:szCs w:val="22"/>
        </w:rPr>
      </w:pPr>
    </w:p>
    <w:p>
      <w:pPr>
        <w:ind w:left="0"/>
        <w:rPr>
          <w:rFonts w:ascii="Arial" w:hAnsi="Arial" w:cs="Arial"/>
          <w:sz w:val="22"/>
          <w:szCs w:val="22"/>
        </w:rPr>
      </w:pPr>
      <w:r>
        <w:rPr>
          <w:rFonts w:ascii="Arial" w:hAnsi="Arial" w:cs="Arial"/>
          <w:sz w:val="22"/>
          <w:szCs w:val="22"/>
        </w:rPr>
        <w:t>The PCSO Board of Directors approved the restructuring of the Lotto Prize Fund as per BR No. 295 s. 2012 dated September 10, 2012 and the pari-mutuel prize system on all digit games with capping on the First Prize as per BR No. 320 Series of 2012 dated October 04, 2012.</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On February 12, 2020, the PCSO Board approved the proposal of GPDMS to change prize structure for all the Jackpot Bearing Lotto Games from pari-mutuel to fixed prize payout and to amend the Revenue Allocation wherein the Documentary Stamp Tax (DST) is charged to the Charity Fund in accordance with RA No. 11223 otherwise known as the </w:t>
      </w:r>
      <w:r>
        <w:rPr>
          <w:rFonts w:ascii="Arial" w:hAnsi="Arial" w:cs="Arial"/>
          <w:sz w:val="22"/>
          <w:szCs w:val="22"/>
        </w:rPr>
        <w:lastRenderedPageBreak/>
        <w:t>“Universal Health Care Act” as per BR No. 0057 s. 2020 to make the game prizes more definite and to attract loyal patronage.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new prize structure took effect on August 7, 2020.</w:t>
      </w:r>
    </w:p>
    <w:p>
      <w:pPr>
        <w:ind w:left="0"/>
        <w:rPr>
          <w:rFonts w:ascii="Arial" w:hAnsi="Arial" w:cs="Arial"/>
          <w:sz w:val="22"/>
          <w:szCs w:val="22"/>
        </w:rPr>
      </w:pPr>
    </w:p>
    <w:tbl>
      <w:tblPr>
        <w:tblStyle w:val="TableGrid"/>
        <w:tblW w:w="85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2542"/>
        <w:gridCol w:w="2290"/>
        <w:gridCol w:w="2254"/>
      </w:tblGrid>
      <w:tr>
        <w:trPr>
          <w:trHeight w:val="482"/>
        </w:trPr>
        <w:tc>
          <w:tcPr>
            <w:tcW w:w="1446" w:type="dxa"/>
            <w:vMerge w:val="restart"/>
            <w:tcBorders>
              <w:top w:val="single" w:sz="4" w:space="0" w:color="auto"/>
            </w:tcBorders>
            <w:vAlign w:val="bottom"/>
          </w:tcPr>
          <w:p>
            <w:pPr>
              <w:ind w:left="0" w:hanging="108"/>
              <w:jc w:val="center"/>
              <w:rPr>
                <w:rFonts w:ascii="Arial" w:hAnsi="Arial" w:cs="Arial"/>
                <w:sz w:val="18"/>
                <w:szCs w:val="18"/>
              </w:rPr>
            </w:pPr>
            <w:r>
              <w:rPr>
                <w:rFonts w:ascii="Arial" w:hAnsi="Arial" w:cs="Arial"/>
                <w:b/>
                <w:bCs/>
                <w:sz w:val="18"/>
                <w:szCs w:val="18"/>
                <w:lang w:eastAsia="ar-SA"/>
              </w:rPr>
              <w:t>GAME</w:t>
            </w:r>
          </w:p>
        </w:tc>
        <w:tc>
          <w:tcPr>
            <w:tcW w:w="7086" w:type="dxa"/>
            <w:gridSpan w:val="3"/>
            <w:tcBorders>
              <w:top w:val="single" w:sz="4" w:space="0" w:color="auto"/>
            </w:tcBorders>
            <w:vAlign w:val="bottom"/>
          </w:tcPr>
          <w:p>
            <w:pPr>
              <w:ind w:left="0"/>
              <w:jc w:val="center"/>
              <w:rPr>
                <w:rFonts w:ascii="Arial" w:hAnsi="Arial" w:cs="Arial"/>
                <w:b/>
                <w:bCs/>
                <w:sz w:val="18"/>
                <w:szCs w:val="18"/>
                <w:lang w:eastAsia="ar-SA"/>
              </w:rPr>
            </w:pPr>
            <w:r>
              <w:rPr>
                <w:rFonts w:ascii="Arial" w:hAnsi="Arial" w:cs="Arial"/>
                <w:b/>
                <w:bCs/>
                <w:sz w:val="18"/>
                <w:szCs w:val="18"/>
                <w:lang w:eastAsia="ar-SA"/>
              </w:rPr>
              <w:t>AMOUNT PER SHARE (BASED ON NUMBER OF WINNERS)</w:t>
            </w:r>
          </w:p>
        </w:tc>
      </w:tr>
      <w:tr>
        <w:trPr>
          <w:trHeight w:val="494"/>
        </w:trPr>
        <w:tc>
          <w:tcPr>
            <w:tcW w:w="1446" w:type="dxa"/>
            <w:vMerge/>
            <w:tcBorders>
              <w:bottom w:val="single" w:sz="4" w:space="0" w:color="auto"/>
            </w:tcBorders>
            <w:vAlign w:val="bottom"/>
          </w:tcPr>
          <w:p>
            <w:pPr>
              <w:ind w:left="0" w:hanging="108"/>
              <w:jc w:val="center"/>
              <w:rPr>
                <w:rFonts w:ascii="Arial" w:hAnsi="Arial" w:cs="Arial"/>
                <w:sz w:val="18"/>
                <w:szCs w:val="18"/>
              </w:rPr>
            </w:pPr>
          </w:p>
        </w:tc>
        <w:tc>
          <w:tcPr>
            <w:tcW w:w="2542" w:type="dxa"/>
            <w:tcBorders>
              <w:bottom w:val="single" w:sz="4" w:space="0" w:color="auto"/>
            </w:tcBorders>
            <w:vAlign w:val="bottom"/>
          </w:tcPr>
          <w:p>
            <w:pPr>
              <w:ind w:left="0" w:right="-110"/>
              <w:jc w:val="center"/>
              <w:rPr>
                <w:rFonts w:ascii="Arial" w:hAnsi="Arial" w:cs="Arial"/>
                <w:b/>
                <w:bCs/>
                <w:sz w:val="18"/>
                <w:szCs w:val="18"/>
                <w:lang w:val="en-PH" w:eastAsia="en-PH"/>
              </w:rPr>
            </w:pPr>
            <w:r>
              <w:rPr>
                <w:rFonts w:ascii="Arial" w:hAnsi="Arial" w:cs="Arial"/>
                <w:b/>
                <w:bCs/>
                <w:sz w:val="18"/>
                <w:szCs w:val="18"/>
                <w:lang w:eastAsia="ar-SA"/>
              </w:rPr>
              <w:t>5 WINNING NUMBERS</w:t>
            </w:r>
          </w:p>
        </w:tc>
        <w:tc>
          <w:tcPr>
            <w:tcW w:w="2290" w:type="dxa"/>
            <w:tcBorders>
              <w:bottom w:val="single" w:sz="4" w:space="0" w:color="auto"/>
            </w:tcBorders>
            <w:vAlign w:val="bottom"/>
          </w:tcPr>
          <w:p>
            <w:pPr>
              <w:ind w:left="0" w:right="-110"/>
              <w:jc w:val="center"/>
              <w:rPr>
                <w:rFonts w:ascii="Arial" w:hAnsi="Arial" w:cs="Arial"/>
                <w:b/>
                <w:sz w:val="18"/>
                <w:szCs w:val="18"/>
                <w:lang w:val="en-PH" w:eastAsia="en-PH"/>
              </w:rPr>
            </w:pPr>
            <w:r>
              <w:rPr>
                <w:rFonts w:ascii="Arial" w:hAnsi="Arial" w:cs="Arial"/>
                <w:b/>
                <w:sz w:val="18"/>
                <w:szCs w:val="18"/>
                <w:lang w:eastAsia="ar-SA"/>
              </w:rPr>
              <w:t>4 WINNING NUMBERS</w:t>
            </w:r>
          </w:p>
        </w:tc>
        <w:tc>
          <w:tcPr>
            <w:tcW w:w="2254" w:type="dxa"/>
            <w:tcBorders>
              <w:bottom w:val="single" w:sz="4" w:space="0" w:color="auto"/>
            </w:tcBorders>
            <w:vAlign w:val="bottom"/>
          </w:tcPr>
          <w:p>
            <w:pPr>
              <w:ind w:left="0" w:right="-110"/>
              <w:jc w:val="center"/>
              <w:rPr>
                <w:rFonts w:ascii="Arial" w:hAnsi="Arial" w:cs="Arial"/>
                <w:b/>
                <w:sz w:val="18"/>
                <w:szCs w:val="18"/>
                <w:lang w:eastAsia="ar-SA"/>
              </w:rPr>
            </w:pPr>
            <w:r>
              <w:rPr>
                <w:rFonts w:ascii="Arial" w:hAnsi="Arial" w:cs="Arial"/>
                <w:b/>
                <w:sz w:val="18"/>
                <w:szCs w:val="18"/>
                <w:lang w:eastAsia="ar-SA"/>
              </w:rPr>
              <w:t>3 WINNING NUMBERS</w:t>
            </w:r>
          </w:p>
        </w:tc>
      </w:tr>
      <w:tr>
        <w:trPr>
          <w:trHeight w:val="247"/>
        </w:trPr>
        <w:tc>
          <w:tcPr>
            <w:tcW w:w="1446" w:type="dxa"/>
            <w:tcBorders>
              <w:top w:val="single" w:sz="4" w:space="0" w:color="auto"/>
            </w:tcBorders>
            <w:vAlign w:val="center"/>
          </w:tcPr>
          <w:p>
            <w:pPr>
              <w:ind w:left="0" w:hanging="108"/>
              <w:jc w:val="left"/>
              <w:rPr>
                <w:rFonts w:ascii="Arial" w:hAnsi="Arial" w:cs="Arial"/>
                <w:bCs/>
                <w:sz w:val="18"/>
                <w:szCs w:val="18"/>
                <w:lang w:val="en-PH" w:eastAsia="en-PH"/>
              </w:rPr>
            </w:pPr>
            <w:r>
              <w:rPr>
                <w:rFonts w:ascii="Arial" w:hAnsi="Arial" w:cs="Arial"/>
                <w:bCs/>
                <w:sz w:val="18"/>
                <w:szCs w:val="18"/>
                <w:lang w:eastAsia="ar-SA"/>
              </w:rPr>
              <w:t>6/42</w:t>
            </w:r>
          </w:p>
        </w:tc>
        <w:tc>
          <w:tcPr>
            <w:tcW w:w="2542" w:type="dxa"/>
            <w:tcBorders>
              <w:top w:val="single" w:sz="4" w:space="0" w:color="auto"/>
            </w:tcBorders>
            <w:vAlign w:val="center"/>
          </w:tcPr>
          <w:p>
            <w:pPr>
              <w:ind w:left="0"/>
              <w:jc w:val="right"/>
              <w:rPr>
                <w:rFonts w:ascii="Arial" w:hAnsi="Arial" w:cs="Arial"/>
                <w:bCs/>
                <w:sz w:val="18"/>
                <w:szCs w:val="18"/>
                <w:lang w:val="en-PH" w:eastAsia="en-PH"/>
              </w:rPr>
            </w:pPr>
            <w:r>
              <w:rPr>
                <w:rFonts w:ascii="Arial" w:hAnsi="Arial" w:cs="Arial"/>
                <w:bCs/>
                <w:sz w:val="18"/>
                <w:szCs w:val="18"/>
                <w:lang w:val="en-PH" w:eastAsia="en-PH"/>
              </w:rPr>
              <w:t>24,000.00</w:t>
            </w:r>
          </w:p>
        </w:tc>
        <w:tc>
          <w:tcPr>
            <w:tcW w:w="2290" w:type="dxa"/>
            <w:tcBorders>
              <w:top w:val="single" w:sz="4" w:space="0" w:color="auto"/>
            </w:tcBorders>
            <w:vAlign w:val="center"/>
          </w:tcPr>
          <w:p>
            <w:pPr>
              <w:ind w:left="0" w:right="-108"/>
              <w:jc w:val="right"/>
              <w:rPr>
                <w:rFonts w:ascii="Arial" w:hAnsi="Arial" w:cs="Arial"/>
                <w:sz w:val="18"/>
                <w:szCs w:val="18"/>
                <w:lang w:val="en-PH" w:eastAsia="en-PH"/>
              </w:rPr>
            </w:pPr>
            <w:r>
              <w:rPr>
                <w:rFonts w:ascii="Arial" w:hAnsi="Arial" w:cs="Arial"/>
                <w:sz w:val="18"/>
                <w:szCs w:val="18"/>
                <w:lang w:val="en-PH" w:eastAsia="en-PH"/>
              </w:rPr>
              <w:t>800.00</w:t>
            </w:r>
          </w:p>
        </w:tc>
        <w:tc>
          <w:tcPr>
            <w:tcW w:w="2254" w:type="dxa"/>
            <w:tcBorders>
              <w:top w:val="single" w:sz="4" w:space="0" w:color="auto"/>
            </w:tcBorders>
          </w:tcPr>
          <w:p>
            <w:pPr>
              <w:ind w:left="0" w:right="-108"/>
              <w:jc w:val="right"/>
              <w:rPr>
                <w:rFonts w:ascii="Arial" w:hAnsi="Arial" w:cs="Arial"/>
                <w:sz w:val="18"/>
                <w:szCs w:val="18"/>
                <w:lang w:val="en-PH" w:eastAsia="en-PH"/>
              </w:rPr>
            </w:pPr>
            <w:r>
              <w:rPr>
                <w:rFonts w:ascii="Arial" w:hAnsi="Arial" w:cs="Arial"/>
                <w:sz w:val="18"/>
                <w:szCs w:val="18"/>
                <w:lang w:val="en-PH" w:eastAsia="en-PH"/>
              </w:rPr>
              <w:t>20.00</w:t>
            </w:r>
          </w:p>
        </w:tc>
      </w:tr>
      <w:tr>
        <w:trPr>
          <w:trHeight w:val="236"/>
        </w:trPr>
        <w:tc>
          <w:tcPr>
            <w:tcW w:w="1446" w:type="dxa"/>
            <w:vAlign w:val="center"/>
          </w:tcPr>
          <w:p>
            <w:pPr>
              <w:ind w:left="0" w:hanging="108"/>
              <w:jc w:val="left"/>
              <w:rPr>
                <w:rFonts w:ascii="Arial" w:hAnsi="Arial" w:cs="Arial"/>
                <w:bCs/>
                <w:sz w:val="18"/>
                <w:szCs w:val="18"/>
                <w:lang w:eastAsia="ar-SA"/>
              </w:rPr>
            </w:pPr>
            <w:r>
              <w:rPr>
                <w:rFonts w:ascii="Arial" w:hAnsi="Arial" w:cs="Arial"/>
                <w:bCs/>
                <w:sz w:val="18"/>
                <w:szCs w:val="18"/>
                <w:lang w:eastAsia="ar-SA"/>
              </w:rPr>
              <w:t>6/45</w:t>
            </w:r>
          </w:p>
        </w:tc>
        <w:tc>
          <w:tcPr>
            <w:tcW w:w="2542" w:type="dxa"/>
            <w:vAlign w:val="center"/>
          </w:tcPr>
          <w:p>
            <w:pPr>
              <w:ind w:left="0"/>
              <w:jc w:val="right"/>
              <w:rPr>
                <w:rFonts w:ascii="Arial" w:hAnsi="Arial" w:cs="Arial"/>
                <w:bCs/>
                <w:sz w:val="18"/>
                <w:szCs w:val="18"/>
                <w:lang w:eastAsia="ar-SA"/>
              </w:rPr>
            </w:pPr>
            <w:r>
              <w:rPr>
                <w:rFonts w:ascii="Arial" w:hAnsi="Arial" w:cs="Arial"/>
                <w:bCs/>
                <w:sz w:val="18"/>
                <w:szCs w:val="18"/>
                <w:lang w:eastAsia="ar-SA"/>
              </w:rPr>
              <w:t>32,000.00</w:t>
            </w:r>
          </w:p>
        </w:tc>
        <w:tc>
          <w:tcPr>
            <w:tcW w:w="2290" w:type="dxa"/>
            <w:vAlign w:val="center"/>
          </w:tcPr>
          <w:p>
            <w:pPr>
              <w:ind w:left="0" w:right="-108"/>
              <w:jc w:val="right"/>
              <w:rPr>
                <w:rFonts w:ascii="Arial" w:hAnsi="Arial" w:cs="Arial"/>
                <w:sz w:val="18"/>
                <w:szCs w:val="18"/>
                <w:lang w:eastAsia="ar-SA"/>
              </w:rPr>
            </w:pPr>
            <w:r>
              <w:rPr>
                <w:rFonts w:ascii="Arial" w:hAnsi="Arial" w:cs="Arial"/>
                <w:sz w:val="18"/>
                <w:szCs w:val="18"/>
                <w:lang w:eastAsia="ar-SA"/>
              </w:rPr>
              <w:t>1,000.00</w:t>
            </w:r>
          </w:p>
        </w:tc>
        <w:tc>
          <w:tcPr>
            <w:tcW w:w="2254" w:type="dxa"/>
          </w:tcPr>
          <w:p>
            <w:pPr>
              <w:ind w:left="0" w:right="-108"/>
              <w:jc w:val="right"/>
              <w:rPr>
                <w:rFonts w:ascii="Arial" w:hAnsi="Arial" w:cs="Arial"/>
                <w:sz w:val="18"/>
                <w:szCs w:val="18"/>
                <w:lang w:eastAsia="ar-SA"/>
              </w:rPr>
            </w:pPr>
            <w:r>
              <w:rPr>
                <w:rFonts w:ascii="Arial" w:hAnsi="Arial" w:cs="Arial"/>
                <w:sz w:val="18"/>
                <w:szCs w:val="18"/>
                <w:lang w:eastAsia="ar-SA"/>
              </w:rPr>
              <w:t>30.00</w:t>
            </w:r>
          </w:p>
        </w:tc>
      </w:tr>
      <w:tr>
        <w:trPr>
          <w:trHeight w:val="247"/>
        </w:trPr>
        <w:tc>
          <w:tcPr>
            <w:tcW w:w="1446" w:type="dxa"/>
            <w:vAlign w:val="center"/>
          </w:tcPr>
          <w:p>
            <w:pPr>
              <w:ind w:left="0" w:hanging="108"/>
              <w:jc w:val="left"/>
              <w:rPr>
                <w:rFonts w:ascii="Arial" w:hAnsi="Arial" w:cs="Arial"/>
                <w:bCs/>
                <w:sz w:val="18"/>
                <w:szCs w:val="18"/>
                <w:lang w:eastAsia="ar-SA"/>
              </w:rPr>
            </w:pPr>
            <w:r>
              <w:rPr>
                <w:rFonts w:ascii="Arial" w:hAnsi="Arial" w:cs="Arial"/>
                <w:bCs/>
                <w:sz w:val="18"/>
                <w:szCs w:val="18"/>
                <w:lang w:eastAsia="ar-SA"/>
              </w:rPr>
              <w:t>6/49</w:t>
            </w:r>
          </w:p>
        </w:tc>
        <w:tc>
          <w:tcPr>
            <w:tcW w:w="2542" w:type="dxa"/>
            <w:vAlign w:val="center"/>
          </w:tcPr>
          <w:p>
            <w:pPr>
              <w:ind w:left="0"/>
              <w:jc w:val="right"/>
              <w:rPr>
                <w:rFonts w:ascii="Arial" w:hAnsi="Arial" w:cs="Arial"/>
                <w:bCs/>
                <w:sz w:val="18"/>
                <w:szCs w:val="18"/>
                <w:lang w:eastAsia="ar-SA"/>
              </w:rPr>
            </w:pPr>
            <w:r>
              <w:rPr>
                <w:rFonts w:ascii="Arial" w:hAnsi="Arial" w:cs="Arial"/>
                <w:bCs/>
                <w:sz w:val="18"/>
                <w:szCs w:val="18"/>
                <w:lang w:eastAsia="ar-SA"/>
              </w:rPr>
              <w:t>50,000.00</w:t>
            </w:r>
          </w:p>
        </w:tc>
        <w:tc>
          <w:tcPr>
            <w:tcW w:w="2290" w:type="dxa"/>
            <w:vAlign w:val="center"/>
          </w:tcPr>
          <w:p>
            <w:pPr>
              <w:ind w:left="0" w:right="-108"/>
              <w:jc w:val="right"/>
              <w:rPr>
                <w:rFonts w:ascii="Arial" w:hAnsi="Arial" w:cs="Arial"/>
                <w:sz w:val="18"/>
                <w:szCs w:val="18"/>
                <w:lang w:eastAsia="ar-SA"/>
              </w:rPr>
            </w:pPr>
            <w:r>
              <w:rPr>
                <w:rFonts w:ascii="Arial" w:hAnsi="Arial" w:cs="Arial"/>
                <w:sz w:val="18"/>
                <w:szCs w:val="18"/>
                <w:lang w:eastAsia="ar-SA"/>
              </w:rPr>
              <w:t>1,200.00</w:t>
            </w:r>
          </w:p>
        </w:tc>
        <w:tc>
          <w:tcPr>
            <w:tcW w:w="2254" w:type="dxa"/>
          </w:tcPr>
          <w:p>
            <w:pPr>
              <w:ind w:left="0" w:right="-108"/>
              <w:jc w:val="right"/>
              <w:rPr>
                <w:rFonts w:ascii="Arial" w:hAnsi="Arial" w:cs="Arial"/>
                <w:sz w:val="18"/>
                <w:szCs w:val="18"/>
                <w:lang w:eastAsia="ar-SA"/>
              </w:rPr>
            </w:pPr>
            <w:r>
              <w:rPr>
                <w:rFonts w:ascii="Arial" w:hAnsi="Arial" w:cs="Arial"/>
                <w:sz w:val="18"/>
                <w:szCs w:val="18"/>
                <w:lang w:eastAsia="ar-SA"/>
              </w:rPr>
              <w:t>50.00</w:t>
            </w:r>
          </w:p>
        </w:tc>
      </w:tr>
      <w:tr>
        <w:trPr>
          <w:trHeight w:val="247"/>
        </w:trPr>
        <w:tc>
          <w:tcPr>
            <w:tcW w:w="1446" w:type="dxa"/>
            <w:vAlign w:val="center"/>
          </w:tcPr>
          <w:p>
            <w:pPr>
              <w:ind w:left="0" w:hanging="108"/>
              <w:jc w:val="left"/>
              <w:rPr>
                <w:rFonts w:ascii="Arial" w:hAnsi="Arial" w:cs="Arial"/>
                <w:bCs/>
                <w:sz w:val="18"/>
                <w:szCs w:val="18"/>
                <w:lang w:val="en-PH" w:eastAsia="en-PH"/>
              </w:rPr>
            </w:pPr>
            <w:r>
              <w:rPr>
                <w:rFonts w:ascii="Arial" w:hAnsi="Arial" w:cs="Arial"/>
                <w:bCs/>
                <w:sz w:val="18"/>
                <w:szCs w:val="18"/>
                <w:lang w:eastAsia="ar-SA"/>
              </w:rPr>
              <w:t>6/55</w:t>
            </w:r>
          </w:p>
        </w:tc>
        <w:tc>
          <w:tcPr>
            <w:tcW w:w="2542" w:type="dxa"/>
            <w:vAlign w:val="center"/>
          </w:tcPr>
          <w:p>
            <w:pPr>
              <w:ind w:left="0"/>
              <w:jc w:val="right"/>
              <w:rPr>
                <w:rFonts w:ascii="Arial" w:hAnsi="Arial" w:cs="Arial"/>
                <w:bCs/>
                <w:sz w:val="18"/>
                <w:szCs w:val="18"/>
                <w:lang w:val="en-PH" w:eastAsia="en-PH"/>
              </w:rPr>
            </w:pPr>
            <w:r>
              <w:rPr>
                <w:rFonts w:ascii="Arial" w:hAnsi="Arial" w:cs="Arial"/>
                <w:bCs/>
                <w:sz w:val="18"/>
                <w:szCs w:val="18"/>
                <w:lang w:val="en-PH" w:eastAsia="en-PH"/>
              </w:rPr>
              <w:t>100,000.00</w:t>
            </w:r>
          </w:p>
        </w:tc>
        <w:tc>
          <w:tcPr>
            <w:tcW w:w="2290" w:type="dxa"/>
            <w:vAlign w:val="center"/>
          </w:tcPr>
          <w:p>
            <w:pPr>
              <w:ind w:left="0" w:right="-108"/>
              <w:jc w:val="right"/>
              <w:rPr>
                <w:rFonts w:ascii="Arial" w:hAnsi="Arial" w:cs="Arial"/>
                <w:sz w:val="18"/>
                <w:szCs w:val="18"/>
                <w:lang w:val="en-PH" w:eastAsia="en-PH"/>
              </w:rPr>
            </w:pPr>
            <w:r>
              <w:rPr>
                <w:rFonts w:ascii="Arial" w:hAnsi="Arial" w:cs="Arial"/>
                <w:sz w:val="18"/>
                <w:szCs w:val="18"/>
                <w:lang w:val="en-PH" w:eastAsia="en-PH"/>
              </w:rPr>
              <w:t>1,500.00</w:t>
            </w:r>
          </w:p>
        </w:tc>
        <w:tc>
          <w:tcPr>
            <w:tcW w:w="2254" w:type="dxa"/>
          </w:tcPr>
          <w:p>
            <w:pPr>
              <w:ind w:left="0" w:right="-108"/>
              <w:jc w:val="right"/>
              <w:rPr>
                <w:rFonts w:ascii="Arial" w:hAnsi="Arial" w:cs="Arial"/>
                <w:sz w:val="18"/>
                <w:szCs w:val="18"/>
                <w:lang w:val="en-PH" w:eastAsia="en-PH"/>
              </w:rPr>
            </w:pPr>
            <w:r>
              <w:rPr>
                <w:rFonts w:ascii="Arial" w:hAnsi="Arial" w:cs="Arial"/>
                <w:sz w:val="18"/>
                <w:szCs w:val="18"/>
                <w:lang w:val="en-PH" w:eastAsia="en-PH"/>
              </w:rPr>
              <w:t>60.00</w:t>
            </w:r>
          </w:p>
        </w:tc>
      </w:tr>
      <w:tr>
        <w:trPr>
          <w:trHeight w:val="247"/>
        </w:trPr>
        <w:tc>
          <w:tcPr>
            <w:tcW w:w="1446" w:type="dxa"/>
            <w:tcBorders>
              <w:bottom w:val="single" w:sz="4" w:space="0" w:color="auto"/>
            </w:tcBorders>
            <w:vAlign w:val="center"/>
          </w:tcPr>
          <w:p>
            <w:pPr>
              <w:ind w:left="0" w:hanging="108"/>
              <w:jc w:val="left"/>
              <w:rPr>
                <w:rFonts w:ascii="Arial" w:hAnsi="Arial" w:cs="Arial"/>
                <w:bCs/>
                <w:sz w:val="18"/>
                <w:szCs w:val="18"/>
                <w:lang w:eastAsia="ar-SA"/>
              </w:rPr>
            </w:pPr>
            <w:r>
              <w:rPr>
                <w:rFonts w:ascii="Arial" w:hAnsi="Arial" w:cs="Arial"/>
                <w:bCs/>
                <w:sz w:val="18"/>
                <w:szCs w:val="18"/>
                <w:lang w:eastAsia="ar-SA"/>
              </w:rPr>
              <w:t>6/58</w:t>
            </w:r>
          </w:p>
        </w:tc>
        <w:tc>
          <w:tcPr>
            <w:tcW w:w="2542" w:type="dxa"/>
            <w:tcBorders>
              <w:bottom w:val="single" w:sz="4" w:space="0" w:color="auto"/>
            </w:tcBorders>
            <w:vAlign w:val="center"/>
          </w:tcPr>
          <w:p>
            <w:pPr>
              <w:ind w:left="0"/>
              <w:jc w:val="right"/>
              <w:rPr>
                <w:rFonts w:ascii="Arial" w:hAnsi="Arial" w:cs="Arial"/>
                <w:bCs/>
                <w:sz w:val="18"/>
                <w:szCs w:val="18"/>
                <w:lang w:eastAsia="ar-SA"/>
              </w:rPr>
            </w:pPr>
            <w:r>
              <w:rPr>
                <w:rFonts w:ascii="Arial" w:hAnsi="Arial" w:cs="Arial"/>
                <w:bCs/>
                <w:sz w:val="18"/>
                <w:szCs w:val="18"/>
                <w:lang w:eastAsia="ar-SA"/>
              </w:rPr>
              <w:t>120,000.00</w:t>
            </w:r>
          </w:p>
        </w:tc>
        <w:tc>
          <w:tcPr>
            <w:tcW w:w="2290" w:type="dxa"/>
            <w:tcBorders>
              <w:bottom w:val="single" w:sz="4" w:space="0" w:color="auto"/>
            </w:tcBorders>
            <w:vAlign w:val="center"/>
          </w:tcPr>
          <w:p>
            <w:pPr>
              <w:ind w:left="0" w:right="-108"/>
              <w:jc w:val="right"/>
              <w:rPr>
                <w:rFonts w:ascii="Arial" w:hAnsi="Arial" w:cs="Arial"/>
                <w:sz w:val="18"/>
                <w:szCs w:val="18"/>
                <w:lang w:eastAsia="ar-SA"/>
              </w:rPr>
            </w:pPr>
            <w:r>
              <w:rPr>
                <w:rFonts w:ascii="Arial" w:hAnsi="Arial" w:cs="Arial"/>
                <w:sz w:val="18"/>
                <w:szCs w:val="18"/>
                <w:lang w:eastAsia="ar-SA"/>
              </w:rPr>
              <w:t>2,000.00</w:t>
            </w:r>
          </w:p>
        </w:tc>
        <w:tc>
          <w:tcPr>
            <w:tcW w:w="2254" w:type="dxa"/>
            <w:tcBorders>
              <w:bottom w:val="single" w:sz="4" w:space="0" w:color="auto"/>
            </w:tcBorders>
          </w:tcPr>
          <w:p>
            <w:pPr>
              <w:ind w:left="0" w:right="-108"/>
              <w:jc w:val="right"/>
              <w:rPr>
                <w:rFonts w:ascii="Arial" w:hAnsi="Arial" w:cs="Arial"/>
                <w:sz w:val="18"/>
                <w:szCs w:val="18"/>
                <w:lang w:eastAsia="ar-SA"/>
              </w:rPr>
            </w:pPr>
            <w:r>
              <w:rPr>
                <w:rFonts w:ascii="Arial" w:hAnsi="Arial" w:cs="Arial"/>
                <w:sz w:val="18"/>
                <w:szCs w:val="18"/>
                <w:lang w:eastAsia="ar-SA"/>
              </w:rPr>
              <w:t>100.00</w:t>
            </w:r>
          </w:p>
        </w:tc>
      </w:tr>
    </w:tbl>
    <w:p>
      <w:pPr>
        <w:ind w:left="0"/>
        <w:rPr>
          <w:rFonts w:ascii="Arial" w:hAnsi="Arial" w:cs="Arial"/>
          <w:sz w:val="22"/>
          <w:szCs w:val="22"/>
        </w:rPr>
      </w:pPr>
    </w:p>
    <w:p>
      <w:pPr>
        <w:ind w:left="0"/>
        <w:rPr>
          <w:rFonts w:ascii="Arial" w:hAnsi="Arial" w:cs="Arial"/>
          <w:bCs/>
          <w:iCs/>
          <w:sz w:val="22"/>
          <w:szCs w:val="22"/>
        </w:rPr>
      </w:pPr>
      <w:r>
        <w:rPr>
          <w:rFonts w:ascii="Arial" w:hAnsi="Arial" w:cs="Arial"/>
          <w:bCs/>
          <w:iCs/>
          <w:sz w:val="22"/>
          <w:szCs w:val="22"/>
        </w:rPr>
        <w:t>Revenue Allocation for Lotto Games are as follows:</w:t>
      </w:r>
    </w:p>
    <w:p>
      <w:pPr>
        <w:ind w:left="0"/>
        <w:rPr>
          <w:rFonts w:ascii="Arial" w:hAnsi="Arial" w:cs="Arial"/>
          <w:bCs/>
          <w:sz w:val="22"/>
          <w:szCs w:val="22"/>
        </w:rPr>
      </w:pPr>
    </w:p>
    <w:p>
      <w:pPr>
        <w:ind w:left="0"/>
        <w:rPr>
          <w:rFonts w:ascii="Arial" w:hAnsi="Arial" w:cs="Arial"/>
          <w:bCs/>
          <w:i/>
          <w:sz w:val="22"/>
          <w:szCs w:val="22"/>
        </w:rPr>
      </w:pPr>
      <w:r>
        <w:rPr>
          <w:rFonts w:ascii="Arial" w:hAnsi="Arial" w:cs="Arial"/>
          <w:bCs/>
          <w:sz w:val="22"/>
          <w:szCs w:val="22"/>
        </w:rPr>
        <w:t>For Philippine Gaming Management Corporation (PGMC) Old and New Agents and Pacific Online Systems Corporation (POSC) Agents</w:t>
      </w:r>
      <w:r>
        <w:rPr>
          <w:rFonts w:ascii="Arial" w:hAnsi="Arial" w:cs="Arial"/>
          <w:bCs/>
          <w:i/>
          <w:sz w:val="22"/>
          <w:szCs w:val="22"/>
        </w:rPr>
        <w:t xml:space="preserve">       </w:t>
      </w:r>
    </w:p>
    <w:p>
      <w:pPr>
        <w:ind w:left="0"/>
        <w:rPr>
          <w:rFonts w:ascii="Arial" w:hAnsi="Arial" w:cs="Arial"/>
          <w:bCs/>
          <w:sz w:val="22"/>
          <w:szCs w:val="22"/>
        </w:rPr>
      </w:pPr>
      <w:r>
        <w:rPr>
          <w:rFonts w:ascii="Arial" w:hAnsi="Arial" w:cs="Arial"/>
          <w:bCs/>
          <w:sz w:val="22"/>
          <w:szCs w:val="22"/>
        </w:rPr>
        <w:t xml:space="preserve">Allocation </w:t>
      </w:r>
      <w:r>
        <w:rPr>
          <w:rFonts w:ascii="Arial" w:hAnsi="Arial" w:cs="Arial"/>
          <w:iCs/>
          <w:sz w:val="22"/>
          <w:szCs w:val="22"/>
        </w:rPr>
        <w:t>starting July 23, 2018 up to August 6, 2020</w:t>
      </w:r>
    </w:p>
    <w:p>
      <w:pPr>
        <w:ind w:left="0"/>
        <w:rPr>
          <w:rFonts w:ascii="Arial" w:hAnsi="Arial" w:cs="Arial"/>
          <w:iCs/>
          <w:sz w:val="22"/>
          <w:szCs w:val="22"/>
        </w:rPr>
      </w:pPr>
    </w:p>
    <w:tbl>
      <w:tblPr>
        <w:tblW w:w="8698" w:type="dxa"/>
        <w:tblLook w:val="04A0" w:firstRow="1" w:lastRow="0" w:firstColumn="1" w:lastColumn="0" w:noHBand="0" w:noVBand="1"/>
      </w:tblPr>
      <w:tblGrid>
        <w:gridCol w:w="2610"/>
        <w:gridCol w:w="1152"/>
        <w:gridCol w:w="1212"/>
        <w:gridCol w:w="1212"/>
        <w:gridCol w:w="1266"/>
        <w:gridCol w:w="1246"/>
      </w:tblGrid>
      <w:tr>
        <w:trPr>
          <w:trHeight w:val="170"/>
        </w:trPr>
        <w:tc>
          <w:tcPr>
            <w:tcW w:w="2610" w:type="dxa"/>
            <w:tcBorders>
              <w:top w:val="single" w:sz="4" w:space="0" w:color="auto"/>
              <w:left w:val="nil"/>
              <w:bottom w:val="single" w:sz="4" w:space="0" w:color="auto"/>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15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6/49</w:t>
            </w:r>
          </w:p>
        </w:tc>
        <w:tc>
          <w:tcPr>
            <w:tcW w:w="121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6/45</w:t>
            </w:r>
          </w:p>
        </w:tc>
        <w:tc>
          <w:tcPr>
            <w:tcW w:w="121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6/42</w:t>
            </w:r>
          </w:p>
        </w:tc>
        <w:tc>
          <w:tcPr>
            <w:tcW w:w="1266"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6/55</w:t>
            </w:r>
          </w:p>
        </w:tc>
        <w:tc>
          <w:tcPr>
            <w:tcW w:w="1246" w:type="dxa"/>
            <w:tcBorders>
              <w:top w:val="single" w:sz="4" w:space="0" w:color="auto"/>
              <w:left w:val="nil"/>
              <w:bottom w:val="single" w:sz="4" w:space="0" w:color="auto"/>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6/58</w:t>
            </w:r>
          </w:p>
        </w:tc>
      </w:tr>
      <w:tr>
        <w:trPr>
          <w:trHeight w:val="224"/>
        </w:trPr>
        <w:tc>
          <w:tcPr>
            <w:tcW w:w="2610" w:type="dxa"/>
            <w:tcBorders>
              <w:top w:val="single" w:sz="4" w:space="0" w:color="auto"/>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15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66"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46" w:type="dxa"/>
            <w:tcBorders>
              <w:top w:val="single" w:sz="4" w:space="0" w:color="auto"/>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144"/>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189"/>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7.50%</w:t>
            </w:r>
          </w:p>
        </w:tc>
      </w:tr>
      <w:tr>
        <w:trPr>
          <w:trHeight w:val="90"/>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89"/>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8.01%</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20.00%</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12.00%</w:t>
            </w:r>
          </w:p>
        </w:tc>
      </w:tr>
      <w:tr>
        <w:trPr>
          <w:trHeight w:val="180"/>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2nd Prize with Capping</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 up to</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5% up to</w:t>
            </w:r>
          </w:p>
        </w:tc>
      </w:tr>
      <w:tr>
        <w:trPr>
          <w:trHeight w:val="126"/>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50,000.00 </w:t>
            </w:r>
          </w:p>
        </w:tc>
        <w:tc>
          <w:tcPr>
            <w:tcW w:w="121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32,000.00 </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24,000.00 </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100,000.00 </w:t>
            </w:r>
          </w:p>
        </w:tc>
        <w:tc>
          <w:tcPr>
            <w:tcW w:w="1246" w:type="dxa"/>
            <w:tcBorders>
              <w:top w:val="nil"/>
              <w:left w:val="nil"/>
              <w:bottom w:val="nil"/>
              <w:right w:val="nil"/>
            </w:tcBorders>
            <w:shd w:val="clear" w:color="auto" w:fill="auto"/>
            <w:noWrap/>
            <w:hideMark/>
          </w:tcPr>
          <w:p>
            <w:pPr>
              <w:ind w:left="0" w:right="-9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120,000.00 </w:t>
            </w:r>
          </w:p>
        </w:tc>
      </w:tr>
      <w:tr>
        <w:trPr>
          <w:trHeight w:val="171"/>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3rd Prize with Capping</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 xml:space="preserve">     4% up to</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4% up to</w:t>
            </w:r>
          </w:p>
        </w:tc>
        <w:tc>
          <w:tcPr>
            <w:tcW w:w="1246" w:type="dxa"/>
            <w:tcBorders>
              <w:top w:val="nil"/>
              <w:left w:val="nil"/>
              <w:bottom w:val="nil"/>
              <w:right w:val="nil"/>
            </w:tcBorders>
            <w:shd w:val="clear" w:color="auto" w:fill="auto"/>
            <w:noWrap/>
            <w:hideMark/>
          </w:tcPr>
          <w:p>
            <w:pPr>
              <w:ind w:left="-47" w:right="-90"/>
              <w:jc w:val="right"/>
              <w:rPr>
                <w:rFonts w:ascii="Arial Narrow" w:hAnsi="Arial Narrow" w:cs="Arial"/>
                <w:sz w:val="20"/>
                <w:szCs w:val="20"/>
                <w:lang w:val="en-PH"/>
              </w:rPr>
            </w:pPr>
            <w:r>
              <w:rPr>
                <w:rFonts w:ascii="Arial Narrow" w:hAnsi="Arial Narrow" w:cs="Arial"/>
                <w:sz w:val="20"/>
                <w:szCs w:val="20"/>
                <w:lang w:val="en-PH"/>
              </w:rPr>
              <w:t>4% up to</w:t>
            </w:r>
          </w:p>
        </w:tc>
      </w:tr>
      <w:tr>
        <w:trPr>
          <w:trHeight w:val="207"/>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1,200.00 </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1,000.00 </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800.00 </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1,500.00 </w:t>
            </w:r>
          </w:p>
        </w:tc>
        <w:tc>
          <w:tcPr>
            <w:tcW w:w="1246" w:type="dxa"/>
            <w:tcBorders>
              <w:top w:val="nil"/>
              <w:left w:val="nil"/>
              <w:bottom w:val="nil"/>
              <w:right w:val="nil"/>
            </w:tcBorders>
            <w:shd w:val="clear" w:color="auto" w:fill="auto"/>
            <w:noWrap/>
            <w:hideMark/>
          </w:tcPr>
          <w:p>
            <w:pPr>
              <w:ind w:left="0" w:right="-9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2,000.00 </w:t>
            </w:r>
          </w:p>
        </w:tc>
      </w:tr>
      <w:tr>
        <w:trPr>
          <w:trHeight w:val="16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4th Prize with Capping</w:t>
            </w:r>
          </w:p>
        </w:tc>
        <w:tc>
          <w:tcPr>
            <w:tcW w:w="115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50.00 </w:t>
            </w:r>
          </w:p>
        </w:tc>
        <w:tc>
          <w:tcPr>
            <w:tcW w:w="121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30.00 </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P</w:t>
            </w:r>
            <w:r>
              <w:rPr>
                <w:rFonts w:ascii="Arial Narrow" w:hAnsi="Arial Narrow" w:cs="Arial"/>
                <w:sz w:val="20"/>
                <w:szCs w:val="20"/>
                <w:lang w:val="en-PH"/>
              </w:rPr>
              <w:t xml:space="preserve">        20.00 </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w:hAnsi="Arial" w:cs="Arial"/>
                <w:sz w:val="20"/>
                <w:szCs w:val="20"/>
                <w:lang w:val="en-PH"/>
              </w:rPr>
              <w:t>P</w:t>
            </w:r>
            <w:r>
              <w:rPr>
                <w:rFonts w:ascii="Arial Narrow" w:hAnsi="Arial Narrow" w:cs="Arial"/>
                <w:sz w:val="20"/>
                <w:szCs w:val="20"/>
                <w:lang w:val="en-PH"/>
              </w:rPr>
              <w:t xml:space="preserve">          60.00 </w:t>
            </w:r>
          </w:p>
        </w:tc>
        <w:tc>
          <w:tcPr>
            <w:tcW w:w="1246" w:type="dxa"/>
            <w:tcBorders>
              <w:top w:val="nil"/>
              <w:left w:val="nil"/>
              <w:bottom w:val="nil"/>
              <w:right w:val="nil"/>
            </w:tcBorders>
            <w:shd w:val="clear" w:color="auto" w:fill="auto"/>
            <w:noWrap/>
            <w:hideMark/>
          </w:tcPr>
          <w:p>
            <w:pPr>
              <w:ind w:left="0" w:right="-90"/>
              <w:rPr>
                <w:rFonts w:ascii="Arial Narrow" w:hAnsi="Arial Narrow" w:cs="Arial"/>
                <w:sz w:val="20"/>
                <w:szCs w:val="20"/>
                <w:lang w:val="en-PH"/>
              </w:rPr>
            </w:pPr>
            <w:r>
              <w:rPr>
                <w:rFonts w:ascii="Arial" w:hAnsi="Arial" w:cs="Arial"/>
                <w:sz w:val="20"/>
                <w:szCs w:val="20"/>
                <w:lang w:val="en-PH"/>
              </w:rPr>
              <w:t>P</w:t>
            </w:r>
            <w:r>
              <w:rPr>
                <w:rFonts w:ascii="Arial Narrow" w:hAnsi="Arial Narrow" w:cs="Arial"/>
                <w:sz w:val="20"/>
                <w:szCs w:val="20"/>
                <w:lang w:val="en-PH"/>
              </w:rPr>
              <w:t xml:space="preserve">           100.00 </w:t>
            </w:r>
          </w:p>
        </w:tc>
      </w:tr>
      <w:tr>
        <w:trPr>
          <w:trHeight w:val="303"/>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 Charity   Fund  (30%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171"/>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Education</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1.00%</w:t>
            </w:r>
          </w:p>
        </w:tc>
      </w:tr>
      <w:tr>
        <w:trPr>
          <w:trHeight w:val="207"/>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2.02%</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26.38%</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26.38%</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26.38%</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26.38%</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26.38%</w:t>
            </w:r>
          </w:p>
        </w:tc>
      </w:tr>
      <w:tr>
        <w:trPr>
          <w:trHeight w:val="303"/>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III. Operating Fund  (15%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14.70%</w:t>
            </w:r>
          </w:p>
        </w:tc>
      </w:tr>
      <w:tr>
        <w:trPr>
          <w:trHeight w:val="234"/>
        </w:trPr>
        <w:tc>
          <w:tcPr>
            <w:tcW w:w="2610" w:type="dxa"/>
            <w:tcBorders>
              <w:top w:val="nil"/>
              <w:left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66"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46" w:type="dxa"/>
            <w:tcBorders>
              <w:top w:val="nil"/>
              <w:left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0.96%</w:t>
            </w:r>
          </w:p>
        </w:tc>
      </w:tr>
      <w:tr>
        <w:trPr>
          <w:trHeight w:val="180"/>
        </w:trPr>
        <w:tc>
          <w:tcPr>
            <w:tcW w:w="2610" w:type="dxa"/>
            <w:tcBorders>
              <w:top w:val="nil"/>
              <w:left w:val="nil"/>
              <w:bottom w:val="single" w:sz="4" w:space="0" w:color="auto"/>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15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66"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46" w:type="dxa"/>
            <w:tcBorders>
              <w:top w:val="nil"/>
              <w:left w:val="nil"/>
              <w:bottom w:val="single" w:sz="4" w:space="0" w:color="auto"/>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sz w:val="22"/>
          <w:szCs w:val="22"/>
        </w:rPr>
      </w:pPr>
    </w:p>
    <w:p>
      <w:pPr>
        <w:ind w:left="0"/>
        <w:rPr>
          <w:rFonts w:ascii="Arial" w:hAnsi="Arial" w:cs="Arial"/>
          <w:bCs/>
          <w:i/>
          <w:sz w:val="22"/>
          <w:szCs w:val="22"/>
        </w:rPr>
      </w:pPr>
      <w:r>
        <w:rPr>
          <w:rFonts w:ascii="Arial" w:hAnsi="Arial" w:cs="Arial"/>
          <w:bCs/>
          <w:sz w:val="22"/>
          <w:szCs w:val="22"/>
        </w:rPr>
        <w:t>For PGMC Old and New Agents and POSC Agents</w:t>
      </w:r>
      <w:r>
        <w:rPr>
          <w:rFonts w:ascii="Arial" w:hAnsi="Arial" w:cs="Arial"/>
          <w:bCs/>
          <w:i/>
          <w:sz w:val="22"/>
          <w:szCs w:val="22"/>
        </w:rPr>
        <w:t xml:space="preserve">       </w:t>
      </w:r>
    </w:p>
    <w:p>
      <w:pPr>
        <w:ind w:left="0"/>
        <w:rPr>
          <w:rFonts w:ascii="Arial" w:hAnsi="Arial" w:cs="Arial"/>
          <w:bCs/>
          <w:sz w:val="22"/>
          <w:szCs w:val="22"/>
        </w:rPr>
      </w:pPr>
      <w:r>
        <w:rPr>
          <w:rFonts w:ascii="Arial" w:hAnsi="Arial" w:cs="Arial"/>
          <w:bCs/>
          <w:sz w:val="22"/>
          <w:szCs w:val="22"/>
        </w:rPr>
        <w:t xml:space="preserve">Allocation </w:t>
      </w:r>
      <w:r>
        <w:rPr>
          <w:rFonts w:ascii="Arial" w:hAnsi="Arial" w:cs="Arial"/>
          <w:iCs/>
          <w:sz w:val="22"/>
          <w:szCs w:val="22"/>
        </w:rPr>
        <w:t>starting August 7, 2020 up to present</w:t>
      </w:r>
    </w:p>
    <w:p>
      <w:pPr>
        <w:ind w:left="0"/>
        <w:rPr>
          <w:rFonts w:ascii="Arial" w:hAnsi="Arial" w:cs="Arial"/>
          <w:iCs/>
          <w:sz w:val="22"/>
          <w:szCs w:val="22"/>
        </w:rPr>
      </w:pPr>
    </w:p>
    <w:tbl>
      <w:tblPr>
        <w:tblW w:w="8698" w:type="dxa"/>
        <w:tblLook w:val="04A0" w:firstRow="1" w:lastRow="0" w:firstColumn="1" w:lastColumn="0" w:noHBand="0" w:noVBand="1"/>
      </w:tblPr>
      <w:tblGrid>
        <w:gridCol w:w="2610"/>
        <w:gridCol w:w="1152"/>
        <w:gridCol w:w="1212"/>
        <w:gridCol w:w="1212"/>
        <w:gridCol w:w="1266"/>
        <w:gridCol w:w="1246"/>
      </w:tblGrid>
      <w:tr>
        <w:trPr>
          <w:trHeight w:val="170"/>
          <w:tblHeader/>
        </w:trPr>
        <w:tc>
          <w:tcPr>
            <w:tcW w:w="2610" w:type="dxa"/>
            <w:tcBorders>
              <w:top w:val="single" w:sz="4" w:space="0" w:color="auto"/>
              <w:left w:val="nil"/>
              <w:bottom w:val="single" w:sz="4" w:space="0" w:color="auto"/>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15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6/49</w:t>
            </w:r>
          </w:p>
        </w:tc>
        <w:tc>
          <w:tcPr>
            <w:tcW w:w="121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6/45</w:t>
            </w:r>
          </w:p>
        </w:tc>
        <w:tc>
          <w:tcPr>
            <w:tcW w:w="1212"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6/42</w:t>
            </w:r>
          </w:p>
        </w:tc>
        <w:tc>
          <w:tcPr>
            <w:tcW w:w="1266"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6/55</w:t>
            </w:r>
          </w:p>
        </w:tc>
        <w:tc>
          <w:tcPr>
            <w:tcW w:w="1246" w:type="dxa"/>
            <w:tcBorders>
              <w:top w:val="single" w:sz="4" w:space="0" w:color="auto"/>
              <w:left w:val="nil"/>
              <w:bottom w:val="single" w:sz="4" w:space="0" w:color="auto"/>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6/58</w:t>
            </w:r>
          </w:p>
        </w:tc>
      </w:tr>
      <w:tr>
        <w:trPr>
          <w:trHeight w:val="224"/>
        </w:trPr>
        <w:tc>
          <w:tcPr>
            <w:tcW w:w="2610" w:type="dxa"/>
            <w:tcBorders>
              <w:top w:val="single" w:sz="4" w:space="0" w:color="auto"/>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15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12"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66" w:type="dxa"/>
            <w:tcBorders>
              <w:top w:val="single" w:sz="4" w:space="0" w:color="auto"/>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246" w:type="dxa"/>
            <w:tcBorders>
              <w:top w:val="single" w:sz="4" w:space="0" w:color="auto"/>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144"/>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189"/>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7.50%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7.50%</w:t>
            </w:r>
          </w:p>
        </w:tc>
      </w:tr>
      <w:tr>
        <w:trPr>
          <w:trHeight w:val="90"/>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89"/>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8.01%</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8.01%</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20.00%</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12.00%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12.00%</w:t>
            </w:r>
          </w:p>
        </w:tc>
      </w:tr>
      <w:tr>
        <w:trPr>
          <w:trHeight w:val="180"/>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2nd Prize with Capping</w:t>
            </w:r>
          </w:p>
        </w:tc>
        <w:tc>
          <w:tcPr>
            <w:tcW w:w="115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50,000.00 </w:t>
            </w:r>
          </w:p>
        </w:tc>
        <w:tc>
          <w:tcPr>
            <w:tcW w:w="121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32,000.00 </w:t>
            </w:r>
          </w:p>
        </w:tc>
        <w:tc>
          <w:tcPr>
            <w:tcW w:w="121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24,000.00 </w:t>
            </w:r>
          </w:p>
        </w:tc>
        <w:tc>
          <w:tcPr>
            <w:tcW w:w="1266"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100,000.00 </w:t>
            </w:r>
          </w:p>
        </w:tc>
        <w:tc>
          <w:tcPr>
            <w:tcW w:w="1246" w:type="dxa"/>
            <w:tcBorders>
              <w:top w:val="nil"/>
              <w:left w:val="nil"/>
              <w:bottom w:val="nil"/>
              <w:right w:val="nil"/>
            </w:tcBorders>
            <w:shd w:val="clear" w:color="auto" w:fill="auto"/>
            <w:noWrap/>
          </w:tcPr>
          <w:p>
            <w:pPr>
              <w:ind w:left="0" w:right="-9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120,000.00 </w:t>
            </w:r>
          </w:p>
        </w:tc>
      </w:tr>
      <w:tr>
        <w:trPr>
          <w:trHeight w:val="126"/>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tcPr>
          <w:p>
            <w:pPr>
              <w:ind w:left="0" w:right="-90"/>
              <w:jc w:val="right"/>
              <w:rPr>
                <w:rFonts w:ascii="Arial Narrow" w:hAnsi="Arial Narrow" w:cs="Arial"/>
                <w:sz w:val="20"/>
                <w:szCs w:val="20"/>
                <w:lang w:val="en-PH"/>
              </w:rPr>
            </w:pPr>
          </w:p>
        </w:tc>
      </w:tr>
      <w:tr>
        <w:trPr>
          <w:trHeight w:val="171"/>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3rd Prize with Capping</w:t>
            </w:r>
          </w:p>
        </w:tc>
        <w:tc>
          <w:tcPr>
            <w:tcW w:w="115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1,200.00 </w:t>
            </w:r>
          </w:p>
        </w:tc>
        <w:tc>
          <w:tcPr>
            <w:tcW w:w="121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1,000.00 </w:t>
            </w:r>
          </w:p>
        </w:tc>
        <w:tc>
          <w:tcPr>
            <w:tcW w:w="1212"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800.00 </w:t>
            </w:r>
          </w:p>
        </w:tc>
        <w:tc>
          <w:tcPr>
            <w:tcW w:w="1266" w:type="dxa"/>
            <w:tcBorders>
              <w:top w:val="nil"/>
              <w:left w:val="nil"/>
              <w:bottom w:val="nil"/>
              <w:right w:val="nil"/>
            </w:tcBorders>
            <w:shd w:val="clear" w:color="auto" w:fill="auto"/>
            <w:noWrap/>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1,500.00 </w:t>
            </w:r>
          </w:p>
        </w:tc>
        <w:tc>
          <w:tcPr>
            <w:tcW w:w="1246" w:type="dxa"/>
            <w:tcBorders>
              <w:top w:val="nil"/>
              <w:left w:val="nil"/>
              <w:bottom w:val="nil"/>
              <w:right w:val="nil"/>
            </w:tcBorders>
            <w:shd w:val="clear" w:color="auto" w:fill="auto"/>
            <w:noWrap/>
          </w:tcPr>
          <w:p>
            <w:pPr>
              <w:ind w:left="0" w:right="-9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2,000.00 </w:t>
            </w:r>
          </w:p>
        </w:tc>
      </w:tr>
      <w:tr>
        <w:trPr>
          <w:trHeight w:val="207"/>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tcPr>
          <w:p>
            <w:pPr>
              <w:ind w:left="0" w:right="-90"/>
              <w:jc w:val="right"/>
              <w:rPr>
                <w:rFonts w:ascii="Arial Narrow" w:hAnsi="Arial Narrow" w:cs="Arial"/>
                <w:sz w:val="20"/>
                <w:szCs w:val="20"/>
                <w:lang w:val="en-PH"/>
              </w:rPr>
            </w:pPr>
          </w:p>
        </w:tc>
      </w:tr>
      <w:tr>
        <w:trPr>
          <w:trHeight w:val="16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 xml:space="preserve">     4th Prize with Capping</w:t>
            </w:r>
          </w:p>
        </w:tc>
        <w:tc>
          <w:tcPr>
            <w:tcW w:w="115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50.00 </w:t>
            </w:r>
          </w:p>
        </w:tc>
        <w:tc>
          <w:tcPr>
            <w:tcW w:w="121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30.00 </w:t>
            </w:r>
          </w:p>
        </w:tc>
        <w:tc>
          <w:tcPr>
            <w:tcW w:w="1212"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20.00 </w:t>
            </w:r>
          </w:p>
        </w:tc>
        <w:tc>
          <w:tcPr>
            <w:tcW w:w="1266" w:type="dxa"/>
            <w:tcBorders>
              <w:top w:val="nil"/>
              <w:left w:val="nil"/>
              <w:bottom w:val="nil"/>
              <w:right w:val="nil"/>
            </w:tcBorders>
            <w:shd w:val="clear" w:color="auto" w:fill="auto"/>
            <w:noWrap/>
            <w:hideMark/>
          </w:tcPr>
          <w:p>
            <w:pPr>
              <w:ind w:left="0"/>
              <w:rPr>
                <w:rFonts w:ascii="Arial Narrow" w:hAnsi="Arial Narrow" w:cs="Arial"/>
                <w:sz w:val="20"/>
                <w:szCs w:val="20"/>
                <w:lang w:val="en-PH"/>
              </w:rPr>
            </w:pPr>
            <w:r>
              <w:rPr>
                <w:rFonts w:ascii="Arial" w:hAnsi="Arial" w:cs="Arial"/>
                <w:sz w:val="20"/>
                <w:szCs w:val="20"/>
                <w:lang w:val="en-PH"/>
              </w:rPr>
              <w:t xml:space="preserve">P   </w:t>
            </w:r>
            <w:r>
              <w:rPr>
                <w:rFonts w:ascii="Arial Narrow" w:hAnsi="Arial Narrow" w:cs="Arial"/>
                <w:sz w:val="20"/>
                <w:szCs w:val="20"/>
                <w:lang w:val="en-PH"/>
              </w:rPr>
              <w:t xml:space="preserve">          60.00 </w:t>
            </w:r>
          </w:p>
        </w:tc>
        <w:tc>
          <w:tcPr>
            <w:tcW w:w="1246" w:type="dxa"/>
            <w:tcBorders>
              <w:top w:val="nil"/>
              <w:left w:val="nil"/>
              <w:bottom w:val="nil"/>
              <w:right w:val="nil"/>
            </w:tcBorders>
            <w:shd w:val="clear" w:color="auto" w:fill="auto"/>
            <w:noWrap/>
            <w:hideMark/>
          </w:tcPr>
          <w:p>
            <w:pPr>
              <w:ind w:left="0" w:right="-90"/>
              <w:rPr>
                <w:rFonts w:ascii="Arial Narrow" w:hAnsi="Arial Narrow" w:cs="Arial"/>
                <w:sz w:val="20"/>
                <w:szCs w:val="20"/>
                <w:lang w:val="en-PH"/>
              </w:rPr>
            </w:pPr>
            <w:r>
              <w:rPr>
                <w:rFonts w:ascii="Arial" w:hAnsi="Arial" w:cs="Arial"/>
                <w:sz w:val="20"/>
                <w:szCs w:val="20"/>
                <w:lang w:val="en-PH"/>
              </w:rPr>
              <w:t>P</w:t>
            </w:r>
            <w:r>
              <w:rPr>
                <w:rFonts w:ascii="Arial Narrow" w:hAnsi="Arial Narrow" w:cs="Arial"/>
                <w:sz w:val="20"/>
                <w:szCs w:val="20"/>
                <w:lang w:val="en-PH"/>
              </w:rPr>
              <w:t xml:space="preserve">           100.00 </w:t>
            </w:r>
          </w:p>
        </w:tc>
      </w:tr>
      <w:tr>
        <w:trPr>
          <w:trHeight w:val="303"/>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 Charity   Fund  (30%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171"/>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Education</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1.00%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1.00%</w:t>
            </w:r>
          </w:p>
        </w:tc>
      </w:tr>
      <w:tr>
        <w:trPr>
          <w:trHeight w:val="207"/>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2.02%</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2.02%</w:t>
            </w:r>
          </w:p>
        </w:tc>
      </w:tr>
      <w:tr>
        <w:trPr>
          <w:trHeight w:val="207"/>
        </w:trPr>
        <w:tc>
          <w:tcPr>
            <w:tcW w:w="2610" w:type="dxa"/>
            <w:tcBorders>
              <w:top w:val="nil"/>
              <w:left w:val="nil"/>
              <w:bottom w:val="nil"/>
              <w:right w:val="nil"/>
            </w:tcBorders>
            <w:shd w:val="clear" w:color="auto" w:fill="auto"/>
            <w:noWrap/>
          </w:tcPr>
          <w:p>
            <w:pPr>
              <w:ind w:left="0" w:hanging="90"/>
              <w:jc w:val="left"/>
              <w:rPr>
                <w:rFonts w:ascii="Arial Narrow" w:hAnsi="Arial Narrow" w:cs="Arial"/>
                <w:sz w:val="20"/>
                <w:szCs w:val="20"/>
                <w:lang w:val="en-PH"/>
              </w:rPr>
            </w:pPr>
            <w:r>
              <w:rPr>
                <w:rFonts w:ascii="Arial Narrow" w:hAnsi="Arial Narrow" w:cs="Arial"/>
                <w:sz w:val="20"/>
                <w:szCs w:val="20"/>
                <w:lang w:val="en-PH"/>
              </w:rPr>
              <w:t>Documentary Stamp Tax</w:t>
            </w:r>
          </w:p>
        </w:tc>
        <w:tc>
          <w:tcPr>
            <w:tcW w:w="115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12"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66" w:type="dxa"/>
            <w:tcBorders>
              <w:top w:val="nil"/>
              <w:left w:val="nil"/>
              <w:bottom w:val="nil"/>
              <w:right w:val="nil"/>
            </w:tcBorders>
            <w:shd w:val="clear" w:color="auto" w:fill="auto"/>
            <w:noWrap/>
          </w:tcPr>
          <w:p>
            <w:pPr>
              <w:ind w:left="0"/>
              <w:jc w:val="right"/>
              <w:rPr>
                <w:rFonts w:ascii="Arial Narrow" w:hAnsi="Arial Narrow" w:cs="Arial"/>
                <w:sz w:val="20"/>
                <w:szCs w:val="20"/>
                <w:lang w:val="en-PH"/>
              </w:rPr>
            </w:pPr>
            <w:r>
              <w:rPr>
                <w:rFonts w:ascii="Arial Narrow" w:hAnsi="Arial Narrow" w:cs="Arial"/>
                <w:sz w:val="20"/>
                <w:szCs w:val="20"/>
                <w:lang w:val="en-PH"/>
              </w:rPr>
              <w:t>20.00%</w:t>
            </w:r>
          </w:p>
        </w:tc>
        <w:tc>
          <w:tcPr>
            <w:tcW w:w="1246" w:type="dxa"/>
            <w:tcBorders>
              <w:top w:val="nil"/>
              <w:left w:val="nil"/>
              <w:bottom w:val="nil"/>
              <w:right w:val="nil"/>
            </w:tcBorders>
            <w:shd w:val="clear" w:color="auto" w:fill="auto"/>
            <w:noWrap/>
          </w:tcPr>
          <w:p>
            <w:pPr>
              <w:ind w:left="0" w:right="-90"/>
              <w:jc w:val="right"/>
              <w:rPr>
                <w:rFonts w:ascii="Arial Narrow" w:hAnsi="Arial Narrow" w:cs="Arial"/>
                <w:sz w:val="20"/>
                <w:szCs w:val="20"/>
                <w:lang w:val="en-PH"/>
              </w:rPr>
            </w:pPr>
            <w:r>
              <w:rPr>
                <w:rFonts w:ascii="Arial Narrow" w:hAnsi="Arial Narrow" w:cs="Arial"/>
                <w:sz w:val="20"/>
                <w:szCs w:val="20"/>
                <w:lang w:val="en-PH"/>
              </w:rPr>
              <w:t>20.00%</w:t>
            </w:r>
          </w:p>
        </w:tc>
      </w:tr>
      <w:tr>
        <w:trPr>
          <w:trHeight w:val="25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6.38%</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6.38%</w:t>
            </w:r>
          </w:p>
        </w:tc>
      </w:tr>
      <w:tr>
        <w:trPr>
          <w:trHeight w:val="303"/>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sz w:val="20"/>
                <w:szCs w:val="20"/>
                <w:lang w:val="en-PH"/>
              </w:rPr>
            </w:pPr>
          </w:p>
        </w:tc>
        <w:tc>
          <w:tcPr>
            <w:tcW w:w="115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12"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66" w:type="dxa"/>
            <w:tcBorders>
              <w:top w:val="nil"/>
              <w:left w:val="nil"/>
              <w:bottom w:val="nil"/>
              <w:right w:val="nil"/>
            </w:tcBorders>
            <w:shd w:val="clear" w:color="auto" w:fill="auto"/>
            <w:noWrap/>
            <w:hideMark/>
          </w:tcPr>
          <w:p>
            <w:pPr>
              <w:ind w:left="0"/>
              <w:jc w:val="right"/>
              <w:rPr>
                <w:rFonts w:ascii="Arial Narrow" w:hAnsi="Arial Narrow" w:cs="Arial"/>
                <w:sz w:val="20"/>
                <w:szCs w:val="20"/>
                <w:lang w:val="en-PH"/>
              </w:rPr>
            </w:pP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sz w:val="20"/>
                <w:szCs w:val="20"/>
                <w:lang w:val="en-PH"/>
              </w:rPr>
            </w:pPr>
          </w:p>
        </w:tc>
      </w:tr>
      <w:tr>
        <w:trPr>
          <w:trHeight w:val="72"/>
        </w:trPr>
        <w:tc>
          <w:tcPr>
            <w:tcW w:w="2610" w:type="dxa"/>
            <w:tcBorders>
              <w:top w:val="nil"/>
              <w:left w:val="nil"/>
              <w:bottom w:val="nil"/>
              <w:right w:val="nil"/>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III. Operating Fund  (15% of NR)</w:t>
            </w:r>
          </w:p>
        </w:tc>
        <w:tc>
          <w:tcPr>
            <w:tcW w:w="115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12"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66" w:type="dxa"/>
            <w:tcBorders>
              <w:top w:val="nil"/>
              <w:left w:val="nil"/>
              <w:bottom w:val="nil"/>
              <w:right w:val="nil"/>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14.70%</w:t>
            </w:r>
          </w:p>
        </w:tc>
        <w:tc>
          <w:tcPr>
            <w:tcW w:w="1246" w:type="dxa"/>
            <w:tcBorders>
              <w:top w:val="nil"/>
              <w:left w:val="nil"/>
              <w:bottom w:val="nil"/>
              <w:right w:val="nil"/>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14.70%</w:t>
            </w:r>
          </w:p>
        </w:tc>
      </w:tr>
      <w:tr>
        <w:trPr>
          <w:trHeight w:val="234"/>
        </w:trPr>
        <w:tc>
          <w:tcPr>
            <w:tcW w:w="2610" w:type="dxa"/>
            <w:tcBorders>
              <w:top w:val="nil"/>
              <w:left w:val="nil"/>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15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12"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66" w:type="dxa"/>
            <w:tcBorders>
              <w:top w:val="nil"/>
              <w:left w:val="nil"/>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0.96%</w:t>
            </w:r>
          </w:p>
        </w:tc>
        <w:tc>
          <w:tcPr>
            <w:tcW w:w="1246" w:type="dxa"/>
            <w:tcBorders>
              <w:top w:val="nil"/>
              <w:left w:val="nil"/>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0.96%</w:t>
            </w:r>
          </w:p>
        </w:tc>
      </w:tr>
      <w:tr>
        <w:trPr>
          <w:trHeight w:val="180"/>
        </w:trPr>
        <w:tc>
          <w:tcPr>
            <w:tcW w:w="2610" w:type="dxa"/>
            <w:tcBorders>
              <w:top w:val="nil"/>
              <w:left w:val="nil"/>
              <w:bottom w:val="single" w:sz="4" w:space="0" w:color="auto"/>
              <w:right w:val="nil"/>
            </w:tcBorders>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15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12"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66" w:type="dxa"/>
            <w:tcBorders>
              <w:top w:val="nil"/>
              <w:left w:val="nil"/>
              <w:bottom w:val="single" w:sz="4" w:space="0" w:color="auto"/>
              <w:right w:val="nil"/>
            </w:tcBorders>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13.74%</w:t>
            </w:r>
          </w:p>
        </w:tc>
        <w:tc>
          <w:tcPr>
            <w:tcW w:w="1246" w:type="dxa"/>
            <w:tcBorders>
              <w:top w:val="nil"/>
              <w:left w:val="nil"/>
              <w:bottom w:val="single" w:sz="4" w:space="0" w:color="auto"/>
              <w:right w:val="nil"/>
            </w:tcBorders>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i/>
          <w:iCs/>
          <w:sz w:val="20"/>
          <w:szCs w:val="20"/>
        </w:rPr>
      </w:pPr>
      <w:r>
        <w:rPr>
          <w:rFonts w:ascii="Arial" w:hAnsi="Arial" w:cs="Arial"/>
          <w:i/>
          <w:iCs/>
          <w:sz w:val="22"/>
          <w:szCs w:val="22"/>
        </w:rPr>
        <w:t>*</w:t>
      </w:r>
      <w:r>
        <w:rPr>
          <w:rFonts w:ascii="Arial" w:hAnsi="Arial" w:cs="Arial"/>
          <w:i/>
          <w:iCs/>
          <w:sz w:val="20"/>
          <w:szCs w:val="20"/>
        </w:rPr>
        <w:t>Documentary Stamp Tax for Lotto National Games charged to Charity Fund and the prize structure from pari-mutuel to fix prize payout were implemented effective August 7, 2020 per Br No. 0057 series of 2020.</w:t>
      </w:r>
    </w:p>
    <w:p>
      <w:pPr>
        <w:ind w:left="0"/>
        <w:rPr>
          <w:rFonts w:ascii="Arial" w:hAnsi="Arial" w:cs="Arial"/>
          <w:iCs/>
          <w:sz w:val="22"/>
          <w:szCs w:val="22"/>
        </w:rPr>
      </w:pPr>
    </w:p>
    <w:p>
      <w:pPr>
        <w:ind w:left="0"/>
        <w:rPr>
          <w:rFonts w:ascii="Arial" w:hAnsi="Arial" w:cs="Arial"/>
          <w:iCs/>
          <w:sz w:val="22"/>
          <w:szCs w:val="22"/>
        </w:rPr>
      </w:pPr>
      <w:r>
        <w:rPr>
          <w:rFonts w:ascii="Arial" w:hAnsi="Arial" w:cs="Arial"/>
          <w:bCs/>
          <w:iCs/>
          <w:sz w:val="22"/>
          <w:szCs w:val="22"/>
        </w:rPr>
        <w:t xml:space="preserve">Revenue Allocation for </w:t>
      </w:r>
      <w:r>
        <w:rPr>
          <w:rFonts w:ascii="Arial" w:hAnsi="Arial" w:cs="Arial"/>
          <w:iCs/>
          <w:sz w:val="22"/>
          <w:szCs w:val="22"/>
        </w:rPr>
        <w:t>6-digit (6D), 4-digit (4D), 3D Lotto, and the 2D lotto games:</w:t>
      </w:r>
    </w:p>
    <w:p>
      <w:pPr>
        <w:ind w:left="0"/>
        <w:rPr>
          <w:rFonts w:ascii="Arial" w:hAnsi="Arial" w:cs="Arial"/>
          <w:iCs/>
          <w:sz w:val="22"/>
          <w:szCs w:val="22"/>
        </w:rPr>
      </w:pPr>
    </w:p>
    <w:p>
      <w:pPr>
        <w:ind w:left="0"/>
        <w:rPr>
          <w:rFonts w:ascii="Arial" w:hAnsi="Arial" w:cs="Arial"/>
          <w:i/>
          <w:sz w:val="22"/>
          <w:szCs w:val="22"/>
        </w:rPr>
      </w:pPr>
      <w:r>
        <w:rPr>
          <w:rFonts w:ascii="Arial" w:hAnsi="Arial" w:cs="Arial"/>
          <w:bCs/>
          <w:sz w:val="22"/>
          <w:szCs w:val="22"/>
        </w:rPr>
        <w:t xml:space="preserve">Allocation </w:t>
      </w:r>
      <w:r>
        <w:rPr>
          <w:rFonts w:ascii="Arial" w:hAnsi="Arial" w:cs="Arial"/>
          <w:iCs/>
          <w:sz w:val="22"/>
          <w:szCs w:val="22"/>
        </w:rPr>
        <w:t>starting July 23, 2018 up to July 14, 2021</w:t>
      </w:r>
    </w:p>
    <w:p>
      <w:pPr>
        <w:ind w:left="0"/>
        <w:rPr>
          <w:rFonts w:ascii="Arial" w:hAnsi="Arial" w:cs="Arial"/>
          <w:i/>
          <w:sz w:val="22"/>
          <w:szCs w:val="22"/>
        </w:rPr>
      </w:pPr>
    </w:p>
    <w:tbl>
      <w:tblPr>
        <w:tblW w:w="8712" w:type="dxa"/>
        <w:tblLook w:val="04A0" w:firstRow="1" w:lastRow="0" w:firstColumn="1" w:lastColumn="0" w:noHBand="0" w:noVBand="1"/>
      </w:tblPr>
      <w:tblGrid>
        <w:gridCol w:w="3060"/>
        <w:gridCol w:w="1433"/>
        <w:gridCol w:w="1433"/>
        <w:gridCol w:w="1432"/>
        <w:gridCol w:w="1354"/>
      </w:tblGrid>
      <w:tr>
        <w:trPr>
          <w:trHeight w:val="207"/>
          <w:tblHeader/>
        </w:trPr>
        <w:tc>
          <w:tcPr>
            <w:tcW w:w="3060" w:type="dxa"/>
            <w:tcBorders>
              <w:top w:val="single" w:sz="4" w:space="0" w:color="auto"/>
              <w:bottom w:val="single" w:sz="4" w:space="0" w:color="auto"/>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433"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EZ2</w:t>
            </w:r>
          </w:p>
        </w:tc>
        <w:tc>
          <w:tcPr>
            <w:tcW w:w="1433"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3D</w:t>
            </w:r>
          </w:p>
        </w:tc>
        <w:tc>
          <w:tcPr>
            <w:tcW w:w="1432"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4D</w:t>
            </w:r>
          </w:p>
        </w:tc>
        <w:tc>
          <w:tcPr>
            <w:tcW w:w="1354" w:type="dxa"/>
            <w:tcBorders>
              <w:top w:val="single" w:sz="4" w:space="0" w:color="auto"/>
              <w:bottom w:val="single" w:sz="4" w:space="0" w:color="auto"/>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6D</w:t>
            </w:r>
          </w:p>
        </w:tc>
      </w:tr>
      <w:tr>
        <w:trPr>
          <w:trHeight w:val="134"/>
        </w:trPr>
        <w:tc>
          <w:tcPr>
            <w:tcW w:w="3060" w:type="dxa"/>
            <w:tcBorders>
              <w:top w:val="single" w:sz="4" w:space="0" w:color="auto"/>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433"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3"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2"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354" w:type="dxa"/>
            <w:tcBorders>
              <w:top w:val="single" w:sz="4" w:space="0" w:color="auto"/>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83"/>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83"/>
        </w:trPr>
        <w:tc>
          <w:tcPr>
            <w:tcW w:w="3060" w:type="dxa"/>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3060" w:type="dxa"/>
            <w:shd w:val="clear" w:color="auto" w:fill="auto"/>
            <w:noWrap/>
            <w:hideMark/>
          </w:tcPr>
          <w:p>
            <w:pPr>
              <w:ind w:left="0" w:hanging="90"/>
              <w:jc w:val="left"/>
              <w:rPr>
                <w:rFonts w:ascii="Arial Narrow" w:hAnsi="Arial Narrow" w:cs="Arial"/>
                <w:b/>
                <w:bCs/>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2" w:type="dxa"/>
            <w:shd w:val="clear" w:color="auto" w:fill="auto"/>
            <w:noWrap/>
            <w:hideMark/>
          </w:tcPr>
          <w:p>
            <w:pPr>
              <w:ind w:left="0"/>
              <w:jc w:val="right"/>
              <w:rPr>
                <w:rFonts w:ascii="Arial Narrow" w:hAnsi="Arial Narrow" w:cs="Arial"/>
                <w:sz w:val="20"/>
                <w:szCs w:val="20"/>
                <w:lang w:val="en-PH"/>
              </w:rPr>
            </w:pPr>
          </w:p>
        </w:tc>
        <w:tc>
          <w:tcPr>
            <w:tcW w:w="1354" w:type="dxa"/>
            <w:shd w:val="clear" w:color="auto" w:fill="auto"/>
            <w:noWrap/>
            <w:hideMark/>
          </w:tcPr>
          <w:p>
            <w:pPr>
              <w:ind w:left="0" w:right="-90"/>
              <w:jc w:val="right"/>
              <w:rPr>
                <w:rFonts w:ascii="Arial Narrow" w:hAnsi="Arial Narrow" w:cs="Arial"/>
                <w:sz w:val="20"/>
                <w:szCs w:val="20"/>
                <w:lang w:val="en-PH"/>
              </w:rPr>
            </w:pPr>
          </w:p>
        </w:tc>
      </w:tr>
      <w:tr>
        <w:trPr>
          <w:trHeight w:val="72"/>
        </w:trPr>
        <w:tc>
          <w:tcPr>
            <w:tcW w:w="3060" w:type="dxa"/>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5.00%</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144"/>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44"/>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6.51%</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30.00%</w:t>
            </w:r>
          </w:p>
        </w:tc>
      </w:tr>
      <w:tr>
        <w:trPr>
          <w:trHeight w:val="83"/>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6.00%</w:t>
            </w:r>
          </w:p>
        </w:tc>
      </w:tr>
      <w:tr>
        <w:trPr>
          <w:trHeight w:val="252"/>
        </w:trPr>
        <w:tc>
          <w:tcPr>
            <w:tcW w:w="3060" w:type="dxa"/>
            <w:shd w:val="clear" w:color="auto" w:fill="auto"/>
            <w:noWrap/>
            <w:hideMark/>
          </w:tcPr>
          <w:p>
            <w:pPr>
              <w:ind w:left="0" w:hanging="90"/>
              <w:jc w:val="left"/>
              <w:rPr>
                <w:rFonts w:ascii="Arial Narrow" w:hAnsi="Arial Narrow" w:cs="Arial"/>
                <w:sz w:val="20"/>
                <w:szCs w:val="20"/>
                <w:lang w:val="en-PH"/>
              </w:rPr>
            </w:pPr>
          </w:p>
          <w:p>
            <w:pPr>
              <w:ind w:left="0" w:hanging="90"/>
              <w:jc w:val="lef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2" w:type="dxa"/>
            <w:shd w:val="clear" w:color="auto" w:fill="auto"/>
            <w:noWrap/>
            <w:hideMark/>
          </w:tcPr>
          <w:p>
            <w:pPr>
              <w:ind w:left="0"/>
              <w:jc w:val="right"/>
              <w:rPr>
                <w:rFonts w:ascii="Arial Narrow" w:hAnsi="Arial Narrow" w:cs="Arial"/>
                <w:sz w:val="20"/>
                <w:szCs w:val="20"/>
                <w:lang w:val="en-PH"/>
              </w:rPr>
            </w:pPr>
          </w:p>
        </w:tc>
        <w:tc>
          <w:tcPr>
            <w:tcW w:w="1354" w:type="dxa"/>
            <w:shd w:val="clear" w:color="auto" w:fill="auto"/>
            <w:noWrap/>
            <w:hideMark/>
          </w:tcPr>
          <w:p>
            <w:pPr>
              <w:ind w:left="0" w:right="-90"/>
              <w:jc w:val="right"/>
              <w:rPr>
                <w:rFonts w:ascii="Arial Narrow" w:hAnsi="Arial Narrow" w:cs="Arial"/>
                <w:sz w:val="20"/>
                <w:szCs w:val="20"/>
                <w:lang w:val="en-PH"/>
              </w:rPr>
            </w:pPr>
          </w:p>
        </w:tc>
      </w:tr>
      <w:tr>
        <w:trPr>
          <w:trHeight w:val="83"/>
        </w:trPr>
        <w:tc>
          <w:tcPr>
            <w:tcW w:w="3060" w:type="dxa"/>
            <w:shd w:val="clear" w:color="auto" w:fill="auto"/>
            <w:noWrap/>
            <w:hideMark/>
          </w:tcPr>
          <w:p>
            <w:pPr>
              <w:ind w:left="0" w:hanging="90"/>
              <w:rPr>
                <w:rFonts w:ascii="Arial Narrow" w:hAnsi="Arial Narrow" w:cs="Arial"/>
                <w:b/>
                <w:bCs/>
                <w:sz w:val="20"/>
                <w:szCs w:val="20"/>
                <w:lang w:val="en-PH"/>
              </w:rPr>
            </w:pPr>
            <w:r>
              <w:rPr>
                <w:rFonts w:ascii="Arial Narrow" w:hAnsi="Arial Narrow" w:cs="Arial"/>
                <w:b/>
                <w:bCs/>
                <w:sz w:val="20"/>
                <w:szCs w:val="20"/>
                <w:lang w:val="en-PH"/>
              </w:rPr>
              <w:t xml:space="preserve">First Prize </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r>
      <w:tr>
        <w:trPr>
          <w:trHeight w:val="83"/>
        </w:trPr>
        <w:tc>
          <w:tcPr>
            <w:tcW w:w="3060" w:type="dxa"/>
            <w:shd w:val="clear" w:color="auto" w:fill="auto"/>
            <w:noWrap/>
            <w:hideMark/>
          </w:tcPr>
          <w:p>
            <w:pPr>
              <w:ind w:left="0"/>
              <w:jc w:val="left"/>
              <w:rPr>
                <w:rFonts w:ascii="Arial Narrow" w:hAnsi="Arial Narrow" w:cs="Arial"/>
                <w:b/>
                <w:bCs/>
                <w:sz w:val="20"/>
                <w:szCs w:val="20"/>
                <w:lang w:val="en-PH"/>
              </w:rPr>
            </w:pPr>
          </w:p>
        </w:tc>
        <w:tc>
          <w:tcPr>
            <w:tcW w:w="1433" w:type="dxa"/>
            <w:shd w:val="clear" w:color="auto" w:fill="auto"/>
            <w:noWrap/>
            <w:hideMark/>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4,000.00 </w:t>
            </w:r>
          </w:p>
        </w:tc>
        <w:tc>
          <w:tcPr>
            <w:tcW w:w="1433" w:type="dxa"/>
            <w:shd w:val="clear" w:color="auto" w:fill="auto"/>
            <w:noWrap/>
            <w:hideMark/>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4,500.00 </w:t>
            </w:r>
          </w:p>
        </w:tc>
        <w:tc>
          <w:tcPr>
            <w:tcW w:w="1432" w:type="dxa"/>
            <w:shd w:val="clear" w:color="auto" w:fill="auto"/>
            <w:noWrap/>
            <w:hideMark/>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10,000.00 </w:t>
            </w:r>
          </w:p>
        </w:tc>
        <w:tc>
          <w:tcPr>
            <w:tcW w:w="1354" w:type="dxa"/>
            <w:shd w:val="clear" w:color="auto" w:fill="auto"/>
            <w:noWrap/>
            <w:hideMark/>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 xml:space="preserve">P </w:t>
            </w:r>
            <w:r>
              <w:rPr>
                <w:rFonts w:ascii="Arial Narrow" w:hAnsi="Arial Narrow" w:cs="Arial"/>
                <w:b/>
                <w:bCs/>
                <w:sz w:val="20"/>
                <w:szCs w:val="20"/>
                <w:lang w:val="en-PH"/>
              </w:rPr>
              <w:t>150,000.00</w:t>
            </w:r>
          </w:p>
          <w:p>
            <w:pPr>
              <w:ind w:left="0" w:right="-90" w:hanging="104"/>
              <w:jc w:val="right"/>
              <w:rPr>
                <w:rFonts w:ascii="Arial Narrow" w:hAnsi="Arial Narrow" w:cs="Arial"/>
                <w:b/>
                <w:bCs/>
                <w:sz w:val="20"/>
                <w:szCs w:val="20"/>
                <w:lang w:val="en-PH"/>
              </w:rPr>
            </w:pPr>
          </w:p>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w:t>
            </w:r>
          </w:p>
        </w:tc>
      </w:tr>
      <w:tr>
        <w:trPr>
          <w:trHeight w:val="81"/>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b/>
                <w:bCs/>
                <w:sz w:val="20"/>
                <w:szCs w:val="20"/>
                <w:lang w:val="en-PH"/>
              </w:rPr>
              <w:t>II. Charity   Fund  (30% of NR)</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83"/>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sz w:val="20"/>
                <w:szCs w:val="20"/>
                <w:lang w:val="en-PH"/>
              </w:rPr>
              <w:t>Education</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sz w:val="20"/>
                <w:szCs w:val="20"/>
                <w:lang w:val="en-PH"/>
              </w:rPr>
              <w:t>1.00%</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sz w:val="20"/>
                <w:szCs w:val="20"/>
                <w:lang w:val="en-PH"/>
              </w:rPr>
              <w:t>1.00%</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sz w:val="20"/>
                <w:szCs w:val="20"/>
                <w:lang w:val="en-PH"/>
              </w:rPr>
              <w:t>1.00%</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1.00%</w:t>
            </w: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2.02%</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2.02%</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2.02%</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2.02%</w:t>
            </w: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6.38%</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6.38%</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6.38%</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6.38%</w:t>
            </w:r>
          </w:p>
        </w:tc>
      </w:tr>
      <w:tr>
        <w:trPr>
          <w:trHeight w:val="83"/>
        </w:trPr>
        <w:tc>
          <w:tcPr>
            <w:tcW w:w="3060" w:type="dxa"/>
            <w:shd w:val="clear" w:color="auto" w:fill="auto"/>
            <w:noWrap/>
          </w:tcPr>
          <w:p>
            <w:pPr>
              <w:ind w:left="0"/>
              <w:jc w:val="left"/>
              <w:rPr>
                <w:rFonts w:ascii="Arial Narrow" w:hAnsi="Arial Narrow" w:cs="Arial"/>
                <w:sz w:val="20"/>
                <w:szCs w:val="20"/>
                <w:lang w:val="en-PH"/>
              </w:rPr>
            </w:pPr>
          </w:p>
        </w:tc>
        <w:tc>
          <w:tcPr>
            <w:tcW w:w="1433" w:type="dxa"/>
            <w:shd w:val="clear" w:color="auto" w:fill="auto"/>
            <w:noWrap/>
          </w:tcPr>
          <w:p>
            <w:pPr>
              <w:ind w:left="0" w:hanging="126"/>
              <w:jc w:val="right"/>
              <w:rPr>
                <w:rFonts w:ascii="Arial Narrow" w:hAnsi="Arial Narrow" w:cs="Arial"/>
                <w:sz w:val="20"/>
                <w:szCs w:val="20"/>
                <w:lang w:val="en-PH"/>
              </w:rPr>
            </w:pPr>
          </w:p>
        </w:tc>
        <w:tc>
          <w:tcPr>
            <w:tcW w:w="1433" w:type="dxa"/>
            <w:shd w:val="clear" w:color="auto" w:fill="auto"/>
            <w:noWrap/>
          </w:tcPr>
          <w:p>
            <w:pPr>
              <w:ind w:left="0" w:hanging="119"/>
              <w:jc w:val="right"/>
              <w:rPr>
                <w:rFonts w:ascii="Arial Narrow" w:hAnsi="Arial Narrow" w:cs="Arial"/>
                <w:sz w:val="20"/>
                <w:szCs w:val="20"/>
                <w:lang w:val="en-PH"/>
              </w:rPr>
            </w:pPr>
          </w:p>
        </w:tc>
        <w:tc>
          <w:tcPr>
            <w:tcW w:w="1432" w:type="dxa"/>
            <w:shd w:val="clear" w:color="auto" w:fill="auto"/>
            <w:noWrap/>
          </w:tcPr>
          <w:p>
            <w:pPr>
              <w:ind w:left="0" w:hanging="112"/>
              <w:jc w:val="right"/>
              <w:rPr>
                <w:rFonts w:ascii="Arial Narrow" w:hAnsi="Arial Narrow" w:cs="Arial"/>
                <w:sz w:val="20"/>
                <w:szCs w:val="20"/>
                <w:lang w:val="en-PH"/>
              </w:rPr>
            </w:pPr>
          </w:p>
        </w:tc>
        <w:tc>
          <w:tcPr>
            <w:tcW w:w="1354" w:type="dxa"/>
            <w:shd w:val="clear" w:color="auto" w:fill="auto"/>
            <w:noWrap/>
          </w:tcPr>
          <w:p>
            <w:pPr>
              <w:ind w:left="0" w:right="-90" w:hanging="104"/>
              <w:jc w:val="right"/>
              <w:rPr>
                <w:rFonts w:ascii="Arial Narrow" w:hAnsi="Arial Narrow" w:cs="Arial"/>
                <w:sz w:val="20"/>
                <w:szCs w:val="20"/>
                <w:lang w:val="en-PH"/>
              </w:rPr>
            </w:pP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b/>
                <w:bCs/>
                <w:sz w:val="20"/>
                <w:szCs w:val="20"/>
                <w:lang w:val="en-PH"/>
              </w:rPr>
              <w:t>III. Operating Fund  (15% of NR)</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b/>
                <w:bCs/>
                <w:sz w:val="20"/>
                <w:szCs w:val="20"/>
                <w:lang w:val="en-PH"/>
              </w:rPr>
              <w:t>14.70%</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b/>
                <w:bCs/>
                <w:sz w:val="20"/>
                <w:szCs w:val="20"/>
                <w:lang w:val="en-PH"/>
              </w:rPr>
              <w:t>14.70%</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b/>
                <w:bCs/>
                <w:sz w:val="20"/>
                <w:szCs w:val="20"/>
                <w:lang w:val="en-PH"/>
              </w:rPr>
              <w:t>14.70%</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b/>
                <w:bCs/>
                <w:sz w:val="20"/>
                <w:szCs w:val="20"/>
                <w:lang w:val="en-PH"/>
              </w:rPr>
              <w:t>14.70%</w:t>
            </w:r>
          </w:p>
        </w:tc>
      </w:tr>
      <w:tr>
        <w:trPr>
          <w:trHeight w:val="83"/>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sz w:val="20"/>
                <w:szCs w:val="20"/>
                <w:lang w:val="en-PH"/>
              </w:rPr>
              <w:t>Direct Cost - ELA</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sz w:val="20"/>
                <w:szCs w:val="20"/>
                <w:lang w:val="en-PH"/>
              </w:rPr>
              <w:t>0.96%</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sz w:val="20"/>
                <w:szCs w:val="20"/>
                <w:lang w:val="en-PH"/>
              </w:rPr>
              <w:t>0.96%</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sz w:val="20"/>
                <w:szCs w:val="20"/>
                <w:lang w:val="en-PH"/>
              </w:rPr>
              <w:t>0.96%</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0.96%</w:t>
            </w:r>
          </w:p>
        </w:tc>
      </w:tr>
      <w:tr>
        <w:trPr>
          <w:trHeight w:val="83"/>
        </w:trPr>
        <w:tc>
          <w:tcPr>
            <w:tcW w:w="3060" w:type="dxa"/>
            <w:tcBorders>
              <w:bottom w:val="single" w:sz="4" w:space="0" w:color="auto"/>
            </w:tcBorders>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433" w:type="dxa"/>
            <w:tcBorders>
              <w:bottom w:val="single" w:sz="4" w:space="0" w:color="auto"/>
            </w:tcBorders>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13.74%</w:t>
            </w:r>
          </w:p>
        </w:tc>
        <w:tc>
          <w:tcPr>
            <w:tcW w:w="1433" w:type="dxa"/>
            <w:tcBorders>
              <w:bottom w:val="single" w:sz="4" w:space="0" w:color="auto"/>
            </w:tcBorders>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13.74%</w:t>
            </w:r>
          </w:p>
        </w:tc>
        <w:tc>
          <w:tcPr>
            <w:tcW w:w="1432" w:type="dxa"/>
            <w:tcBorders>
              <w:bottom w:val="single" w:sz="4" w:space="0" w:color="auto"/>
            </w:tcBorders>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13.74%</w:t>
            </w:r>
          </w:p>
        </w:tc>
        <w:tc>
          <w:tcPr>
            <w:tcW w:w="1354" w:type="dxa"/>
            <w:tcBorders>
              <w:bottom w:val="single" w:sz="4" w:space="0" w:color="auto"/>
            </w:tcBorders>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bCs/>
          <w:sz w:val="22"/>
          <w:szCs w:val="22"/>
        </w:rPr>
      </w:pPr>
    </w:p>
    <w:p>
      <w:pPr>
        <w:ind w:left="0"/>
        <w:rPr>
          <w:rFonts w:ascii="Arial" w:hAnsi="Arial" w:cs="Arial"/>
          <w:i/>
          <w:sz w:val="22"/>
          <w:szCs w:val="22"/>
        </w:rPr>
      </w:pPr>
      <w:r>
        <w:rPr>
          <w:rFonts w:ascii="Arial" w:hAnsi="Arial" w:cs="Arial"/>
          <w:bCs/>
          <w:sz w:val="22"/>
          <w:szCs w:val="22"/>
        </w:rPr>
        <w:t xml:space="preserve">Allocation </w:t>
      </w:r>
      <w:r>
        <w:rPr>
          <w:rFonts w:ascii="Arial" w:hAnsi="Arial" w:cs="Arial"/>
          <w:iCs/>
          <w:sz w:val="22"/>
          <w:szCs w:val="22"/>
        </w:rPr>
        <w:t>starting July 15, 2021</w:t>
      </w:r>
    </w:p>
    <w:p>
      <w:pPr>
        <w:ind w:left="0"/>
        <w:rPr>
          <w:rFonts w:ascii="Arial" w:hAnsi="Arial" w:cs="Arial"/>
          <w:i/>
          <w:sz w:val="22"/>
          <w:szCs w:val="22"/>
        </w:rPr>
      </w:pPr>
    </w:p>
    <w:tbl>
      <w:tblPr>
        <w:tblW w:w="8712" w:type="dxa"/>
        <w:tblLook w:val="04A0" w:firstRow="1" w:lastRow="0" w:firstColumn="1" w:lastColumn="0" w:noHBand="0" w:noVBand="1"/>
      </w:tblPr>
      <w:tblGrid>
        <w:gridCol w:w="3060"/>
        <w:gridCol w:w="1433"/>
        <w:gridCol w:w="1433"/>
        <w:gridCol w:w="1432"/>
        <w:gridCol w:w="1354"/>
      </w:tblGrid>
      <w:tr>
        <w:trPr>
          <w:trHeight w:val="207"/>
          <w:tblHeader/>
        </w:trPr>
        <w:tc>
          <w:tcPr>
            <w:tcW w:w="3060" w:type="dxa"/>
            <w:tcBorders>
              <w:top w:val="single" w:sz="4" w:space="0" w:color="auto"/>
              <w:bottom w:val="single" w:sz="4" w:space="0" w:color="auto"/>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Particulars</w:t>
            </w:r>
          </w:p>
        </w:tc>
        <w:tc>
          <w:tcPr>
            <w:tcW w:w="1433"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EZ2</w:t>
            </w:r>
          </w:p>
        </w:tc>
        <w:tc>
          <w:tcPr>
            <w:tcW w:w="1433"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3D</w:t>
            </w:r>
          </w:p>
        </w:tc>
        <w:tc>
          <w:tcPr>
            <w:tcW w:w="1432" w:type="dxa"/>
            <w:tcBorders>
              <w:top w:val="single" w:sz="4" w:space="0" w:color="auto"/>
              <w:bottom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4D</w:t>
            </w:r>
          </w:p>
        </w:tc>
        <w:tc>
          <w:tcPr>
            <w:tcW w:w="1354" w:type="dxa"/>
            <w:tcBorders>
              <w:top w:val="single" w:sz="4" w:space="0" w:color="auto"/>
              <w:bottom w:val="single" w:sz="4" w:space="0" w:color="auto"/>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6D</w:t>
            </w:r>
          </w:p>
        </w:tc>
      </w:tr>
      <w:tr>
        <w:trPr>
          <w:trHeight w:val="134"/>
        </w:trPr>
        <w:tc>
          <w:tcPr>
            <w:tcW w:w="3060" w:type="dxa"/>
            <w:tcBorders>
              <w:top w:val="single" w:sz="4" w:space="0" w:color="auto"/>
            </w:tcBorders>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Gross Receipts</w:t>
            </w:r>
          </w:p>
        </w:tc>
        <w:tc>
          <w:tcPr>
            <w:tcW w:w="1433"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3"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432" w:type="dxa"/>
            <w:tcBorders>
              <w:top w:val="single" w:sz="4" w:space="0" w:color="auto"/>
            </w:tcBorders>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100.00%</w:t>
            </w:r>
          </w:p>
        </w:tc>
        <w:tc>
          <w:tcPr>
            <w:tcW w:w="1354" w:type="dxa"/>
            <w:tcBorders>
              <w:top w:val="single" w:sz="4" w:space="0" w:color="auto"/>
            </w:tcBorders>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100.00%</w:t>
            </w:r>
          </w:p>
        </w:tc>
      </w:tr>
      <w:tr>
        <w:trPr>
          <w:trHeight w:val="83"/>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Printing Cost</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2.00%</w:t>
            </w:r>
          </w:p>
        </w:tc>
      </w:tr>
      <w:tr>
        <w:trPr>
          <w:trHeight w:val="83"/>
        </w:trPr>
        <w:tc>
          <w:tcPr>
            <w:tcW w:w="3060" w:type="dxa"/>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Net Receipts</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98.00%</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98.00%</w:t>
            </w:r>
          </w:p>
        </w:tc>
      </w:tr>
      <w:tr>
        <w:trPr>
          <w:trHeight w:val="252"/>
        </w:trPr>
        <w:tc>
          <w:tcPr>
            <w:tcW w:w="3060" w:type="dxa"/>
            <w:shd w:val="clear" w:color="auto" w:fill="auto"/>
            <w:noWrap/>
            <w:hideMark/>
          </w:tcPr>
          <w:p>
            <w:pPr>
              <w:ind w:left="0" w:hanging="90"/>
              <w:jc w:val="left"/>
              <w:rPr>
                <w:rFonts w:ascii="Arial Narrow" w:hAnsi="Arial Narrow" w:cs="Arial"/>
                <w:b/>
                <w:bCs/>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2" w:type="dxa"/>
            <w:shd w:val="clear" w:color="auto" w:fill="auto"/>
            <w:noWrap/>
            <w:hideMark/>
          </w:tcPr>
          <w:p>
            <w:pPr>
              <w:ind w:left="0"/>
              <w:jc w:val="right"/>
              <w:rPr>
                <w:rFonts w:ascii="Arial Narrow" w:hAnsi="Arial Narrow" w:cs="Arial"/>
                <w:sz w:val="20"/>
                <w:szCs w:val="20"/>
                <w:lang w:val="en-PH"/>
              </w:rPr>
            </w:pPr>
          </w:p>
        </w:tc>
        <w:tc>
          <w:tcPr>
            <w:tcW w:w="1354" w:type="dxa"/>
            <w:shd w:val="clear" w:color="auto" w:fill="auto"/>
            <w:noWrap/>
            <w:hideMark/>
          </w:tcPr>
          <w:p>
            <w:pPr>
              <w:ind w:left="0" w:right="-90"/>
              <w:jc w:val="right"/>
              <w:rPr>
                <w:rFonts w:ascii="Arial Narrow" w:hAnsi="Arial Narrow" w:cs="Arial"/>
                <w:sz w:val="20"/>
                <w:szCs w:val="20"/>
                <w:lang w:val="en-PH"/>
              </w:rPr>
            </w:pPr>
          </w:p>
        </w:tc>
      </w:tr>
      <w:tr>
        <w:trPr>
          <w:trHeight w:val="72"/>
        </w:trPr>
        <w:tc>
          <w:tcPr>
            <w:tcW w:w="3060" w:type="dxa"/>
            <w:shd w:val="clear" w:color="auto" w:fill="auto"/>
            <w:noWrap/>
            <w:hideMark/>
          </w:tcPr>
          <w:p>
            <w:pPr>
              <w:ind w:left="0" w:hanging="90"/>
              <w:jc w:val="left"/>
              <w:rPr>
                <w:rFonts w:ascii="Arial Narrow" w:hAnsi="Arial Narrow" w:cs="Arial"/>
                <w:b/>
                <w:bCs/>
                <w:sz w:val="20"/>
                <w:szCs w:val="20"/>
                <w:lang w:val="en-PH"/>
              </w:rPr>
            </w:pPr>
            <w:r>
              <w:rPr>
                <w:rFonts w:ascii="Arial Narrow" w:hAnsi="Arial Narrow" w:cs="Arial"/>
                <w:b/>
                <w:bCs/>
                <w:sz w:val="20"/>
                <w:szCs w:val="20"/>
                <w:lang w:val="en-PH"/>
              </w:rPr>
              <w:t>I. Prize Fund  (55% of NR)</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53.90%</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53.90%</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Agent's Commission</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5.00%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5.00%</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3.69%</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3.69%</w:t>
            </w:r>
          </w:p>
        </w:tc>
      </w:tr>
      <w:tr>
        <w:trPr>
          <w:trHeight w:val="144"/>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Tax</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2.70%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2.70%</w:t>
            </w:r>
          </w:p>
        </w:tc>
      </w:tr>
      <w:tr>
        <w:trPr>
          <w:trHeight w:val="144"/>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Prize Margin/Reserved Fund</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6.51%</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6.51%</w:t>
            </w:r>
          </w:p>
        </w:tc>
      </w:tr>
      <w:tr>
        <w:trPr>
          <w:trHeight w:val="135"/>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Jackpot  Prize Pool</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0.00%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30.00%</w:t>
            </w:r>
          </w:p>
        </w:tc>
      </w:tr>
      <w:tr>
        <w:trPr>
          <w:trHeight w:val="83"/>
        </w:trPr>
        <w:tc>
          <w:tcPr>
            <w:tcW w:w="3060" w:type="dxa"/>
            <w:shd w:val="clear" w:color="auto" w:fill="auto"/>
            <w:noWrap/>
            <w:hideMark/>
          </w:tcPr>
          <w:p>
            <w:pPr>
              <w:ind w:left="0" w:hanging="90"/>
              <w:jc w:val="left"/>
              <w:rPr>
                <w:rFonts w:ascii="Arial Narrow" w:hAnsi="Arial Narrow" w:cs="Arial"/>
                <w:sz w:val="20"/>
                <w:szCs w:val="20"/>
                <w:lang w:val="en-PH"/>
              </w:rPr>
            </w:pPr>
            <w:r>
              <w:rPr>
                <w:rFonts w:ascii="Arial Narrow" w:hAnsi="Arial Narrow" w:cs="Arial"/>
                <w:sz w:val="20"/>
                <w:szCs w:val="20"/>
                <w:lang w:val="en-PH"/>
              </w:rPr>
              <w:t>Lower Prizes</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3"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432" w:type="dxa"/>
            <w:shd w:val="clear" w:color="auto" w:fill="auto"/>
            <w:noWrap/>
            <w:hideMark/>
          </w:tcPr>
          <w:p>
            <w:pPr>
              <w:ind w:left="0"/>
              <w:jc w:val="right"/>
              <w:rPr>
                <w:rFonts w:ascii="Arial Narrow" w:hAnsi="Arial Narrow" w:cs="Arial"/>
                <w:sz w:val="20"/>
                <w:szCs w:val="20"/>
                <w:lang w:val="en-PH"/>
              </w:rPr>
            </w:pPr>
            <w:r>
              <w:rPr>
                <w:rFonts w:ascii="Arial Narrow" w:hAnsi="Arial Narrow" w:cs="Arial"/>
                <w:sz w:val="20"/>
                <w:szCs w:val="20"/>
                <w:lang w:val="en-PH"/>
              </w:rPr>
              <w:t>36.00%</w:t>
            </w:r>
          </w:p>
        </w:tc>
        <w:tc>
          <w:tcPr>
            <w:tcW w:w="1354" w:type="dxa"/>
            <w:shd w:val="clear" w:color="auto" w:fill="auto"/>
            <w:noWrap/>
            <w:hideMark/>
          </w:tcPr>
          <w:p>
            <w:pPr>
              <w:ind w:left="0" w:right="-90"/>
              <w:jc w:val="right"/>
              <w:rPr>
                <w:rFonts w:ascii="Arial Narrow" w:hAnsi="Arial Narrow" w:cs="Arial"/>
                <w:sz w:val="20"/>
                <w:szCs w:val="20"/>
                <w:lang w:val="en-PH"/>
              </w:rPr>
            </w:pPr>
            <w:r>
              <w:rPr>
                <w:rFonts w:ascii="Arial Narrow" w:hAnsi="Arial Narrow" w:cs="Arial"/>
                <w:sz w:val="20"/>
                <w:szCs w:val="20"/>
                <w:lang w:val="en-PH"/>
              </w:rPr>
              <w:t>6.00%</w:t>
            </w:r>
          </w:p>
        </w:tc>
      </w:tr>
      <w:tr>
        <w:trPr>
          <w:trHeight w:val="252"/>
        </w:trPr>
        <w:tc>
          <w:tcPr>
            <w:tcW w:w="3060" w:type="dxa"/>
            <w:shd w:val="clear" w:color="auto" w:fill="auto"/>
            <w:noWrap/>
            <w:hideMark/>
          </w:tcPr>
          <w:p>
            <w:pPr>
              <w:ind w:left="0" w:hanging="90"/>
              <w:jc w:val="lef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3" w:type="dxa"/>
            <w:shd w:val="clear" w:color="auto" w:fill="auto"/>
            <w:noWrap/>
            <w:hideMark/>
          </w:tcPr>
          <w:p>
            <w:pPr>
              <w:ind w:left="0"/>
              <w:jc w:val="right"/>
              <w:rPr>
                <w:rFonts w:ascii="Arial Narrow" w:hAnsi="Arial Narrow" w:cs="Arial"/>
                <w:sz w:val="20"/>
                <w:szCs w:val="20"/>
                <w:lang w:val="en-PH"/>
              </w:rPr>
            </w:pPr>
          </w:p>
        </w:tc>
        <w:tc>
          <w:tcPr>
            <w:tcW w:w="1432" w:type="dxa"/>
            <w:shd w:val="clear" w:color="auto" w:fill="auto"/>
            <w:noWrap/>
            <w:hideMark/>
          </w:tcPr>
          <w:p>
            <w:pPr>
              <w:ind w:left="0"/>
              <w:jc w:val="right"/>
              <w:rPr>
                <w:rFonts w:ascii="Arial Narrow" w:hAnsi="Arial Narrow" w:cs="Arial"/>
                <w:sz w:val="20"/>
                <w:szCs w:val="20"/>
                <w:lang w:val="en-PH"/>
              </w:rPr>
            </w:pPr>
          </w:p>
        </w:tc>
        <w:tc>
          <w:tcPr>
            <w:tcW w:w="1354" w:type="dxa"/>
            <w:shd w:val="clear" w:color="auto" w:fill="auto"/>
            <w:noWrap/>
            <w:hideMark/>
          </w:tcPr>
          <w:p>
            <w:pPr>
              <w:ind w:left="0" w:right="-90"/>
              <w:jc w:val="right"/>
              <w:rPr>
                <w:rFonts w:ascii="Arial Narrow" w:hAnsi="Arial Narrow" w:cs="Arial"/>
                <w:sz w:val="20"/>
                <w:szCs w:val="20"/>
                <w:lang w:val="en-PH"/>
              </w:rPr>
            </w:pPr>
          </w:p>
        </w:tc>
      </w:tr>
      <w:tr>
        <w:trPr>
          <w:trHeight w:val="83"/>
        </w:trPr>
        <w:tc>
          <w:tcPr>
            <w:tcW w:w="3060" w:type="dxa"/>
            <w:shd w:val="clear" w:color="auto" w:fill="auto"/>
            <w:noWrap/>
            <w:hideMark/>
          </w:tcPr>
          <w:p>
            <w:pPr>
              <w:ind w:left="0" w:hanging="90"/>
              <w:rPr>
                <w:rFonts w:ascii="Arial Narrow" w:hAnsi="Arial Narrow" w:cs="Arial"/>
                <w:b/>
                <w:bCs/>
                <w:sz w:val="20"/>
                <w:szCs w:val="20"/>
                <w:lang w:val="en-PH"/>
              </w:rPr>
            </w:pPr>
            <w:r>
              <w:rPr>
                <w:rFonts w:ascii="Arial Narrow" w:hAnsi="Arial Narrow" w:cs="Arial"/>
                <w:b/>
                <w:bCs/>
                <w:sz w:val="20"/>
                <w:szCs w:val="20"/>
                <w:lang w:val="en-PH"/>
              </w:rPr>
              <w:t xml:space="preserve">First Prize </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3"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432" w:type="dxa"/>
            <w:shd w:val="clear" w:color="auto" w:fill="auto"/>
            <w:noWrap/>
            <w:hideMark/>
          </w:tcPr>
          <w:p>
            <w:pPr>
              <w:ind w:left="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c>
          <w:tcPr>
            <w:tcW w:w="1354" w:type="dxa"/>
            <w:shd w:val="clear" w:color="auto" w:fill="auto"/>
            <w:noWrap/>
            <w:hideMark/>
          </w:tcPr>
          <w:p>
            <w:pPr>
              <w:ind w:left="0" w:right="-90"/>
              <w:jc w:val="right"/>
              <w:rPr>
                <w:rFonts w:ascii="Arial Narrow" w:hAnsi="Arial Narrow" w:cs="Arial"/>
                <w:b/>
                <w:bCs/>
                <w:sz w:val="20"/>
                <w:szCs w:val="20"/>
                <w:lang w:val="en-PH"/>
              </w:rPr>
            </w:pPr>
            <w:r>
              <w:rPr>
                <w:rFonts w:ascii="Arial Narrow" w:hAnsi="Arial Narrow" w:cs="Arial"/>
                <w:b/>
                <w:bCs/>
                <w:sz w:val="20"/>
                <w:szCs w:val="20"/>
                <w:lang w:val="en-PH"/>
              </w:rPr>
              <w:t xml:space="preserve"> 30% up to </w:t>
            </w:r>
          </w:p>
        </w:tc>
      </w:tr>
      <w:tr>
        <w:trPr>
          <w:trHeight w:val="83"/>
        </w:trPr>
        <w:tc>
          <w:tcPr>
            <w:tcW w:w="3060" w:type="dxa"/>
            <w:shd w:val="clear" w:color="auto" w:fill="auto"/>
            <w:noWrap/>
            <w:hideMark/>
          </w:tcPr>
          <w:p>
            <w:pPr>
              <w:ind w:left="0"/>
              <w:jc w:val="left"/>
              <w:rPr>
                <w:rFonts w:ascii="Arial Narrow" w:hAnsi="Arial Narrow" w:cs="Arial"/>
                <w:b/>
                <w:bCs/>
                <w:sz w:val="20"/>
                <w:szCs w:val="20"/>
                <w:lang w:val="en-PH"/>
              </w:rPr>
            </w:pPr>
          </w:p>
        </w:tc>
        <w:tc>
          <w:tcPr>
            <w:tcW w:w="1433" w:type="dxa"/>
            <w:shd w:val="clear" w:color="auto" w:fill="auto"/>
            <w:noWrap/>
            <w:hideMark/>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4,000.00 </w:t>
            </w:r>
          </w:p>
        </w:tc>
        <w:tc>
          <w:tcPr>
            <w:tcW w:w="1433" w:type="dxa"/>
            <w:shd w:val="clear" w:color="auto" w:fill="auto"/>
            <w:noWrap/>
            <w:hideMark/>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4,500.00 </w:t>
            </w:r>
          </w:p>
        </w:tc>
        <w:tc>
          <w:tcPr>
            <w:tcW w:w="1432" w:type="dxa"/>
            <w:shd w:val="clear" w:color="auto" w:fill="auto"/>
            <w:noWrap/>
            <w:hideMark/>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P</w:t>
            </w:r>
            <w:r>
              <w:rPr>
                <w:rFonts w:ascii="Arial Narrow" w:hAnsi="Arial Narrow" w:cs="Arial"/>
                <w:b/>
                <w:bCs/>
                <w:sz w:val="20"/>
                <w:szCs w:val="20"/>
                <w:lang w:val="en-PH"/>
              </w:rPr>
              <w:t xml:space="preserve"> 10,000.00 </w:t>
            </w:r>
          </w:p>
        </w:tc>
        <w:tc>
          <w:tcPr>
            <w:tcW w:w="1354" w:type="dxa"/>
            <w:shd w:val="clear" w:color="auto" w:fill="auto"/>
            <w:noWrap/>
            <w:hideMark/>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w:t>
            </w:r>
            <w:r>
              <w:rPr>
                <w:rFonts w:ascii="Arial" w:hAnsi="Arial" w:cs="Arial"/>
                <w:b/>
                <w:bCs/>
                <w:sz w:val="20"/>
                <w:szCs w:val="20"/>
                <w:lang w:val="en-PH"/>
              </w:rPr>
              <w:t xml:space="preserve">P </w:t>
            </w:r>
            <w:r>
              <w:rPr>
                <w:rFonts w:ascii="Arial Narrow" w:hAnsi="Arial Narrow" w:cs="Arial"/>
                <w:b/>
                <w:bCs/>
                <w:sz w:val="20"/>
                <w:szCs w:val="20"/>
                <w:lang w:val="en-PH"/>
              </w:rPr>
              <w:t>150,000.00</w:t>
            </w:r>
          </w:p>
          <w:p>
            <w:pPr>
              <w:ind w:left="0" w:right="-90" w:hanging="104"/>
              <w:jc w:val="right"/>
              <w:rPr>
                <w:rFonts w:ascii="Arial Narrow" w:hAnsi="Arial Narrow" w:cs="Arial"/>
                <w:b/>
                <w:bCs/>
                <w:sz w:val="20"/>
                <w:szCs w:val="20"/>
                <w:lang w:val="en-PH"/>
              </w:rPr>
            </w:pPr>
          </w:p>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 xml:space="preserve"> </w:t>
            </w:r>
          </w:p>
        </w:tc>
      </w:tr>
      <w:tr>
        <w:trPr>
          <w:trHeight w:val="81"/>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b/>
                <w:bCs/>
                <w:sz w:val="20"/>
                <w:szCs w:val="20"/>
                <w:lang w:val="en-PH"/>
              </w:rPr>
              <w:t>II. Charity   Fund  (30% of NR)</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b/>
                <w:bCs/>
                <w:sz w:val="20"/>
                <w:szCs w:val="20"/>
                <w:lang w:val="en-PH"/>
              </w:rPr>
              <w:t>29.40%</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b/>
                <w:bCs/>
                <w:sz w:val="20"/>
                <w:szCs w:val="20"/>
                <w:lang w:val="en-PH"/>
              </w:rPr>
              <w:t>29.40%</w:t>
            </w:r>
          </w:p>
        </w:tc>
      </w:tr>
      <w:tr>
        <w:trPr>
          <w:trHeight w:val="83"/>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sz w:val="20"/>
                <w:szCs w:val="20"/>
                <w:lang w:val="en-PH"/>
              </w:rPr>
              <w:t>Education</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sz w:val="20"/>
                <w:szCs w:val="20"/>
                <w:lang w:val="en-PH"/>
              </w:rPr>
              <w:t>1.00%</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sz w:val="20"/>
                <w:szCs w:val="20"/>
                <w:lang w:val="en-PH"/>
              </w:rPr>
              <w:t>1.00%</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sz w:val="20"/>
                <w:szCs w:val="20"/>
                <w:lang w:val="en-PH"/>
              </w:rPr>
              <w:t>1.00%</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1.00%</w:t>
            </w: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Direct Cost - ELA</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2.02%</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2.02%</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2.02%</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2.02%</w:t>
            </w: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 xml:space="preserve">Documentary Stamp Tax </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20.00%</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20.00%</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20.00%</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20.00%</w:t>
            </w: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Financial Assistance</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26.38%</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26.38%</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26.38%</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26.38%</w:t>
            </w:r>
          </w:p>
        </w:tc>
      </w:tr>
      <w:tr>
        <w:trPr>
          <w:trHeight w:val="83"/>
        </w:trPr>
        <w:tc>
          <w:tcPr>
            <w:tcW w:w="3060" w:type="dxa"/>
            <w:shd w:val="clear" w:color="auto" w:fill="auto"/>
            <w:noWrap/>
          </w:tcPr>
          <w:p>
            <w:pPr>
              <w:ind w:left="0"/>
              <w:jc w:val="left"/>
              <w:rPr>
                <w:rFonts w:ascii="Arial Narrow" w:hAnsi="Arial Narrow" w:cs="Arial"/>
                <w:sz w:val="20"/>
                <w:szCs w:val="20"/>
                <w:lang w:val="en-PH"/>
              </w:rPr>
            </w:pPr>
          </w:p>
        </w:tc>
        <w:tc>
          <w:tcPr>
            <w:tcW w:w="1433" w:type="dxa"/>
            <w:shd w:val="clear" w:color="auto" w:fill="auto"/>
            <w:noWrap/>
          </w:tcPr>
          <w:p>
            <w:pPr>
              <w:ind w:left="0" w:hanging="126"/>
              <w:jc w:val="right"/>
              <w:rPr>
                <w:rFonts w:ascii="Arial Narrow" w:hAnsi="Arial Narrow" w:cs="Arial"/>
                <w:sz w:val="20"/>
                <w:szCs w:val="20"/>
                <w:lang w:val="en-PH"/>
              </w:rPr>
            </w:pPr>
          </w:p>
        </w:tc>
        <w:tc>
          <w:tcPr>
            <w:tcW w:w="1433" w:type="dxa"/>
            <w:shd w:val="clear" w:color="auto" w:fill="auto"/>
            <w:noWrap/>
          </w:tcPr>
          <w:p>
            <w:pPr>
              <w:ind w:left="0" w:hanging="119"/>
              <w:jc w:val="right"/>
              <w:rPr>
                <w:rFonts w:ascii="Arial Narrow" w:hAnsi="Arial Narrow" w:cs="Arial"/>
                <w:sz w:val="20"/>
                <w:szCs w:val="20"/>
                <w:lang w:val="en-PH"/>
              </w:rPr>
            </w:pPr>
          </w:p>
        </w:tc>
        <w:tc>
          <w:tcPr>
            <w:tcW w:w="1432" w:type="dxa"/>
            <w:shd w:val="clear" w:color="auto" w:fill="auto"/>
            <w:noWrap/>
          </w:tcPr>
          <w:p>
            <w:pPr>
              <w:ind w:left="0" w:hanging="112"/>
              <w:jc w:val="right"/>
              <w:rPr>
                <w:rFonts w:ascii="Arial Narrow" w:hAnsi="Arial Narrow" w:cs="Arial"/>
                <w:sz w:val="20"/>
                <w:szCs w:val="20"/>
                <w:lang w:val="en-PH"/>
              </w:rPr>
            </w:pPr>
          </w:p>
        </w:tc>
        <w:tc>
          <w:tcPr>
            <w:tcW w:w="1354" w:type="dxa"/>
            <w:shd w:val="clear" w:color="auto" w:fill="auto"/>
            <w:noWrap/>
          </w:tcPr>
          <w:p>
            <w:pPr>
              <w:ind w:left="0" w:right="-90" w:hanging="104"/>
              <w:jc w:val="right"/>
              <w:rPr>
                <w:rFonts w:ascii="Arial Narrow" w:hAnsi="Arial Narrow" w:cs="Arial"/>
                <w:sz w:val="20"/>
                <w:szCs w:val="20"/>
                <w:lang w:val="en-PH"/>
              </w:rPr>
            </w:pPr>
          </w:p>
        </w:tc>
      </w:tr>
      <w:tr>
        <w:trPr>
          <w:trHeight w:val="83"/>
        </w:trPr>
        <w:tc>
          <w:tcPr>
            <w:tcW w:w="3060" w:type="dxa"/>
            <w:shd w:val="clear" w:color="auto" w:fill="auto"/>
            <w:noWrap/>
          </w:tcPr>
          <w:p>
            <w:pPr>
              <w:ind w:left="0"/>
              <w:jc w:val="left"/>
              <w:rPr>
                <w:rFonts w:ascii="Arial Narrow" w:hAnsi="Arial Narrow" w:cs="Arial"/>
                <w:sz w:val="20"/>
                <w:szCs w:val="20"/>
                <w:lang w:val="en-PH"/>
              </w:rPr>
            </w:pPr>
            <w:r>
              <w:rPr>
                <w:rFonts w:ascii="Arial Narrow" w:hAnsi="Arial Narrow" w:cs="Arial"/>
                <w:b/>
                <w:bCs/>
                <w:sz w:val="20"/>
                <w:szCs w:val="20"/>
                <w:lang w:val="en-PH"/>
              </w:rPr>
              <w:t>III. Operating Fund  (15% of NR)</w:t>
            </w:r>
          </w:p>
        </w:tc>
        <w:tc>
          <w:tcPr>
            <w:tcW w:w="1433" w:type="dxa"/>
            <w:shd w:val="clear" w:color="auto" w:fill="auto"/>
            <w:noWrap/>
          </w:tcPr>
          <w:p>
            <w:pPr>
              <w:ind w:left="0" w:hanging="126"/>
              <w:jc w:val="right"/>
              <w:rPr>
                <w:rFonts w:ascii="Arial Narrow" w:hAnsi="Arial Narrow" w:cs="Arial"/>
                <w:sz w:val="20"/>
                <w:szCs w:val="20"/>
                <w:lang w:val="en-PH"/>
              </w:rPr>
            </w:pPr>
            <w:r>
              <w:rPr>
                <w:rFonts w:ascii="Arial Narrow" w:hAnsi="Arial Narrow" w:cs="Arial"/>
                <w:b/>
                <w:bCs/>
                <w:sz w:val="20"/>
                <w:szCs w:val="20"/>
                <w:lang w:val="en-PH"/>
              </w:rPr>
              <w:t>14.70%</w:t>
            </w:r>
          </w:p>
        </w:tc>
        <w:tc>
          <w:tcPr>
            <w:tcW w:w="1433" w:type="dxa"/>
            <w:shd w:val="clear" w:color="auto" w:fill="auto"/>
            <w:noWrap/>
          </w:tcPr>
          <w:p>
            <w:pPr>
              <w:ind w:left="0" w:hanging="119"/>
              <w:jc w:val="right"/>
              <w:rPr>
                <w:rFonts w:ascii="Arial Narrow" w:hAnsi="Arial Narrow" w:cs="Arial"/>
                <w:sz w:val="20"/>
                <w:szCs w:val="20"/>
                <w:lang w:val="en-PH"/>
              </w:rPr>
            </w:pPr>
            <w:r>
              <w:rPr>
                <w:rFonts w:ascii="Arial Narrow" w:hAnsi="Arial Narrow" w:cs="Arial"/>
                <w:b/>
                <w:bCs/>
                <w:sz w:val="20"/>
                <w:szCs w:val="20"/>
                <w:lang w:val="en-PH"/>
              </w:rPr>
              <w:t>14.70%</w:t>
            </w:r>
          </w:p>
        </w:tc>
        <w:tc>
          <w:tcPr>
            <w:tcW w:w="1432" w:type="dxa"/>
            <w:shd w:val="clear" w:color="auto" w:fill="auto"/>
            <w:noWrap/>
          </w:tcPr>
          <w:p>
            <w:pPr>
              <w:ind w:left="0" w:hanging="112"/>
              <w:jc w:val="right"/>
              <w:rPr>
                <w:rFonts w:ascii="Arial Narrow" w:hAnsi="Arial Narrow" w:cs="Arial"/>
                <w:sz w:val="20"/>
                <w:szCs w:val="20"/>
                <w:lang w:val="en-PH"/>
              </w:rPr>
            </w:pPr>
            <w:r>
              <w:rPr>
                <w:rFonts w:ascii="Arial Narrow" w:hAnsi="Arial Narrow" w:cs="Arial"/>
                <w:b/>
                <w:bCs/>
                <w:sz w:val="20"/>
                <w:szCs w:val="20"/>
                <w:lang w:val="en-PH"/>
              </w:rPr>
              <w:t>14.70%</w:t>
            </w:r>
          </w:p>
        </w:tc>
        <w:tc>
          <w:tcPr>
            <w:tcW w:w="1354" w:type="dxa"/>
            <w:shd w:val="clear" w:color="auto" w:fill="auto"/>
            <w:noWrap/>
          </w:tcPr>
          <w:p>
            <w:pPr>
              <w:ind w:left="0" w:right="-90" w:hanging="104"/>
              <w:jc w:val="right"/>
              <w:rPr>
                <w:rFonts w:ascii="Arial Narrow" w:hAnsi="Arial Narrow" w:cs="Arial"/>
                <w:sz w:val="20"/>
                <w:szCs w:val="20"/>
                <w:lang w:val="en-PH"/>
              </w:rPr>
            </w:pPr>
            <w:r>
              <w:rPr>
                <w:rFonts w:ascii="Arial Narrow" w:hAnsi="Arial Narrow" w:cs="Arial"/>
                <w:b/>
                <w:bCs/>
                <w:sz w:val="20"/>
                <w:szCs w:val="20"/>
                <w:lang w:val="en-PH"/>
              </w:rPr>
              <w:t>14.70%</w:t>
            </w:r>
          </w:p>
        </w:tc>
      </w:tr>
      <w:tr>
        <w:trPr>
          <w:trHeight w:val="83"/>
        </w:trPr>
        <w:tc>
          <w:tcPr>
            <w:tcW w:w="3060" w:type="dxa"/>
            <w:shd w:val="clear" w:color="auto" w:fill="auto"/>
            <w:noWrap/>
          </w:tcPr>
          <w:p>
            <w:pPr>
              <w:ind w:left="0"/>
              <w:jc w:val="left"/>
              <w:rPr>
                <w:rFonts w:ascii="Arial Narrow" w:hAnsi="Arial Narrow" w:cs="Arial"/>
                <w:b/>
                <w:bCs/>
                <w:sz w:val="20"/>
                <w:szCs w:val="20"/>
                <w:lang w:val="en-PH"/>
              </w:rPr>
            </w:pPr>
            <w:r>
              <w:rPr>
                <w:rFonts w:ascii="Arial Narrow" w:hAnsi="Arial Narrow" w:cs="Arial"/>
                <w:sz w:val="20"/>
                <w:szCs w:val="20"/>
                <w:lang w:val="en-PH"/>
              </w:rPr>
              <w:t>Direct Cost - ELA</w:t>
            </w:r>
          </w:p>
        </w:tc>
        <w:tc>
          <w:tcPr>
            <w:tcW w:w="1433" w:type="dxa"/>
            <w:shd w:val="clear" w:color="auto" w:fill="auto"/>
            <w:noWrap/>
          </w:tcPr>
          <w:p>
            <w:pPr>
              <w:ind w:left="0" w:hanging="126"/>
              <w:jc w:val="right"/>
              <w:rPr>
                <w:rFonts w:ascii="Arial Narrow" w:hAnsi="Arial Narrow" w:cs="Arial"/>
                <w:b/>
                <w:bCs/>
                <w:sz w:val="20"/>
                <w:szCs w:val="20"/>
                <w:lang w:val="en-PH"/>
              </w:rPr>
            </w:pPr>
            <w:r>
              <w:rPr>
                <w:rFonts w:ascii="Arial Narrow" w:hAnsi="Arial Narrow" w:cs="Arial"/>
                <w:sz w:val="20"/>
                <w:szCs w:val="20"/>
                <w:lang w:val="en-PH"/>
              </w:rPr>
              <w:t>0.96%</w:t>
            </w:r>
          </w:p>
        </w:tc>
        <w:tc>
          <w:tcPr>
            <w:tcW w:w="1433" w:type="dxa"/>
            <w:shd w:val="clear" w:color="auto" w:fill="auto"/>
            <w:noWrap/>
          </w:tcPr>
          <w:p>
            <w:pPr>
              <w:ind w:left="0" w:hanging="119"/>
              <w:jc w:val="right"/>
              <w:rPr>
                <w:rFonts w:ascii="Arial Narrow" w:hAnsi="Arial Narrow" w:cs="Arial"/>
                <w:b/>
                <w:bCs/>
                <w:sz w:val="20"/>
                <w:szCs w:val="20"/>
                <w:lang w:val="en-PH"/>
              </w:rPr>
            </w:pPr>
            <w:r>
              <w:rPr>
                <w:rFonts w:ascii="Arial Narrow" w:hAnsi="Arial Narrow" w:cs="Arial"/>
                <w:sz w:val="20"/>
                <w:szCs w:val="20"/>
                <w:lang w:val="en-PH"/>
              </w:rPr>
              <w:t>0.96%</w:t>
            </w:r>
          </w:p>
        </w:tc>
        <w:tc>
          <w:tcPr>
            <w:tcW w:w="1432" w:type="dxa"/>
            <w:shd w:val="clear" w:color="auto" w:fill="auto"/>
            <w:noWrap/>
          </w:tcPr>
          <w:p>
            <w:pPr>
              <w:ind w:left="0" w:hanging="112"/>
              <w:jc w:val="right"/>
              <w:rPr>
                <w:rFonts w:ascii="Arial Narrow" w:hAnsi="Arial Narrow" w:cs="Arial"/>
                <w:b/>
                <w:bCs/>
                <w:sz w:val="20"/>
                <w:szCs w:val="20"/>
                <w:lang w:val="en-PH"/>
              </w:rPr>
            </w:pPr>
            <w:r>
              <w:rPr>
                <w:rFonts w:ascii="Arial Narrow" w:hAnsi="Arial Narrow" w:cs="Arial"/>
                <w:sz w:val="20"/>
                <w:szCs w:val="20"/>
                <w:lang w:val="en-PH"/>
              </w:rPr>
              <w:t>0.96%</w:t>
            </w:r>
          </w:p>
        </w:tc>
        <w:tc>
          <w:tcPr>
            <w:tcW w:w="1354" w:type="dxa"/>
            <w:shd w:val="clear" w:color="auto" w:fill="auto"/>
            <w:noWrap/>
          </w:tcPr>
          <w:p>
            <w:pPr>
              <w:ind w:left="0" w:right="-90" w:hanging="104"/>
              <w:jc w:val="right"/>
              <w:rPr>
                <w:rFonts w:ascii="Arial Narrow" w:hAnsi="Arial Narrow" w:cs="Arial"/>
                <w:b/>
                <w:bCs/>
                <w:sz w:val="20"/>
                <w:szCs w:val="20"/>
                <w:lang w:val="en-PH"/>
              </w:rPr>
            </w:pPr>
            <w:r>
              <w:rPr>
                <w:rFonts w:ascii="Arial Narrow" w:hAnsi="Arial Narrow" w:cs="Arial"/>
                <w:sz w:val="20"/>
                <w:szCs w:val="20"/>
                <w:lang w:val="en-PH"/>
              </w:rPr>
              <w:t>0.96%</w:t>
            </w:r>
          </w:p>
        </w:tc>
      </w:tr>
      <w:tr>
        <w:trPr>
          <w:trHeight w:val="83"/>
        </w:trPr>
        <w:tc>
          <w:tcPr>
            <w:tcW w:w="3060" w:type="dxa"/>
            <w:tcBorders>
              <w:bottom w:val="single" w:sz="4" w:space="0" w:color="auto"/>
            </w:tcBorders>
            <w:shd w:val="clear" w:color="auto" w:fill="auto"/>
            <w:noWrap/>
          </w:tcPr>
          <w:p>
            <w:pPr>
              <w:ind w:left="0"/>
              <w:jc w:val="left"/>
              <w:rPr>
                <w:rFonts w:ascii="Arial Narrow" w:hAnsi="Arial Narrow" w:cs="Arial"/>
                <w:sz w:val="20"/>
                <w:szCs w:val="20"/>
                <w:lang w:val="en-PH"/>
              </w:rPr>
            </w:pPr>
            <w:r>
              <w:rPr>
                <w:rFonts w:ascii="Arial Narrow" w:hAnsi="Arial Narrow" w:cs="Arial"/>
                <w:sz w:val="20"/>
                <w:szCs w:val="20"/>
                <w:lang w:val="en-PH"/>
              </w:rPr>
              <w:t>Net Operating Fund</w:t>
            </w:r>
          </w:p>
        </w:tc>
        <w:tc>
          <w:tcPr>
            <w:tcW w:w="1433" w:type="dxa"/>
            <w:tcBorders>
              <w:bottom w:val="single" w:sz="4" w:space="0" w:color="auto"/>
            </w:tcBorders>
            <w:shd w:val="clear" w:color="auto" w:fill="auto"/>
            <w:noWrap/>
          </w:tcPr>
          <w:p>
            <w:pPr>
              <w:ind w:left="0" w:hanging="126"/>
              <w:jc w:val="right"/>
              <w:rPr>
                <w:rFonts w:ascii="Arial Narrow" w:hAnsi="Arial Narrow" w:cs="Arial"/>
                <w:sz w:val="20"/>
                <w:szCs w:val="20"/>
                <w:lang w:val="en-PH"/>
              </w:rPr>
            </w:pPr>
            <w:r>
              <w:rPr>
                <w:rFonts w:ascii="Arial Narrow" w:hAnsi="Arial Narrow" w:cs="Arial"/>
                <w:sz w:val="20"/>
                <w:szCs w:val="20"/>
                <w:lang w:val="en-PH"/>
              </w:rPr>
              <w:t>13.74%</w:t>
            </w:r>
          </w:p>
        </w:tc>
        <w:tc>
          <w:tcPr>
            <w:tcW w:w="1433" w:type="dxa"/>
            <w:tcBorders>
              <w:bottom w:val="single" w:sz="4" w:space="0" w:color="auto"/>
            </w:tcBorders>
            <w:shd w:val="clear" w:color="auto" w:fill="auto"/>
            <w:noWrap/>
          </w:tcPr>
          <w:p>
            <w:pPr>
              <w:ind w:left="0" w:hanging="119"/>
              <w:jc w:val="right"/>
              <w:rPr>
                <w:rFonts w:ascii="Arial Narrow" w:hAnsi="Arial Narrow" w:cs="Arial"/>
                <w:sz w:val="20"/>
                <w:szCs w:val="20"/>
                <w:lang w:val="en-PH"/>
              </w:rPr>
            </w:pPr>
            <w:r>
              <w:rPr>
                <w:rFonts w:ascii="Arial Narrow" w:hAnsi="Arial Narrow" w:cs="Arial"/>
                <w:sz w:val="20"/>
                <w:szCs w:val="20"/>
                <w:lang w:val="en-PH"/>
              </w:rPr>
              <w:t>13.74%</w:t>
            </w:r>
          </w:p>
        </w:tc>
        <w:tc>
          <w:tcPr>
            <w:tcW w:w="1432" w:type="dxa"/>
            <w:tcBorders>
              <w:bottom w:val="single" w:sz="4" w:space="0" w:color="auto"/>
            </w:tcBorders>
            <w:shd w:val="clear" w:color="auto" w:fill="auto"/>
            <w:noWrap/>
          </w:tcPr>
          <w:p>
            <w:pPr>
              <w:ind w:left="0" w:hanging="112"/>
              <w:jc w:val="right"/>
              <w:rPr>
                <w:rFonts w:ascii="Arial Narrow" w:hAnsi="Arial Narrow" w:cs="Arial"/>
                <w:sz w:val="20"/>
                <w:szCs w:val="20"/>
                <w:lang w:val="en-PH"/>
              </w:rPr>
            </w:pPr>
            <w:r>
              <w:rPr>
                <w:rFonts w:ascii="Arial Narrow" w:hAnsi="Arial Narrow" w:cs="Arial"/>
                <w:sz w:val="20"/>
                <w:szCs w:val="20"/>
                <w:lang w:val="en-PH"/>
              </w:rPr>
              <w:t>13.74%</w:t>
            </w:r>
          </w:p>
        </w:tc>
        <w:tc>
          <w:tcPr>
            <w:tcW w:w="1354" w:type="dxa"/>
            <w:tcBorders>
              <w:bottom w:val="single" w:sz="4" w:space="0" w:color="auto"/>
            </w:tcBorders>
            <w:shd w:val="clear" w:color="auto" w:fill="auto"/>
            <w:noWrap/>
          </w:tcPr>
          <w:p>
            <w:pPr>
              <w:ind w:left="0" w:right="-90" w:hanging="104"/>
              <w:jc w:val="right"/>
              <w:rPr>
                <w:rFonts w:ascii="Arial Narrow" w:hAnsi="Arial Narrow" w:cs="Arial"/>
                <w:sz w:val="20"/>
                <w:szCs w:val="20"/>
                <w:lang w:val="en-PH"/>
              </w:rPr>
            </w:pPr>
            <w:r>
              <w:rPr>
                <w:rFonts w:ascii="Arial Narrow" w:hAnsi="Arial Narrow" w:cs="Arial"/>
                <w:sz w:val="20"/>
                <w:szCs w:val="20"/>
                <w:lang w:val="en-PH"/>
              </w:rPr>
              <w:t>13.74%</w:t>
            </w:r>
          </w:p>
        </w:tc>
      </w:tr>
    </w:tbl>
    <w:p>
      <w:pPr>
        <w:ind w:left="0"/>
        <w:rPr>
          <w:rFonts w:ascii="Arial" w:hAnsi="Arial" w:cs="Arial"/>
          <w:i/>
          <w:sz w:val="20"/>
          <w:szCs w:val="20"/>
        </w:rPr>
      </w:pPr>
      <w:r>
        <w:rPr>
          <w:rFonts w:ascii="Arial" w:hAnsi="Arial" w:cs="Arial"/>
          <w:i/>
          <w:sz w:val="20"/>
          <w:szCs w:val="20"/>
        </w:rPr>
        <w:t>*Documentary Stamp Tax for Lotto Digit Games is charged to bettor up to July 15, 2021. But starting July 15, 2021, Documentary Stamp tax is already</w:t>
      </w:r>
      <w:r>
        <w:rPr>
          <w:rFonts w:ascii="Arial" w:hAnsi="Arial" w:cs="Arial"/>
          <w:i/>
          <w:iCs/>
          <w:sz w:val="20"/>
          <w:szCs w:val="20"/>
        </w:rPr>
        <w:t xml:space="preserve"> charged to Charity Fund.</w:t>
      </w:r>
    </w:p>
    <w:p>
      <w:pPr>
        <w:ind w:left="0"/>
        <w:rPr>
          <w:rFonts w:ascii="Arial" w:hAnsi="Arial" w:cs="Arial"/>
          <w:sz w:val="22"/>
          <w:szCs w:val="22"/>
        </w:rPr>
      </w:pPr>
    </w:p>
    <w:p>
      <w:pPr>
        <w:pStyle w:val="ListParagraph"/>
        <w:numPr>
          <w:ilvl w:val="0"/>
          <w:numId w:val="15"/>
        </w:numPr>
        <w:ind w:left="540" w:hanging="540"/>
        <w:rPr>
          <w:rFonts w:ascii="Arial" w:hAnsi="Arial" w:cs="Arial"/>
          <w:sz w:val="22"/>
          <w:szCs w:val="22"/>
        </w:rPr>
      </w:pPr>
      <w:r>
        <w:rPr>
          <w:rFonts w:ascii="Arial" w:hAnsi="Arial" w:cs="Arial"/>
          <w:b/>
          <w:sz w:val="22"/>
          <w:szCs w:val="22"/>
        </w:rPr>
        <w:t>PCSO Lotto Express (KENO)</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Lotto Express (Keno) started its selling and draw operations on March 6, 2006 with only six (6) outlets in the National Capital Region (NCR). The game continues to grow and as of December 31, 2021 there are 1,600 active Keno agents nationwide.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Keno game can be played from choosing your numbers or Lucky Pick from Spot 1 to Spot 10, Hi or Low. 20 Keno winning numbers, out of 80 numbers, are electronically drawn thru an application program called “Random Number Generator” which is being simultaneously displayed in every outlet nationwide. The Keno draw is being held every 10 minutes interval, from 7:00 am to 12:00 </w:t>
      </w:r>
      <w:proofErr w:type="spellStart"/>
      <w:r>
        <w:rPr>
          <w:rFonts w:ascii="Arial" w:hAnsi="Arial" w:cs="Arial"/>
          <w:sz w:val="22"/>
          <w:szCs w:val="22"/>
        </w:rPr>
        <w:t>mn</w:t>
      </w:r>
      <w:proofErr w:type="spellEnd"/>
      <w:r>
        <w:rPr>
          <w:rFonts w:ascii="Arial" w:hAnsi="Arial" w:cs="Arial"/>
          <w:sz w:val="22"/>
          <w:szCs w:val="22"/>
        </w:rPr>
        <w:t>, from Monday to Sunday. With the base price of P10 only, jackpot prizes can be won ranging from a minimum of P25 (Spot 1) to as high as P1</w:t>
      </w:r>
      <w:proofErr w:type="gramStart"/>
      <w:r>
        <w:rPr>
          <w:rFonts w:ascii="Arial" w:hAnsi="Arial" w:cs="Arial"/>
          <w:sz w:val="22"/>
          <w:szCs w:val="22"/>
        </w:rPr>
        <w:t>,000,000</w:t>
      </w:r>
      <w:proofErr w:type="gramEnd"/>
      <w:r>
        <w:rPr>
          <w:rFonts w:ascii="Arial" w:hAnsi="Arial" w:cs="Arial"/>
          <w:sz w:val="22"/>
          <w:szCs w:val="22"/>
        </w:rPr>
        <w:t xml:space="preserve"> (Spot 10).</w:t>
      </w:r>
    </w:p>
    <w:p>
      <w:pPr>
        <w:pStyle w:val="NormalWeb"/>
        <w:ind w:hanging="360"/>
        <w:rPr>
          <w:rFonts w:ascii="Arial" w:hAnsi="Arial" w:cs="Arial"/>
          <w:bCs/>
          <w:iCs/>
          <w:sz w:val="22"/>
          <w:szCs w:val="22"/>
          <w:lang w:eastAsia="ar-SA"/>
        </w:rPr>
      </w:pPr>
      <w:r>
        <w:rPr>
          <w:rFonts w:ascii="Arial" w:hAnsi="Arial" w:cs="Arial"/>
          <w:bCs/>
          <w:iCs/>
          <w:sz w:val="22"/>
          <w:szCs w:val="22"/>
          <w:lang w:eastAsia="ar-SA"/>
        </w:rPr>
        <w:t>Revenue Allocation of PCSO Lotto Express (KENO) is as follows:</w:t>
      </w:r>
    </w:p>
    <w:tbl>
      <w:tblPr>
        <w:tblW w:w="8647" w:type="dxa"/>
        <w:tblLook w:val="04A0" w:firstRow="1" w:lastRow="0" w:firstColumn="1" w:lastColumn="0" w:noHBand="0" w:noVBand="1"/>
      </w:tblPr>
      <w:tblGrid>
        <w:gridCol w:w="5670"/>
        <w:gridCol w:w="1753"/>
        <w:gridCol w:w="1224"/>
      </w:tblGrid>
      <w:tr>
        <w:trPr>
          <w:trHeight w:val="485"/>
        </w:trPr>
        <w:tc>
          <w:tcPr>
            <w:tcW w:w="5670" w:type="dxa"/>
            <w:tcBorders>
              <w:top w:val="single" w:sz="4" w:space="0" w:color="auto"/>
              <w:bottom w:val="single" w:sz="4" w:space="0" w:color="auto"/>
            </w:tcBorders>
            <w:shd w:val="clear" w:color="auto" w:fill="auto"/>
            <w:noWrap/>
            <w:vAlign w:val="center"/>
            <w:hideMark/>
          </w:tcPr>
          <w:p>
            <w:pPr>
              <w:pStyle w:val="NormalWeb"/>
              <w:shd w:val="clear" w:color="auto" w:fill="FFFFFF"/>
              <w:ind w:left="-108"/>
              <w:jc w:val="left"/>
              <w:rPr>
                <w:rFonts w:ascii="Arial Narrow" w:hAnsi="Arial Narrow" w:cs="Arial"/>
                <w:b/>
                <w:bCs/>
                <w:sz w:val="20"/>
                <w:szCs w:val="20"/>
                <w:lang w:eastAsia="ar-SA"/>
              </w:rPr>
            </w:pPr>
          </w:p>
        </w:tc>
        <w:tc>
          <w:tcPr>
            <w:tcW w:w="1753" w:type="dxa"/>
            <w:tcBorders>
              <w:top w:val="single" w:sz="4" w:space="0" w:color="auto"/>
              <w:bottom w:val="single" w:sz="4" w:space="0" w:color="auto"/>
            </w:tcBorders>
            <w:shd w:val="clear" w:color="auto" w:fill="auto"/>
            <w:vAlign w:val="center"/>
            <w:hideMark/>
          </w:tcPr>
          <w:p>
            <w:pPr>
              <w:pStyle w:val="NormalWeb"/>
              <w:shd w:val="clear" w:color="auto" w:fill="FFFFFF"/>
              <w:ind w:left="-108"/>
              <w:jc w:val="right"/>
              <w:rPr>
                <w:rFonts w:ascii="Arial Narrow" w:hAnsi="Arial Narrow" w:cs="Arial"/>
                <w:b/>
                <w:bCs/>
                <w:sz w:val="20"/>
                <w:szCs w:val="20"/>
                <w:lang w:eastAsia="ar-SA"/>
              </w:rPr>
            </w:pPr>
            <w:r>
              <w:rPr>
                <w:rFonts w:ascii="Arial Narrow" w:hAnsi="Arial Narrow" w:cs="Arial"/>
                <w:b/>
                <w:bCs/>
                <w:sz w:val="20"/>
                <w:szCs w:val="20"/>
                <w:lang w:eastAsia="ar-SA"/>
              </w:rPr>
              <w:t>Revenue Allocation from Jan 1- Aug 22</w:t>
            </w:r>
          </w:p>
        </w:tc>
        <w:tc>
          <w:tcPr>
            <w:tcW w:w="1224" w:type="dxa"/>
            <w:tcBorders>
              <w:top w:val="single" w:sz="4" w:space="0" w:color="auto"/>
              <w:bottom w:val="single" w:sz="4" w:space="0" w:color="auto"/>
            </w:tcBorders>
            <w:shd w:val="clear" w:color="auto" w:fill="auto"/>
            <w:vAlign w:val="center"/>
            <w:hideMark/>
          </w:tcPr>
          <w:p>
            <w:pPr>
              <w:pStyle w:val="NormalWeb"/>
              <w:shd w:val="clear" w:color="auto" w:fill="FFFFFF"/>
              <w:ind w:left="-108" w:right="-101"/>
              <w:jc w:val="right"/>
              <w:rPr>
                <w:rFonts w:ascii="Arial Narrow" w:hAnsi="Arial Narrow" w:cs="Arial"/>
                <w:b/>
                <w:bCs/>
                <w:sz w:val="20"/>
                <w:szCs w:val="20"/>
                <w:lang w:eastAsia="ar-SA"/>
              </w:rPr>
            </w:pPr>
            <w:r>
              <w:rPr>
                <w:rFonts w:ascii="Arial Narrow" w:hAnsi="Arial Narrow" w:cs="Arial"/>
                <w:b/>
                <w:bCs/>
                <w:sz w:val="20"/>
                <w:szCs w:val="20"/>
                <w:lang w:eastAsia="ar-SA"/>
              </w:rPr>
              <w:t>BR NO. 0331               s. 2019</w:t>
            </w:r>
          </w:p>
        </w:tc>
      </w:tr>
      <w:tr>
        <w:trPr>
          <w:trHeight w:val="233"/>
        </w:trPr>
        <w:tc>
          <w:tcPr>
            <w:tcW w:w="5670" w:type="dxa"/>
            <w:tcBorders>
              <w:top w:val="single" w:sz="4" w:space="0" w:color="auto"/>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Retail Receipts (RR)</w:t>
            </w:r>
          </w:p>
        </w:tc>
        <w:tc>
          <w:tcPr>
            <w:tcW w:w="1753" w:type="dxa"/>
            <w:tcBorders>
              <w:top w:val="single" w:sz="4" w:space="0" w:color="auto"/>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100.000%</w:t>
            </w:r>
          </w:p>
        </w:tc>
        <w:tc>
          <w:tcPr>
            <w:tcW w:w="1224" w:type="dxa"/>
            <w:tcBorders>
              <w:top w:val="single" w:sz="4" w:space="0" w:color="auto"/>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100.00%</w:t>
            </w:r>
          </w:p>
        </w:tc>
      </w:tr>
      <w:tr>
        <w:trPr>
          <w:trHeight w:val="180"/>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Less:  Printing Cost - PCSO</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2.000%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2.00%</w:t>
            </w:r>
          </w:p>
        </w:tc>
      </w:tr>
      <w:tr>
        <w:trPr>
          <w:trHeight w:val="216"/>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Net Receipts</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98.000%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98.00%</w:t>
            </w:r>
          </w:p>
        </w:tc>
      </w:tr>
      <w:tr>
        <w:trPr>
          <w:trHeight w:val="225"/>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p>
        </w:tc>
      </w:tr>
      <w:tr>
        <w:trPr>
          <w:trHeight w:val="126"/>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Net PCSO Share:</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p>
        </w:tc>
      </w:tr>
      <w:tr>
        <w:trPr>
          <w:trHeight w:val="171"/>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Prize Fund (55% of NR)</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53.900%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53.90%</w:t>
            </w:r>
          </w:p>
        </w:tc>
      </w:tr>
      <w:tr>
        <w:trPr>
          <w:trHeight w:val="162"/>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5% Prize Fund Tax</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2.695%</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2.6950%</w:t>
            </w:r>
          </w:p>
        </w:tc>
      </w:tr>
      <w:tr>
        <w:trPr>
          <w:trHeight w:val="198"/>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Direct Cost - ELA (16.80% of RR*55%)</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9.240%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0.00%</w:t>
            </w:r>
          </w:p>
        </w:tc>
      </w:tr>
      <w:tr>
        <w:trPr>
          <w:trHeight w:val="153"/>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 xml:space="preserve">Agent's Commission </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5.000%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5.00%</w:t>
            </w:r>
          </w:p>
        </w:tc>
      </w:tr>
      <w:tr>
        <w:trPr>
          <w:trHeight w:val="270"/>
        </w:trPr>
        <w:tc>
          <w:tcPr>
            <w:tcW w:w="5670" w:type="dxa"/>
            <w:tcBorders>
              <w:top w:val="nil"/>
              <w:left w:val="nil"/>
              <w:bottom w:val="nil"/>
              <w:right w:val="nil"/>
            </w:tcBorders>
            <w:shd w:val="clear" w:color="auto" w:fill="auto"/>
            <w:noWrap/>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Cs/>
                <w:sz w:val="20"/>
                <w:szCs w:val="20"/>
                <w:lang w:eastAsia="ar-SA"/>
              </w:rPr>
              <w:t>Keno Prizes/Net Prize Fund</w:t>
            </w:r>
          </w:p>
        </w:tc>
        <w:tc>
          <w:tcPr>
            <w:tcW w:w="1753" w:type="dxa"/>
            <w:tcBorders>
              <w:top w:val="nil"/>
              <w:left w:val="nil"/>
              <w:bottom w:val="nil"/>
              <w:right w:val="nil"/>
            </w:tcBorders>
            <w:shd w:val="clear" w:color="auto" w:fill="auto"/>
            <w:noWrap/>
          </w:tcPr>
          <w:p>
            <w:pPr>
              <w:pStyle w:val="NormalWeb"/>
              <w:shd w:val="clear" w:color="auto" w:fill="FFFFFF"/>
              <w:jc w:val="right"/>
              <w:rPr>
                <w:rFonts w:ascii="Arial Narrow" w:hAnsi="Arial Narrow" w:cs="Arial"/>
                <w:b/>
                <w:bCs/>
                <w:sz w:val="20"/>
                <w:szCs w:val="20"/>
                <w:lang w:eastAsia="ar-SA"/>
              </w:rPr>
            </w:pPr>
            <w:r>
              <w:rPr>
                <w:rFonts w:ascii="Arial Narrow" w:hAnsi="Arial Narrow" w:cs="Arial"/>
                <w:bCs/>
                <w:sz w:val="20"/>
                <w:szCs w:val="20"/>
                <w:lang w:eastAsia="ar-SA"/>
              </w:rPr>
              <w:t>36.97%</w:t>
            </w:r>
          </w:p>
        </w:tc>
        <w:tc>
          <w:tcPr>
            <w:tcW w:w="1224" w:type="dxa"/>
            <w:tcBorders>
              <w:top w:val="nil"/>
              <w:left w:val="nil"/>
              <w:bottom w:val="nil"/>
              <w:right w:val="nil"/>
            </w:tcBorders>
            <w:shd w:val="clear" w:color="auto" w:fill="auto"/>
            <w:noWrap/>
          </w:tcPr>
          <w:p>
            <w:pPr>
              <w:pStyle w:val="NormalWeb"/>
              <w:shd w:val="clear" w:color="auto" w:fill="FFFFFF"/>
              <w:ind w:right="-101"/>
              <w:jc w:val="right"/>
              <w:rPr>
                <w:rFonts w:ascii="Arial Narrow" w:hAnsi="Arial Narrow" w:cs="Arial"/>
                <w:sz w:val="20"/>
                <w:szCs w:val="20"/>
                <w:lang w:eastAsia="ar-SA"/>
              </w:rPr>
            </w:pPr>
            <w:r>
              <w:rPr>
                <w:rFonts w:ascii="Arial Narrow" w:hAnsi="Arial Narrow" w:cs="Arial"/>
                <w:sz w:val="20"/>
                <w:szCs w:val="20"/>
                <w:lang w:eastAsia="ar-SA"/>
              </w:rPr>
              <w:t>46.21%</w:t>
            </w:r>
          </w:p>
        </w:tc>
      </w:tr>
      <w:tr>
        <w:trPr>
          <w:trHeight w:val="270"/>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53.900%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53.90%</w:t>
            </w:r>
          </w:p>
        </w:tc>
      </w:tr>
      <w:tr>
        <w:trPr>
          <w:trHeight w:val="180"/>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Prize Fund Deficit</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 xml:space="preserve">-   </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 xml:space="preserve">-   </w:t>
            </w:r>
          </w:p>
        </w:tc>
      </w:tr>
      <w:tr>
        <w:trPr>
          <w:trHeight w:val="216"/>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p>
        </w:tc>
      </w:tr>
      <w:tr>
        <w:trPr>
          <w:trHeight w:val="189"/>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Charity   Fund   (30% of NR)</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29.400%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29.40%</w:t>
            </w:r>
          </w:p>
        </w:tc>
      </w:tr>
      <w:tr>
        <w:trPr>
          <w:trHeight w:val="234"/>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Direct Cost - ELA (16.80% of RR*30%)</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5.040%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0.00%</w:t>
            </w:r>
          </w:p>
        </w:tc>
      </w:tr>
      <w:tr>
        <w:trPr>
          <w:trHeight w:val="171"/>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Charity Fund Share</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24.360%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29.40%</w:t>
            </w:r>
          </w:p>
        </w:tc>
      </w:tr>
      <w:tr>
        <w:trPr>
          <w:trHeight w:val="207"/>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29.400%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29.40%</w:t>
            </w:r>
          </w:p>
        </w:tc>
      </w:tr>
      <w:tr>
        <w:trPr>
          <w:trHeight w:val="252"/>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p>
        </w:tc>
      </w:tr>
      <w:tr>
        <w:trPr>
          <w:trHeight w:val="180"/>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Operating Fund   (15% of NR)</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14.700%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14.70%</w:t>
            </w:r>
          </w:p>
        </w:tc>
      </w:tr>
      <w:tr>
        <w:trPr>
          <w:trHeight w:val="216"/>
        </w:trPr>
        <w:tc>
          <w:tcPr>
            <w:tcW w:w="5670" w:type="dxa"/>
            <w:tcBorders>
              <w:top w:val="nil"/>
              <w:left w:val="nil"/>
              <w:bottom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Direct Cost - ELA (16.80% of RR*15%)</w:t>
            </w:r>
          </w:p>
        </w:tc>
        <w:tc>
          <w:tcPr>
            <w:tcW w:w="1753" w:type="dxa"/>
            <w:tcBorders>
              <w:top w:val="nil"/>
              <w:left w:val="nil"/>
              <w:bottom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2.520%</w:t>
            </w:r>
          </w:p>
        </w:tc>
        <w:tc>
          <w:tcPr>
            <w:tcW w:w="1224" w:type="dxa"/>
            <w:tcBorders>
              <w:top w:val="nil"/>
              <w:left w:val="nil"/>
              <w:bottom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13.00%</w:t>
            </w:r>
          </w:p>
        </w:tc>
      </w:tr>
      <w:tr>
        <w:trPr>
          <w:trHeight w:val="171"/>
        </w:trPr>
        <w:tc>
          <w:tcPr>
            <w:tcW w:w="5670" w:type="dxa"/>
            <w:tcBorders>
              <w:top w:val="nil"/>
              <w:left w:val="nil"/>
              <w:right w:val="nil"/>
            </w:tcBorders>
            <w:shd w:val="clear" w:color="auto" w:fill="auto"/>
            <w:noWrap/>
            <w:hideMark/>
          </w:tcPr>
          <w:p>
            <w:pPr>
              <w:pStyle w:val="NormalWeb"/>
              <w:shd w:val="clear" w:color="auto" w:fill="FFFFFF"/>
              <w:ind w:left="-108"/>
              <w:jc w:val="left"/>
              <w:rPr>
                <w:rFonts w:ascii="Arial Narrow" w:hAnsi="Arial Narrow" w:cs="Arial"/>
                <w:bCs/>
                <w:sz w:val="20"/>
                <w:szCs w:val="20"/>
                <w:lang w:eastAsia="ar-SA"/>
              </w:rPr>
            </w:pPr>
            <w:r>
              <w:rPr>
                <w:rFonts w:ascii="Arial Narrow" w:hAnsi="Arial Narrow" w:cs="Arial"/>
                <w:bCs/>
                <w:sz w:val="20"/>
                <w:szCs w:val="20"/>
                <w:lang w:eastAsia="ar-SA"/>
              </w:rPr>
              <w:t>Operating Fund Share</w:t>
            </w:r>
          </w:p>
        </w:tc>
        <w:tc>
          <w:tcPr>
            <w:tcW w:w="1753" w:type="dxa"/>
            <w:tcBorders>
              <w:top w:val="nil"/>
              <w:left w:val="nil"/>
              <w:right w:val="nil"/>
            </w:tcBorders>
            <w:shd w:val="clear" w:color="auto" w:fill="auto"/>
            <w:noWrap/>
            <w:hideMark/>
          </w:tcPr>
          <w:p>
            <w:pPr>
              <w:pStyle w:val="NormalWeb"/>
              <w:shd w:val="clear" w:color="auto" w:fill="FFFFFF"/>
              <w:jc w:val="right"/>
              <w:rPr>
                <w:rFonts w:ascii="Arial Narrow" w:hAnsi="Arial Narrow" w:cs="Arial"/>
                <w:bCs/>
                <w:sz w:val="20"/>
                <w:szCs w:val="20"/>
                <w:lang w:eastAsia="ar-SA"/>
              </w:rPr>
            </w:pPr>
            <w:r>
              <w:rPr>
                <w:rFonts w:ascii="Arial Narrow" w:hAnsi="Arial Narrow" w:cs="Arial"/>
                <w:bCs/>
                <w:sz w:val="20"/>
                <w:szCs w:val="20"/>
                <w:lang w:eastAsia="ar-SA"/>
              </w:rPr>
              <w:t>12.180%</w:t>
            </w:r>
          </w:p>
        </w:tc>
        <w:tc>
          <w:tcPr>
            <w:tcW w:w="1224" w:type="dxa"/>
            <w:tcBorders>
              <w:top w:val="nil"/>
              <w:left w:val="nil"/>
              <w:right w:val="nil"/>
            </w:tcBorders>
            <w:shd w:val="clear" w:color="auto" w:fill="auto"/>
            <w:noWrap/>
            <w:hideMark/>
          </w:tcPr>
          <w:p>
            <w:pPr>
              <w:pStyle w:val="NormalWeb"/>
              <w:shd w:val="clear" w:color="auto" w:fill="FFFFFF"/>
              <w:ind w:right="-101"/>
              <w:jc w:val="right"/>
              <w:rPr>
                <w:rFonts w:ascii="Arial Narrow" w:hAnsi="Arial Narrow" w:cs="Arial"/>
                <w:bCs/>
                <w:sz w:val="20"/>
                <w:szCs w:val="20"/>
                <w:lang w:eastAsia="ar-SA"/>
              </w:rPr>
            </w:pPr>
            <w:r>
              <w:rPr>
                <w:rFonts w:ascii="Arial Narrow" w:hAnsi="Arial Narrow" w:cs="Arial"/>
                <w:bCs/>
                <w:sz w:val="20"/>
                <w:szCs w:val="20"/>
                <w:lang w:eastAsia="ar-SA"/>
              </w:rPr>
              <w:t>1.70%</w:t>
            </w:r>
          </w:p>
        </w:tc>
      </w:tr>
      <w:tr>
        <w:trPr>
          <w:trHeight w:val="207"/>
        </w:trPr>
        <w:tc>
          <w:tcPr>
            <w:tcW w:w="5670" w:type="dxa"/>
            <w:tcBorders>
              <w:top w:val="nil"/>
              <w:left w:val="nil"/>
              <w:bottom w:val="single" w:sz="4" w:space="0" w:color="auto"/>
              <w:right w:val="nil"/>
            </w:tcBorders>
            <w:shd w:val="clear" w:color="auto" w:fill="auto"/>
            <w:noWrap/>
            <w:hideMark/>
          </w:tcPr>
          <w:p>
            <w:pPr>
              <w:pStyle w:val="NormalWeb"/>
              <w:shd w:val="clear" w:color="auto" w:fill="FFFFFF"/>
              <w:ind w:left="-108"/>
              <w:jc w:val="left"/>
              <w:rPr>
                <w:rFonts w:ascii="Arial Narrow" w:hAnsi="Arial Narrow" w:cs="Arial"/>
                <w:b/>
                <w:bCs/>
                <w:sz w:val="20"/>
                <w:szCs w:val="20"/>
                <w:lang w:eastAsia="ar-SA"/>
              </w:rPr>
            </w:pPr>
            <w:r>
              <w:rPr>
                <w:rFonts w:ascii="Arial Narrow" w:hAnsi="Arial Narrow" w:cs="Arial"/>
                <w:b/>
                <w:bCs/>
                <w:sz w:val="20"/>
                <w:szCs w:val="20"/>
                <w:lang w:eastAsia="ar-SA"/>
              </w:rPr>
              <w:t xml:space="preserve">        Sub - Total</w:t>
            </w:r>
          </w:p>
        </w:tc>
        <w:tc>
          <w:tcPr>
            <w:tcW w:w="1753" w:type="dxa"/>
            <w:tcBorders>
              <w:top w:val="nil"/>
              <w:left w:val="nil"/>
              <w:bottom w:val="single" w:sz="4" w:space="0" w:color="auto"/>
              <w:right w:val="nil"/>
            </w:tcBorders>
            <w:shd w:val="clear" w:color="auto" w:fill="auto"/>
            <w:noWrap/>
            <w:hideMark/>
          </w:tcPr>
          <w:p>
            <w:pPr>
              <w:pStyle w:val="NormalWeb"/>
              <w:shd w:val="clear" w:color="auto" w:fill="FFFFFF"/>
              <w:jc w:val="right"/>
              <w:rPr>
                <w:rFonts w:ascii="Arial Narrow" w:hAnsi="Arial Narrow" w:cs="Arial"/>
                <w:b/>
                <w:bCs/>
                <w:sz w:val="20"/>
                <w:szCs w:val="20"/>
                <w:lang w:eastAsia="ar-SA"/>
              </w:rPr>
            </w:pPr>
            <w:r>
              <w:rPr>
                <w:rFonts w:ascii="Arial Narrow" w:hAnsi="Arial Narrow" w:cs="Arial"/>
                <w:b/>
                <w:bCs/>
                <w:sz w:val="20"/>
                <w:szCs w:val="20"/>
                <w:lang w:eastAsia="ar-SA"/>
              </w:rPr>
              <w:t>14.700%</w:t>
            </w:r>
          </w:p>
        </w:tc>
        <w:tc>
          <w:tcPr>
            <w:tcW w:w="1224" w:type="dxa"/>
            <w:tcBorders>
              <w:top w:val="nil"/>
              <w:left w:val="nil"/>
              <w:bottom w:val="single" w:sz="4" w:space="0" w:color="auto"/>
              <w:right w:val="nil"/>
            </w:tcBorders>
            <w:shd w:val="clear" w:color="auto" w:fill="auto"/>
            <w:noWrap/>
            <w:hideMark/>
          </w:tcPr>
          <w:p>
            <w:pPr>
              <w:pStyle w:val="NormalWeb"/>
              <w:shd w:val="clear" w:color="auto" w:fill="FFFFFF"/>
              <w:ind w:right="-101"/>
              <w:jc w:val="right"/>
              <w:rPr>
                <w:rFonts w:ascii="Arial Narrow" w:hAnsi="Arial Narrow" w:cs="Arial"/>
                <w:b/>
                <w:bCs/>
                <w:sz w:val="20"/>
                <w:szCs w:val="20"/>
                <w:lang w:eastAsia="ar-SA"/>
              </w:rPr>
            </w:pPr>
            <w:r>
              <w:rPr>
                <w:rFonts w:ascii="Arial Narrow" w:hAnsi="Arial Narrow" w:cs="Arial"/>
                <w:b/>
                <w:bCs/>
                <w:sz w:val="20"/>
                <w:szCs w:val="20"/>
                <w:lang w:eastAsia="ar-SA"/>
              </w:rPr>
              <w:t>14.70%</w:t>
            </w:r>
          </w:p>
        </w:tc>
      </w:tr>
      <w:tr>
        <w:trPr>
          <w:trHeight w:val="315"/>
        </w:trPr>
        <w:tc>
          <w:tcPr>
            <w:tcW w:w="8647" w:type="dxa"/>
            <w:gridSpan w:val="3"/>
            <w:tcBorders>
              <w:top w:val="single" w:sz="4" w:space="0" w:color="auto"/>
              <w:left w:val="nil"/>
              <w:bottom w:val="nil"/>
              <w:right w:val="nil"/>
            </w:tcBorders>
            <w:shd w:val="clear" w:color="auto" w:fill="auto"/>
            <w:noWrap/>
            <w:hideMark/>
          </w:tcPr>
          <w:p>
            <w:pPr>
              <w:pStyle w:val="NormalWeb"/>
              <w:shd w:val="clear" w:color="auto" w:fill="FFFFFF"/>
              <w:ind w:left="-85" w:right="-36"/>
              <w:jc w:val="left"/>
              <w:rPr>
                <w:rFonts w:ascii="Arial" w:hAnsi="Arial" w:cs="Arial"/>
                <w:bCs/>
                <w:i/>
                <w:sz w:val="20"/>
                <w:szCs w:val="20"/>
                <w:lang w:eastAsia="ar-SA"/>
              </w:rPr>
            </w:pPr>
            <w:r>
              <w:rPr>
                <w:rFonts w:ascii="Arial" w:hAnsi="Arial" w:cs="Arial"/>
                <w:bCs/>
                <w:i/>
                <w:sz w:val="20"/>
                <w:szCs w:val="20"/>
                <w:lang w:eastAsia="ar-SA"/>
              </w:rPr>
              <w:t>*KENO Revenue Allocation BR No. 0331 s. 2019 covered period August 23, 2019 - present</w:t>
            </w:r>
          </w:p>
        </w:tc>
      </w:tr>
    </w:tbl>
    <w:p>
      <w:pPr>
        <w:ind w:left="540" w:hanging="540"/>
        <w:rPr>
          <w:b/>
        </w:rPr>
      </w:pPr>
    </w:p>
    <w:p>
      <w:pPr>
        <w:ind w:left="540" w:hanging="540"/>
        <w:rPr>
          <w:rFonts w:ascii="Arial" w:hAnsi="Arial" w:cs="Arial"/>
          <w:b/>
          <w:sz w:val="22"/>
          <w:szCs w:val="22"/>
        </w:rPr>
      </w:pPr>
      <w:r>
        <w:rPr>
          <w:rFonts w:ascii="Arial" w:hAnsi="Arial" w:cs="Arial"/>
          <w:b/>
          <w:sz w:val="22"/>
          <w:szCs w:val="22"/>
        </w:rPr>
        <w:t xml:space="preserve">D. </w:t>
      </w:r>
      <w:r>
        <w:rPr>
          <w:rFonts w:ascii="Arial" w:hAnsi="Arial" w:cs="Arial"/>
          <w:b/>
          <w:sz w:val="22"/>
          <w:szCs w:val="22"/>
        </w:rPr>
        <w:tab/>
        <w:t>Small Town Lottery</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pursuit of its mandate and directives of the President of the Philippines, the PCSO Board of Directors conducted experimental test-run for the Small Town Lottery (STL) Operations, and thereafter evaluated its feasibility. Through BR No. 2433 s. 2009, approved on December 18, 2009, the STL was declared as one of the regular products of the PCSO. Further, BR No. 019 s. 2016, approved the expansion of the STL operations in other provinces and cities.</w:t>
      </w:r>
      <w:r>
        <w:rPr>
          <w:rFonts w:ascii="Arial" w:hAnsi="Arial" w:cs="Arial"/>
          <w:color w:val="00B0F0"/>
          <w:sz w:val="22"/>
          <w:szCs w:val="22"/>
        </w:rPr>
        <w:t xml:space="preserve"> </w:t>
      </w:r>
      <w:r>
        <w:rPr>
          <w:rFonts w:ascii="Arial" w:hAnsi="Arial" w:cs="Arial"/>
          <w:sz w:val="22"/>
          <w:szCs w:val="22"/>
        </w:rPr>
        <w:t>To further strengthen the STL operations, the 2020 STL–IRR was approved by the President of the Philippines dated February 28, 2020 and was implemented on November 18, 2020 thru STL Circular No. 2020-006.</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STL shall be implemented locally all over the country through Authorized Agent Corporations (AACs), taking into consideration the manpower of the PCSO and other relevant factors, as may be determined by the PCSO Board of Directors. It shall be the only legal and authorized numbers game nationwide, and the PCSO AACs are the only entities or persons authorized to operate and conduct STL in their areas operation.</w:t>
      </w:r>
    </w:p>
    <w:p>
      <w:pPr>
        <w:ind w:left="0"/>
        <w:rPr>
          <w:rFonts w:ascii="Arial" w:hAnsi="Arial" w:cs="Arial"/>
          <w:sz w:val="22"/>
          <w:szCs w:val="22"/>
        </w:rPr>
      </w:pPr>
      <w:r>
        <w:rPr>
          <w:rFonts w:ascii="Arial" w:hAnsi="Arial" w:cs="Arial"/>
          <w:sz w:val="22"/>
          <w:szCs w:val="22"/>
        </w:rPr>
        <w:t xml:space="preserve"> </w:t>
      </w: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STL shall be implemented with the following objectives:</w:t>
      </w:r>
    </w:p>
    <w:p>
      <w:pPr>
        <w:ind w:left="0"/>
        <w:rPr>
          <w:rFonts w:ascii="Arial" w:hAnsi="Arial" w:cs="Arial"/>
          <w:sz w:val="22"/>
          <w:szCs w:val="22"/>
        </w:rPr>
      </w:pPr>
    </w:p>
    <w:p>
      <w:pPr>
        <w:pStyle w:val="ListParagraph"/>
        <w:numPr>
          <w:ilvl w:val="0"/>
          <w:numId w:val="14"/>
        </w:numPr>
        <w:ind w:left="360"/>
        <w:contextualSpacing/>
        <w:rPr>
          <w:rFonts w:ascii="Arial" w:hAnsi="Arial" w:cs="Arial"/>
          <w:sz w:val="22"/>
          <w:szCs w:val="22"/>
        </w:rPr>
      </w:pPr>
      <w:r>
        <w:rPr>
          <w:rFonts w:ascii="Arial" w:hAnsi="Arial" w:cs="Arial"/>
          <w:sz w:val="22"/>
          <w:szCs w:val="22"/>
        </w:rPr>
        <w:t>To raise additional funds for the PCSO’s health programs, medical assistance and services, and charities of national character;</w:t>
      </w:r>
    </w:p>
    <w:p>
      <w:pPr>
        <w:pStyle w:val="ListParagraph"/>
        <w:numPr>
          <w:ilvl w:val="0"/>
          <w:numId w:val="14"/>
        </w:numPr>
        <w:ind w:left="360"/>
        <w:contextualSpacing/>
        <w:rPr>
          <w:rFonts w:ascii="Arial" w:hAnsi="Arial" w:cs="Arial"/>
          <w:sz w:val="22"/>
          <w:szCs w:val="22"/>
        </w:rPr>
      </w:pPr>
      <w:r>
        <w:rPr>
          <w:rFonts w:ascii="Arial" w:hAnsi="Arial" w:cs="Arial"/>
          <w:sz w:val="22"/>
          <w:szCs w:val="22"/>
        </w:rPr>
        <w:t>To provide funds to various local government units for their health programs and medical assistance and services;</w:t>
      </w:r>
    </w:p>
    <w:p>
      <w:pPr>
        <w:pStyle w:val="ListParagraph"/>
        <w:numPr>
          <w:ilvl w:val="0"/>
          <w:numId w:val="14"/>
        </w:numPr>
        <w:ind w:left="360"/>
        <w:contextualSpacing/>
        <w:rPr>
          <w:rFonts w:ascii="Arial" w:hAnsi="Arial" w:cs="Arial"/>
          <w:sz w:val="22"/>
          <w:szCs w:val="22"/>
        </w:rPr>
      </w:pPr>
      <w:r>
        <w:rPr>
          <w:rFonts w:ascii="Arial" w:hAnsi="Arial" w:cs="Arial"/>
          <w:sz w:val="22"/>
          <w:szCs w:val="22"/>
        </w:rPr>
        <w:t xml:space="preserve">To provide an alternative to illegal number games/operations and to aid their eradication (to stamp out </w:t>
      </w:r>
      <w:proofErr w:type="spellStart"/>
      <w:r>
        <w:rPr>
          <w:rFonts w:ascii="Arial" w:hAnsi="Arial" w:cs="Arial"/>
          <w:sz w:val="22"/>
          <w:szCs w:val="22"/>
        </w:rPr>
        <w:t>jueteng</w:t>
      </w:r>
      <w:proofErr w:type="spellEnd"/>
      <w:r>
        <w:rPr>
          <w:rFonts w:ascii="Arial" w:hAnsi="Arial" w:cs="Arial"/>
          <w:sz w:val="22"/>
          <w:szCs w:val="22"/>
        </w:rPr>
        <w:t xml:space="preserve"> and “</w:t>
      </w:r>
      <w:proofErr w:type="spellStart"/>
      <w:r>
        <w:rPr>
          <w:rFonts w:ascii="Arial" w:hAnsi="Arial" w:cs="Arial"/>
          <w:sz w:val="22"/>
          <w:szCs w:val="22"/>
        </w:rPr>
        <w:t>masiao</w:t>
      </w:r>
      <w:proofErr w:type="spellEnd"/>
      <w:r>
        <w:rPr>
          <w:rFonts w:ascii="Arial" w:hAnsi="Arial" w:cs="Arial"/>
          <w:sz w:val="22"/>
          <w:szCs w:val="22"/>
        </w:rPr>
        <w:t>”); and</w:t>
      </w:r>
    </w:p>
    <w:p>
      <w:pPr>
        <w:pStyle w:val="ListParagraph"/>
        <w:numPr>
          <w:ilvl w:val="0"/>
          <w:numId w:val="14"/>
        </w:numPr>
        <w:ind w:left="360"/>
        <w:contextualSpacing/>
        <w:rPr>
          <w:rFonts w:ascii="Arial" w:hAnsi="Arial" w:cs="Arial"/>
          <w:sz w:val="22"/>
          <w:szCs w:val="22"/>
        </w:rPr>
      </w:pPr>
      <w:r>
        <w:rPr>
          <w:rFonts w:ascii="Arial" w:hAnsi="Arial" w:cs="Arial"/>
          <w:sz w:val="22"/>
          <w:szCs w:val="22"/>
        </w:rPr>
        <w:t>To provide additional opportunities for employment.</w:t>
      </w:r>
    </w:p>
    <w:p>
      <w:pPr>
        <w:ind w:left="0"/>
        <w:rPr>
          <w:rFonts w:ascii="Arial" w:hAnsi="Arial" w:cs="Arial"/>
          <w:sz w:val="22"/>
          <w:szCs w:val="22"/>
        </w:rPr>
      </w:pPr>
    </w:p>
    <w:p>
      <w:pPr>
        <w:ind w:left="0"/>
        <w:rPr>
          <w:rFonts w:ascii="Arial" w:eastAsia="Calibri" w:hAnsi="Arial" w:cs="Arial"/>
          <w:sz w:val="22"/>
          <w:szCs w:val="22"/>
        </w:rPr>
      </w:pPr>
      <w:r>
        <w:rPr>
          <w:rFonts w:ascii="Arial" w:eastAsia="Calibri" w:hAnsi="Arial" w:cs="Arial"/>
          <w:sz w:val="22"/>
          <w:szCs w:val="22"/>
        </w:rPr>
        <w:t>The STL Area of Operation refers to a specific area applied for by the AAC for STL activities, which may be provinces, or in highly urbanized or independent cities or such other territorial grouping determined by the PCSO for purposes of over-all control and supervision. For ease and convenience, the STL areas for operation shall be grouped as follows:</w:t>
      </w:r>
    </w:p>
    <w:p>
      <w:pPr>
        <w:ind w:left="0"/>
        <w:jc w:val="left"/>
        <w:rPr>
          <w:rFonts w:ascii="Arial" w:eastAsia="Calibri" w:hAnsi="Arial" w:cs="Arial"/>
          <w:sz w:val="22"/>
          <w:szCs w:val="22"/>
        </w:rPr>
      </w:pPr>
    </w:p>
    <w:p>
      <w:pPr>
        <w:ind w:left="0"/>
        <w:jc w:val="left"/>
        <w:rPr>
          <w:rFonts w:ascii="Arial" w:eastAsia="Calibri" w:hAnsi="Arial" w:cs="Arial"/>
          <w:sz w:val="22"/>
          <w:szCs w:val="22"/>
        </w:rPr>
      </w:pPr>
      <w:r>
        <w:rPr>
          <w:rFonts w:ascii="Arial" w:eastAsia="Calibri" w:hAnsi="Arial" w:cs="Arial"/>
          <w:sz w:val="22"/>
          <w:szCs w:val="22"/>
        </w:rPr>
        <w:t>a. Northern and Central Luzon Region (NCL);</w:t>
      </w:r>
    </w:p>
    <w:p>
      <w:pPr>
        <w:ind w:left="0"/>
        <w:jc w:val="left"/>
        <w:rPr>
          <w:rFonts w:ascii="Arial" w:eastAsia="Calibri" w:hAnsi="Arial" w:cs="Arial"/>
          <w:sz w:val="22"/>
          <w:szCs w:val="22"/>
        </w:rPr>
      </w:pPr>
      <w:r>
        <w:rPr>
          <w:rFonts w:ascii="Arial" w:eastAsia="Calibri" w:hAnsi="Arial" w:cs="Arial"/>
          <w:sz w:val="22"/>
          <w:szCs w:val="22"/>
        </w:rPr>
        <w:t>b. Southern Tagalog and Bicol Region (STBR);</w:t>
      </w:r>
    </w:p>
    <w:p>
      <w:pPr>
        <w:ind w:left="0"/>
        <w:jc w:val="left"/>
        <w:rPr>
          <w:rFonts w:ascii="Arial" w:eastAsia="Calibri" w:hAnsi="Arial" w:cs="Arial"/>
          <w:sz w:val="22"/>
          <w:szCs w:val="22"/>
        </w:rPr>
      </w:pPr>
      <w:proofErr w:type="gramStart"/>
      <w:r>
        <w:rPr>
          <w:rFonts w:ascii="Arial" w:eastAsia="Calibri" w:hAnsi="Arial" w:cs="Arial"/>
          <w:sz w:val="22"/>
          <w:szCs w:val="22"/>
        </w:rPr>
        <w:t>c</w:t>
      </w:r>
      <w:proofErr w:type="gramEnd"/>
      <w:r>
        <w:rPr>
          <w:rFonts w:ascii="Arial" w:eastAsia="Calibri" w:hAnsi="Arial" w:cs="Arial"/>
          <w:sz w:val="22"/>
          <w:szCs w:val="22"/>
        </w:rPr>
        <w:t xml:space="preserve">. </w:t>
      </w:r>
      <w:proofErr w:type="spellStart"/>
      <w:r>
        <w:rPr>
          <w:rFonts w:ascii="Arial" w:eastAsia="Calibri" w:hAnsi="Arial" w:cs="Arial"/>
          <w:sz w:val="22"/>
          <w:szCs w:val="22"/>
        </w:rPr>
        <w:t>Visayas</w:t>
      </w:r>
      <w:proofErr w:type="spellEnd"/>
      <w:r>
        <w:rPr>
          <w:rFonts w:ascii="Arial" w:eastAsia="Calibri" w:hAnsi="Arial" w:cs="Arial"/>
          <w:sz w:val="22"/>
          <w:szCs w:val="22"/>
        </w:rPr>
        <w:t xml:space="preserve"> Region (</w:t>
      </w:r>
      <w:proofErr w:type="spellStart"/>
      <w:r>
        <w:rPr>
          <w:rFonts w:ascii="Arial" w:eastAsia="Calibri" w:hAnsi="Arial" w:cs="Arial"/>
          <w:sz w:val="22"/>
          <w:szCs w:val="22"/>
        </w:rPr>
        <w:t>Visayas</w:t>
      </w:r>
      <w:proofErr w:type="spellEnd"/>
      <w:r>
        <w:rPr>
          <w:rFonts w:ascii="Arial" w:eastAsia="Calibri" w:hAnsi="Arial" w:cs="Arial"/>
          <w:sz w:val="22"/>
          <w:szCs w:val="22"/>
        </w:rPr>
        <w:t>);</w:t>
      </w:r>
    </w:p>
    <w:p>
      <w:pPr>
        <w:ind w:left="0"/>
        <w:jc w:val="left"/>
        <w:rPr>
          <w:rFonts w:ascii="Arial" w:eastAsia="Calibri" w:hAnsi="Arial" w:cs="Arial"/>
          <w:sz w:val="22"/>
          <w:szCs w:val="22"/>
        </w:rPr>
      </w:pPr>
      <w:r>
        <w:rPr>
          <w:rFonts w:ascii="Arial" w:eastAsia="Calibri" w:hAnsi="Arial" w:cs="Arial"/>
          <w:sz w:val="22"/>
          <w:szCs w:val="22"/>
        </w:rPr>
        <w:t>d. Mindanao Region (Mindanao); and</w:t>
      </w:r>
    </w:p>
    <w:p>
      <w:pPr>
        <w:ind w:left="0"/>
        <w:jc w:val="left"/>
        <w:rPr>
          <w:rFonts w:ascii="Arial" w:eastAsia="Calibri" w:hAnsi="Arial" w:cs="Arial"/>
          <w:sz w:val="22"/>
          <w:szCs w:val="22"/>
        </w:rPr>
      </w:pPr>
      <w:proofErr w:type="gramStart"/>
      <w:r>
        <w:rPr>
          <w:rFonts w:ascii="Arial" w:eastAsia="Calibri" w:hAnsi="Arial" w:cs="Arial"/>
          <w:sz w:val="22"/>
          <w:szCs w:val="22"/>
        </w:rPr>
        <w:t>e</w:t>
      </w:r>
      <w:proofErr w:type="gramEnd"/>
      <w:r>
        <w:rPr>
          <w:rFonts w:ascii="Arial" w:eastAsia="Calibri" w:hAnsi="Arial" w:cs="Arial"/>
          <w:sz w:val="22"/>
          <w:szCs w:val="22"/>
        </w:rPr>
        <w:t>. National Capital Region (NCR) or the cities/municipalities within Metro</w:t>
      </w:r>
    </w:p>
    <w:p>
      <w:pPr>
        <w:ind w:left="0"/>
        <w:jc w:val="left"/>
        <w:rPr>
          <w:rFonts w:ascii="Arial" w:eastAsia="Calibri" w:hAnsi="Arial" w:cs="Arial"/>
          <w:sz w:val="22"/>
          <w:szCs w:val="22"/>
        </w:rPr>
      </w:pPr>
      <w:r>
        <w:rPr>
          <w:rFonts w:ascii="Arial" w:eastAsia="Calibri" w:hAnsi="Arial" w:cs="Arial"/>
          <w:sz w:val="22"/>
          <w:szCs w:val="22"/>
        </w:rPr>
        <w:t>Manila.</w:t>
      </w:r>
    </w:p>
    <w:p>
      <w:pPr>
        <w:ind w:left="0"/>
        <w:jc w:val="left"/>
        <w:rPr>
          <w:rFonts w:ascii="Arial" w:eastAsia="Calibri" w:hAnsi="Arial" w:cs="Arial"/>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As of December 31, 2021, there were 81 operational STL AAC nationwide:</w:t>
      </w:r>
    </w:p>
    <w:p>
      <w:pPr>
        <w:suppressAutoHyphens/>
        <w:ind w:left="0"/>
        <w:rPr>
          <w:rFonts w:ascii="Arial" w:hAnsi="Arial" w:cs="Arial"/>
          <w:bCs/>
          <w:sz w:val="22"/>
          <w:szCs w:val="22"/>
          <w:lang w:eastAsia="ar-SA"/>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3599"/>
      </w:tblGrid>
      <w:tr>
        <w:trPr>
          <w:trHeight w:val="265"/>
        </w:trPr>
        <w:tc>
          <w:tcPr>
            <w:tcW w:w="5041" w:type="dxa"/>
            <w:tcBorders>
              <w:top w:val="single" w:sz="4" w:space="0" w:color="auto"/>
            </w:tcBorders>
          </w:tcPr>
          <w:p>
            <w:pPr>
              <w:pStyle w:val="ListParagraph"/>
              <w:suppressAutoHyphens/>
              <w:ind w:left="0" w:hanging="110"/>
              <w:rPr>
                <w:rFonts w:ascii="Arial" w:hAnsi="Arial" w:cs="Arial"/>
                <w:bCs/>
                <w:sz w:val="20"/>
                <w:szCs w:val="20"/>
                <w:lang w:eastAsia="ar-SA"/>
              </w:rPr>
            </w:pPr>
            <w:r>
              <w:rPr>
                <w:rFonts w:ascii="Arial" w:hAnsi="Arial" w:cs="Arial"/>
                <w:bCs/>
                <w:sz w:val="20"/>
                <w:szCs w:val="20"/>
                <w:lang w:eastAsia="ar-SA"/>
              </w:rPr>
              <w:t>NCR</w:t>
            </w:r>
          </w:p>
        </w:tc>
        <w:tc>
          <w:tcPr>
            <w:tcW w:w="3599" w:type="dxa"/>
            <w:tcBorders>
              <w:top w:val="single" w:sz="4" w:space="0" w:color="auto"/>
            </w:tcBorders>
          </w:tcPr>
          <w:p>
            <w:pPr>
              <w:pStyle w:val="ListParagraph"/>
              <w:suppressAutoHyphens/>
              <w:ind w:left="0" w:right="-108" w:hanging="110"/>
              <w:jc w:val="right"/>
              <w:rPr>
                <w:rFonts w:ascii="Arial" w:hAnsi="Arial" w:cs="Arial"/>
                <w:bCs/>
                <w:sz w:val="20"/>
                <w:szCs w:val="20"/>
                <w:lang w:eastAsia="ar-SA"/>
              </w:rPr>
            </w:pPr>
            <w:r>
              <w:rPr>
                <w:rFonts w:ascii="Arial" w:hAnsi="Arial" w:cs="Arial"/>
                <w:bCs/>
                <w:sz w:val="20"/>
                <w:szCs w:val="20"/>
                <w:lang w:eastAsia="ar-SA"/>
              </w:rPr>
              <w:t xml:space="preserve">  7</w:t>
            </w:r>
          </w:p>
        </w:tc>
      </w:tr>
      <w:tr>
        <w:trPr>
          <w:trHeight w:val="265"/>
        </w:trPr>
        <w:tc>
          <w:tcPr>
            <w:tcW w:w="5041" w:type="dxa"/>
          </w:tcPr>
          <w:p>
            <w:pPr>
              <w:pStyle w:val="ListParagraph"/>
              <w:suppressAutoHyphens/>
              <w:ind w:left="-126"/>
              <w:rPr>
                <w:rFonts w:ascii="Arial" w:hAnsi="Arial" w:cs="Arial"/>
                <w:bCs/>
                <w:sz w:val="20"/>
                <w:szCs w:val="20"/>
                <w:lang w:eastAsia="ar-SA"/>
              </w:rPr>
            </w:pPr>
            <w:r>
              <w:rPr>
                <w:rFonts w:ascii="Arial" w:hAnsi="Arial" w:cs="Arial"/>
                <w:bCs/>
                <w:sz w:val="20"/>
                <w:szCs w:val="20"/>
                <w:lang w:eastAsia="ar-SA"/>
              </w:rPr>
              <w:t>NCL</w:t>
            </w:r>
          </w:p>
        </w:tc>
        <w:tc>
          <w:tcPr>
            <w:tcW w:w="3599" w:type="dxa"/>
          </w:tcPr>
          <w:p>
            <w:pPr>
              <w:pStyle w:val="ListParagraph"/>
              <w:suppressAutoHyphens/>
              <w:ind w:left="0" w:right="-108" w:hanging="110"/>
              <w:jc w:val="right"/>
              <w:rPr>
                <w:rFonts w:ascii="Arial" w:hAnsi="Arial" w:cs="Arial"/>
                <w:bCs/>
                <w:sz w:val="20"/>
                <w:szCs w:val="20"/>
                <w:lang w:eastAsia="ar-SA"/>
              </w:rPr>
            </w:pPr>
            <w:r>
              <w:rPr>
                <w:rFonts w:ascii="Arial" w:hAnsi="Arial" w:cs="Arial"/>
                <w:bCs/>
                <w:sz w:val="20"/>
                <w:szCs w:val="20"/>
                <w:lang w:eastAsia="ar-SA"/>
              </w:rPr>
              <w:t>20</w:t>
            </w:r>
          </w:p>
        </w:tc>
      </w:tr>
      <w:tr>
        <w:trPr>
          <w:trHeight w:val="265"/>
        </w:trPr>
        <w:tc>
          <w:tcPr>
            <w:tcW w:w="5041" w:type="dxa"/>
          </w:tcPr>
          <w:p>
            <w:pPr>
              <w:pStyle w:val="ListParagraph"/>
              <w:suppressAutoHyphens/>
              <w:ind w:left="0" w:hanging="110"/>
              <w:rPr>
                <w:rFonts w:ascii="Arial" w:hAnsi="Arial" w:cs="Arial"/>
                <w:bCs/>
                <w:sz w:val="20"/>
                <w:szCs w:val="20"/>
                <w:lang w:eastAsia="ar-SA"/>
              </w:rPr>
            </w:pPr>
            <w:r>
              <w:rPr>
                <w:rFonts w:ascii="Arial" w:hAnsi="Arial" w:cs="Arial"/>
                <w:bCs/>
                <w:sz w:val="20"/>
                <w:szCs w:val="20"/>
                <w:lang w:eastAsia="ar-SA"/>
              </w:rPr>
              <w:t>STBR</w:t>
            </w:r>
          </w:p>
        </w:tc>
        <w:tc>
          <w:tcPr>
            <w:tcW w:w="3599" w:type="dxa"/>
          </w:tcPr>
          <w:p>
            <w:pPr>
              <w:pStyle w:val="ListParagraph"/>
              <w:suppressAutoHyphens/>
              <w:ind w:left="0" w:right="-108" w:hanging="110"/>
              <w:jc w:val="right"/>
              <w:rPr>
                <w:rFonts w:ascii="Arial" w:hAnsi="Arial" w:cs="Arial"/>
                <w:bCs/>
                <w:sz w:val="20"/>
                <w:szCs w:val="20"/>
                <w:lang w:eastAsia="ar-SA"/>
              </w:rPr>
            </w:pPr>
            <w:r>
              <w:rPr>
                <w:rFonts w:ascii="Arial" w:hAnsi="Arial" w:cs="Arial"/>
                <w:bCs/>
                <w:sz w:val="20"/>
                <w:szCs w:val="20"/>
                <w:lang w:eastAsia="ar-SA"/>
              </w:rPr>
              <w:t>11</w:t>
            </w:r>
          </w:p>
        </w:tc>
      </w:tr>
      <w:tr>
        <w:trPr>
          <w:trHeight w:val="265"/>
        </w:trPr>
        <w:tc>
          <w:tcPr>
            <w:tcW w:w="5041" w:type="dxa"/>
          </w:tcPr>
          <w:p>
            <w:pPr>
              <w:pStyle w:val="ListParagraph"/>
              <w:suppressAutoHyphens/>
              <w:ind w:left="0" w:hanging="110"/>
              <w:rPr>
                <w:rFonts w:ascii="Arial" w:hAnsi="Arial" w:cs="Arial"/>
                <w:bCs/>
                <w:sz w:val="20"/>
                <w:szCs w:val="20"/>
                <w:lang w:eastAsia="ar-SA"/>
              </w:rPr>
            </w:pPr>
            <w:proofErr w:type="spellStart"/>
            <w:r>
              <w:rPr>
                <w:rFonts w:ascii="Arial" w:hAnsi="Arial" w:cs="Arial"/>
                <w:bCs/>
                <w:sz w:val="20"/>
                <w:szCs w:val="20"/>
                <w:lang w:eastAsia="ar-SA"/>
              </w:rPr>
              <w:t>Visayas</w:t>
            </w:r>
            <w:proofErr w:type="spellEnd"/>
          </w:p>
        </w:tc>
        <w:tc>
          <w:tcPr>
            <w:tcW w:w="3599" w:type="dxa"/>
          </w:tcPr>
          <w:p>
            <w:pPr>
              <w:pStyle w:val="ListParagraph"/>
              <w:suppressAutoHyphens/>
              <w:ind w:left="0" w:right="-108" w:hanging="110"/>
              <w:jc w:val="right"/>
              <w:rPr>
                <w:rFonts w:ascii="Arial" w:hAnsi="Arial" w:cs="Arial"/>
                <w:bCs/>
                <w:sz w:val="20"/>
                <w:szCs w:val="20"/>
                <w:lang w:eastAsia="ar-SA"/>
              </w:rPr>
            </w:pPr>
            <w:r>
              <w:rPr>
                <w:rFonts w:ascii="Arial" w:hAnsi="Arial" w:cs="Arial"/>
                <w:bCs/>
                <w:sz w:val="20"/>
                <w:szCs w:val="20"/>
                <w:lang w:eastAsia="ar-SA"/>
              </w:rPr>
              <w:t>21</w:t>
            </w:r>
          </w:p>
        </w:tc>
      </w:tr>
      <w:tr>
        <w:trPr>
          <w:trHeight w:val="265"/>
        </w:trPr>
        <w:tc>
          <w:tcPr>
            <w:tcW w:w="5041" w:type="dxa"/>
            <w:tcBorders>
              <w:bottom w:val="single" w:sz="4" w:space="0" w:color="auto"/>
            </w:tcBorders>
          </w:tcPr>
          <w:p>
            <w:pPr>
              <w:pStyle w:val="ListParagraph"/>
              <w:suppressAutoHyphens/>
              <w:ind w:left="0" w:hanging="110"/>
              <w:rPr>
                <w:rFonts w:ascii="Arial" w:hAnsi="Arial" w:cs="Arial"/>
                <w:bCs/>
                <w:sz w:val="20"/>
                <w:szCs w:val="20"/>
                <w:lang w:eastAsia="ar-SA"/>
              </w:rPr>
            </w:pPr>
            <w:r>
              <w:rPr>
                <w:rFonts w:ascii="Arial" w:hAnsi="Arial" w:cs="Arial"/>
                <w:bCs/>
                <w:sz w:val="20"/>
                <w:szCs w:val="20"/>
                <w:lang w:eastAsia="ar-SA"/>
              </w:rPr>
              <w:t>Mindanao</w:t>
            </w:r>
          </w:p>
        </w:tc>
        <w:tc>
          <w:tcPr>
            <w:tcW w:w="3599" w:type="dxa"/>
            <w:tcBorders>
              <w:bottom w:val="single" w:sz="4" w:space="0" w:color="auto"/>
            </w:tcBorders>
          </w:tcPr>
          <w:p>
            <w:pPr>
              <w:pStyle w:val="ListParagraph"/>
              <w:suppressAutoHyphens/>
              <w:ind w:left="0" w:right="-108" w:hanging="110"/>
              <w:jc w:val="right"/>
              <w:rPr>
                <w:rFonts w:ascii="Arial" w:hAnsi="Arial" w:cs="Arial"/>
                <w:bCs/>
                <w:sz w:val="20"/>
                <w:szCs w:val="20"/>
                <w:lang w:eastAsia="ar-SA"/>
              </w:rPr>
            </w:pPr>
            <w:r>
              <w:rPr>
                <w:rFonts w:ascii="Arial" w:hAnsi="Arial" w:cs="Arial"/>
                <w:bCs/>
                <w:sz w:val="20"/>
                <w:szCs w:val="20"/>
                <w:lang w:eastAsia="ar-SA"/>
              </w:rPr>
              <w:t>22</w:t>
            </w:r>
          </w:p>
        </w:tc>
      </w:tr>
      <w:tr>
        <w:trPr>
          <w:trHeight w:val="246"/>
        </w:trPr>
        <w:tc>
          <w:tcPr>
            <w:tcW w:w="5041" w:type="dxa"/>
            <w:tcBorders>
              <w:top w:val="single" w:sz="4" w:space="0" w:color="auto"/>
              <w:bottom w:val="double" w:sz="4" w:space="0" w:color="auto"/>
            </w:tcBorders>
          </w:tcPr>
          <w:p>
            <w:pPr>
              <w:pStyle w:val="ListParagraph"/>
              <w:suppressAutoHyphens/>
              <w:ind w:left="0" w:hanging="110"/>
              <w:rPr>
                <w:rFonts w:ascii="Arial" w:hAnsi="Arial" w:cs="Arial"/>
                <w:b/>
                <w:sz w:val="20"/>
                <w:szCs w:val="20"/>
                <w:lang w:eastAsia="ar-SA"/>
              </w:rPr>
            </w:pPr>
            <w:r>
              <w:rPr>
                <w:rFonts w:ascii="Arial" w:hAnsi="Arial" w:cs="Arial"/>
                <w:b/>
                <w:sz w:val="20"/>
                <w:szCs w:val="20"/>
                <w:lang w:eastAsia="ar-SA"/>
              </w:rPr>
              <w:t>Total</w:t>
            </w:r>
          </w:p>
        </w:tc>
        <w:tc>
          <w:tcPr>
            <w:tcW w:w="3599" w:type="dxa"/>
            <w:tcBorders>
              <w:top w:val="single" w:sz="4" w:space="0" w:color="auto"/>
              <w:bottom w:val="double" w:sz="4" w:space="0" w:color="auto"/>
            </w:tcBorders>
          </w:tcPr>
          <w:p>
            <w:pPr>
              <w:pStyle w:val="ListParagraph"/>
              <w:suppressAutoHyphens/>
              <w:ind w:left="0" w:right="-108" w:hanging="110"/>
              <w:jc w:val="right"/>
              <w:rPr>
                <w:rFonts w:ascii="Arial" w:hAnsi="Arial" w:cs="Arial"/>
                <w:b/>
                <w:sz w:val="20"/>
                <w:szCs w:val="20"/>
                <w:lang w:eastAsia="ar-SA"/>
              </w:rPr>
            </w:pPr>
            <w:r>
              <w:rPr>
                <w:rFonts w:ascii="Arial" w:hAnsi="Arial" w:cs="Arial"/>
                <w:b/>
                <w:sz w:val="20"/>
                <w:szCs w:val="20"/>
                <w:lang w:eastAsia="ar-SA"/>
              </w:rPr>
              <w:t>81</w:t>
            </w:r>
          </w:p>
        </w:tc>
      </w:tr>
    </w:tbl>
    <w:p>
      <w:pPr>
        <w:ind w:left="0"/>
        <w:rPr>
          <w:rFonts w:ascii="Arial" w:hAnsi="Arial" w:cs="Arial"/>
          <w:iCs/>
          <w:sz w:val="22"/>
          <w:szCs w:val="22"/>
        </w:rPr>
      </w:pPr>
    </w:p>
    <w:p>
      <w:pPr>
        <w:ind w:left="0"/>
        <w:rPr>
          <w:rFonts w:ascii="Arial" w:hAnsi="Arial" w:cs="Arial"/>
          <w:sz w:val="22"/>
          <w:szCs w:val="22"/>
        </w:rPr>
      </w:pPr>
      <w:r>
        <w:rPr>
          <w:rFonts w:ascii="Arial" w:hAnsi="Arial" w:cs="Arial"/>
          <w:sz w:val="22"/>
          <w:szCs w:val="22"/>
        </w:rPr>
        <w:t>The STL Games are as follows:</w:t>
      </w:r>
    </w:p>
    <w:p>
      <w:pPr>
        <w:ind w:left="0"/>
        <w:rPr>
          <w:rFonts w:ascii="Arial" w:hAnsi="Arial" w:cs="Arial"/>
          <w:sz w:val="22"/>
          <w:szCs w:val="22"/>
        </w:rPr>
      </w:pPr>
    </w:p>
    <w:tbl>
      <w:tblPr>
        <w:tblStyle w:val="TableGrid"/>
        <w:tblW w:w="8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990"/>
        <w:gridCol w:w="4500"/>
        <w:gridCol w:w="2160"/>
      </w:tblGrid>
      <w:tr>
        <w:trPr>
          <w:trHeight w:val="80"/>
        </w:trPr>
        <w:tc>
          <w:tcPr>
            <w:tcW w:w="900" w:type="dxa"/>
            <w:tcBorders>
              <w:top w:val="single" w:sz="4" w:space="0" w:color="auto"/>
              <w:bottom w:val="single" w:sz="4" w:space="0" w:color="auto"/>
            </w:tcBorders>
          </w:tcPr>
          <w:p>
            <w:pPr>
              <w:pStyle w:val="NormalWeb"/>
              <w:spacing w:before="0" w:beforeAutospacing="0" w:after="0" w:afterAutospacing="0"/>
              <w:ind w:left="-108"/>
              <w:jc w:val="left"/>
              <w:rPr>
                <w:rFonts w:ascii="Arial" w:hAnsi="Arial" w:cs="Arial"/>
                <w:b/>
                <w:bCs/>
                <w:sz w:val="20"/>
                <w:szCs w:val="20"/>
                <w:lang w:eastAsia="ar-SA"/>
              </w:rPr>
            </w:pPr>
            <w:r>
              <w:rPr>
                <w:rFonts w:ascii="Arial" w:hAnsi="Arial" w:cs="Arial"/>
                <w:b/>
                <w:bCs/>
                <w:sz w:val="20"/>
                <w:szCs w:val="20"/>
                <w:lang w:eastAsia="ar-SA"/>
              </w:rPr>
              <w:t>Name</w:t>
            </w:r>
          </w:p>
        </w:tc>
        <w:tc>
          <w:tcPr>
            <w:tcW w:w="990" w:type="dxa"/>
            <w:tcBorders>
              <w:top w:val="single" w:sz="4" w:space="0" w:color="auto"/>
              <w:bottom w:val="single" w:sz="4" w:space="0" w:color="auto"/>
            </w:tcBorders>
          </w:tcPr>
          <w:p>
            <w:pPr>
              <w:pStyle w:val="NormalWeb"/>
              <w:spacing w:before="0" w:beforeAutospacing="0" w:after="0" w:afterAutospacing="0"/>
              <w:ind w:left="0"/>
              <w:jc w:val="center"/>
              <w:rPr>
                <w:rFonts w:ascii="Arial" w:hAnsi="Arial" w:cs="Arial"/>
                <w:b/>
                <w:bCs/>
                <w:sz w:val="20"/>
                <w:szCs w:val="20"/>
                <w:lang w:eastAsia="ar-SA"/>
              </w:rPr>
            </w:pPr>
            <w:r>
              <w:rPr>
                <w:rFonts w:ascii="Arial" w:hAnsi="Arial" w:cs="Arial"/>
                <w:b/>
                <w:bCs/>
                <w:sz w:val="20"/>
                <w:szCs w:val="20"/>
                <w:lang w:eastAsia="ar-SA"/>
              </w:rPr>
              <w:t>Number Range</w:t>
            </w:r>
          </w:p>
        </w:tc>
        <w:tc>
          <w:tcPr>
            <w:tcW w:w="4500" w:type="dxa"/>
            <w:tcBorders>
              <w:top w:val="single" w:sz="4" w:space="0" w:color="auto"/>
              <w:bottom w:val="single" w:sz="4" w:space="0" w:color="auto"/>
            </w:tcBorders>
          </w:tcPr>
          <w:p>
            <w:pPr>
              <w:pStyle w:val="NormalWeb"/>
              <w:spacing w:before="0" w:beforeAutospacing="0" w:after="0" w:afterAutospacing="0"/>
              <w:ind w:left="0"/>
              <w:jc w:val="center"/>
              <w:rPr>
                <w:rFonts w:ascii="Arial" w:hAnsi="Arial" w:cs="Arial"/>
                <w:b/>
                <w:bCs/>
                <w:sz w:val="20"/>
                <w:szCs w:val="20"/>
                <w:lang w:eastAsia="ar-SA"/>
              </w:rPr>
            </w:pPr>
            <w:r>
              <w:rPr>
                <w:rFonts w:ascii="Arial" w:hAnsi="Arial" w:cs="Arial"/>
                <w:b/>
                <w:bCs/>
                <w:sz w:val="20"/>
                <w:szCs w:val="20"/>
                <w:lang w:eastAsia="ar-SA"/>
              </w:rPr>
              <w:t>Description</w:t>
            </w:r>
          </w:p>
        </w:tc>
        <w:tc>
          <w:tcPr>
            <w:tcW w:w="2160" w:type="dxa"/>
            <w:tcBorders>
              <w:top w:val="single" w:sz="4" w:space="0" w:color="auto"/>
              <w:bottom w:val="single" w:sz="4" w:space="0" w:color="auto"/>
            </w:tcBorders>
          </w:tcPr>
          <w:p>
            <w:pPr>
              <w:pStyle w:val="NormalWeb"/>
              <w:spacing w:before="0" w:beforeAutospacing="0" w:after="0" w:afterAutospacing="0"/>
              <w:ind w:left="0" w:right="-95"/>
              <w:jc w:val="right"/>
              <w:rPr>
                <w:rFonts w:ascii="Arial" w:hAnsi="Arial" w:cs="Arial"/>
                <w:b/>
                <w:bCs/>
                <w:sz w:val="20"/>
                <w:szCs w:val="20"/>
                <w:lang w:eastAsia="ar-SA"/>
              </w:rPr>
            </w:pPr>
            <w:proofErr w:type="spellStart"/>
            <w:r>
              <w:rPr>
                <w:rFonts w:ascii="Arial" w:hAnsi="Arial" w:cs="Arial"/>
                <w:b/>
                <w:bCs/>
                <w:sz w:val="20"/>
                <w:szCs w:val="20"/>
                <w:lang w:eastAsia="ar-SA"/>
              </w:rPr>
              <w:t>Bet:Pay-Out</w:t>
            </w:r>
            <w:proofErr w:type="spellEnd"/>
          </w:p>
        </w:tc>
      </w:tr>
      <w:tr>
        <w:trPr>
          <w:trHeight w:val="476"/>
        </w:trPr>
        <w:tc>
          <w:tcPr>
            <w:tcW w:w="900" w:type="dxa"/>
            <w:tcBorders>
              <w:top w:val="single" w:sz="4" w:space="0" w:color="auto"/>
            </w:tcBorders>
          </w:tcPr>
          <w:p>
            <w:pPr>
              <w:pStyle w:val="NormalWeb"/>
              <w:spacing w:before="0" w:beforeAutospacing="0" w:after="0" w:afterAutospacing="0"/>
              <w:ind w:left="-108"/>
              <w:jc w:val="left"/>
              <w:rPr>
                <w:rFonts w:ascii="Arial" w:hAnsi="Arial" w:cs="Arial"/>
                <w:bCs/>
                <w:sz w:val="20"/>
                <w:szCs w:val="20"/>
                <w:lang w:eastAsia="ar-SA"/>
              </w:rPr>
            </w:pPr>
            <w:r>
              <w:rPr>
                <w:rFonts w:ascii="Arial" w:hAnsi="Arial" w:cs="Arial"/>
                <w:bCs/>
                <w:sz w:val="20"/>
                <w:szCs w:val="20"/>
                <w:lang w:eastAsia="ar-SA"/>
              </w:rPr>
              <w:t>Swer2</w:t>
            </w:r>
          </w:p>
        </w:tc>
        <w:tc>
          <w:tcPr>
            <w:tcW w:w="990" w:type="dxa"/>
            <w:tcBorders>
              <w:top w:val="single" w:sz="4" w:space="0" w:color="auto"/>
            </w:tcBorders>
          </w:tcPr>
          <w:p>
            <w:pPr>
              <w:pStyle w:val="NormalWeb"/>
              <w:spacing w:before="0" w:beforeAutospacing="0" w:after="0" w:afterAutospacing="0"/>
              <w:ind w:left="0"/>
              <w:jc w:val="center"/>
              <w:rPr>
                <w:rFonts w:ascii="Arial" w:hAnsi="Arial" w:cs="Arial"/>
                <w:bCs/>
                <w:sz w:val="20"/>
                <w:szCs w:val="20"/>
                <w:lang w:eastAsia="ar-SA"/>
              </w:rPr>
            </w:pPr>
            <w:r>
              <w:rPr>
                <w:rFonts w:ascii="Arial" w:hAnsi="Arial" w:cs="Arial"/>
                <w:bCs/>
                <w:sz w:val="20"/>
                <w:szCs w:val="20"/>
                <w:lang w:eastAsia="ar-SA"/>
              </w:rPr>
              <w:t>1 – 31</w:t>
            </w:r>
          </w:p>
        </w:tc>
        <w:tc>
          <w:tcPr>
            <w:tcW w:w="4500" w:type="dxa"/>
            <w:tcBorders>
              <w:top w:val="single" w:sz="4" w:space="0" w:color="auto"/>
            </w:tcBorders>
          </w:tcPr>
          <w:p>
            <w:pPr>
              <w:pStyle w:val="NormalWeb"/>
              <w:spacing w:before="0" w:beforeAutospacing="0" w:after="0" w:afterAutospacing="0"/>
              <w:ind w:left="0"/>
              <w:rPr>
                <w:rFonts w:ascii="Arial" w:hAnsi="Arial" w:cs="Arial"/>
                <w:bCs/>
                <w:sz w:val="20"/>
                <w:szCs w:val="20"/>
                <w:lang w:eastAsia="ar-SA"/>
              </w:rPr>
            </w:pPr>
            <w:r>
              <w:rPr>
                <w:rFonts w:ascii="Arial" w:hAnsi="Arial" w:cs="Arial"/>
                <w:bCs/>
                <w:sz w:val="20"/>
                <w:szCs w:val="20"/>
                <w:lang w:eastAsia="ar-SA"/>
              </w:rPr>
              <w:t>A combination of two (2) numbers is drawn, one from each set within the number range.</w:t>
            </w:r>
          </w:p>
        </w:tc>
        <w:tc>
          <w:tcPr>
            <w:tcW w:w="2160" w:type="dxa"/>
            <w:tcBorders>
              <w:top w:val="single" w:sz="4" w:space="0" w:color="auto"/>
            </w:tcBorders>
          </w:tcPr>
          <w:p>
            <w:pPr>
              <w:pStyle w:val="NormalWeb"/>
              <w:spacing w:before="0" w:beforeAutospacing="0" w:after="0" w:afterAutospacing="0"/>
              <w:ind w:left="0" w:right="-95"/>
              <w:jc w:val="right"/>
              <w:rPr>
                <w:rFonts w:ascii="Arial" w:hAnsi="Arial" w:cs="Arial"/>
                <w:bCs/>
                <w:sz w:val="20"/>
                <w:szCs w:val="20"/>
                <w:lang w:eastAsia="ar-SA"/>
              </w:rPr>
            </w:pPr>
            <w:r>
              <w:rPr>
                <w:rFonts w:ascii="Arial" w:hAnsi="Arial" w:cs="Arial"/>
                <w:bCs/>
                <w:sz w:val="20"/>
                <w:szCs w:val="20"/>
                <w:lang w:eastAsia="ar-SA"/>
              </w:rPr>
              <w:t>P1:P400</w:t>
            </w:r>
          </w:p>
        </w:tc>
      </w:tr>
      <w:tr>
        <w:trPr>
          <w:trHeight w:val="504"/>
        </w:trPr>
        <w:tc>
          <w:tcPr>
            <w:tcW w:w="900" w:type="dxa"/>
          </w:tcPr>
          <w:p>
            <w:pPr>
              <w:pStyle w:val="NormalWeb"/>
              <w:spacing w:before="0" w:beforeAutospacing="0" w:after="0" w:afterAutospacing="0"/>
              <w:ind w:left="-108"/>
              <w:jc w:val="left"/>
              <w:rPr>
                <w:rFonts w:ascii="Arial" w:hAnsi="Arial" w:cs="Arial"/>
                <w:bCs/>
                <w:sz w:val="20"/>
                <w:szCs w:val="20"/>
                <w:lang w:eastAsia="ar-SA"/>
              </w:rPr>
            </w:pPr>
            <w:r>
              <w:rPr>
                <w:rFonts w:ascii="Arial" w:hAnsi="Arial" w:cs="Arial"/>
                <w:bCs/>
                <w:sz w:val="20"/>
                <w:szCs w:val="20"/>
                <w:lang w:eastAsia="ar-SA"/>
              </w:rPr>
              <w:t>Swer3</w:t>
            </w:r>
          </w:p>
        </w:tc>
        <w:tc>
          <w:tcPr>
            <w:tcW w:w="990" w:type="dxa"/>
          </w:tcPr>
          <w:p>
            <w:pPr>
              <w:pStyle w:val="NormalWeb"/>
              <w:spacing w:before="0" w:beforeAutospacing="0" w:after="0" w:afterAutospacing="0"/>
              <w:ind w:left="0"/>
              <w:jc w:val="center"/>
              <w:rPr>
                <w:rFonts w:ascii="Arial" w:hAnsi="Arial" w:cs="Arial"/>
                <w:bCs/>
                <w:sz w:val="20"/>
                <w:szCs w:val="20"/>
                <w:lang w:eastAsia="ar-SA"/>
              </w:rPr>
            </w:pPr>
            <w:r>
              <w:rPr>
                <w:rFonts w:ascii="Arial" w:hAnsi="Arial" w:cs="Arial"/>
                <w:bCs/>
                <w:sz w:val="20"/>
                <w:szCs w:val="20"/>
                <w:lang w:eastAsia="ar-SA"/>
              </w:rPr>
              <w:t>0 – 9</w:t>
            </w:r>
          </w:p>
        </w:tc>
        <w:tc>
          <w:tcPr>
            <w:tcW w:w="4500" w:type="dxa"/>
          </w:tcPr>
          <w:p>
            <w:pPr>
              <w:pStyle w:val="NormalWeb"/>
              <w:spacing w:before="0" w:beforeAutospacing="0" w:after="0" w:afterAutospacing="0"/>
              <w:ind w:left="0"/>
              <w:rPr>
                <w:rFonts w:ascii="Arial" w:hAnsi="Arial" w:cs="Arial"/>
                <w:bCs/>
                <w:sz w:val="20"/>
                <w:szCs w:val="20"/>
                <w:lang w:eastAsia="ar-SA"/>
              </w:rPr>
            </w:pPr>
            <w:r>
              <w:rPr>
                <w:rFonts w:ascii="Arial" w:hAnsi="Arial" w:cs="Arial"/>
                <w:bCs/>
                <w:sz w:val="20"/>
                <w:szCs w:val="20"/>
                <w:lang w:eastAsia="ar-SA"/>
              </w:rPr>
              <w:t>A combination of three (3) numbers is drawn, one from each set within the number range.</w:t>
            </w:r>
          </w:p>
        </w:tc>
        <w:tc>
          <w:tcPr>
            <w:tcW w:w="2160" w:type="dxa"/>
          </w:tcPr>
          <w:p>
            <w:pPr>
              <w:pStyle w:val="NormalWeb"/>
              <w:spacing w:before="0" w:beforeAutospacing="0" w:after="0" w:afterAutospacing="0"/>
              <w:ind w:left="0" w:right="-95"/>
              <w:jc w:val="right"/>
              <w:rPr>
                <w:rFonts w:ascii="Arial" w:hAnsi="Arial" w:cs="Arial"/>
                <w:bCs/>
                <w:sz w:val="20"/>
                <w:szCs w:val="20"/>
                <w:lang w:eastAsia="ar-SA"/>
              </w:rPr>
            </w:pPr>
            <w:r>
              <w:rPr>
                <w:rFonts w:ascii="Arial" w:hAnsi="Arial" w:cs="Arial"/>
                <w:bCs/>
                <w:sz w:val="20"/>
                <w:szCs w:val="20"/>
                <w:lang w:eastAsia="ar-SA"/>
              </w:rPr>
              <w:t>P1:P450</w:t>
            </w:r>
          </w:p>
        </w:tc>
      </w:tr>
      <w:tr>
        <w:trPr>
          <w:trHeight w:val="450"/>
        </w:trPr>
        <w:tc>
          <w:tcPr>
            <w:tcW w:w="900" w:type="dxa"/>
            <w:tcBorders>
              <w:bottom w:val="single" w:sz="4" w:space="0" w:color="auto"/>
            </w:tcBorders>
          </w:tcPr>
          <w:p>
            <w:pPr>
              <w:pStyle w:val="NormalWeb"/>
              <w:spacing w:before="0" w:beforeAutospacing="0" w:after="0" w:afterAutospacing="0"/>
              <w:ind w:left="-108"/>
              <w:jc w:val="left"/>
              <w:rPr>
                <w:rFonts w:ascii="Arial" w:hAnsi="Arial" w:cs="Arial"/>
                <w:bCs/>
                <w:sz w:val="20"/>
                <w:szCs w:val="20"/>
                <w:lang w:eastAsia="ar-SA"/>
              </w:rPr>
            </w:pPr>
            <w:r>
              <w:rPr>
                <w:rFonts w:ascii="Arial" w:hAnsi="Arial" w:cs="Arial"/>
                <w:bCs/>
                <w:sz w:val="20"/>
                <w:szCs w:val="20"/>
                <w:lang w:eastAsia="ar-SA"/>
              </w:rPr>
              <w:t>Pares</w:t>
            </w:r>
          </w:p>
        </w:tc>
        <w:tc>
          <w:tcPr>
            <w:tcW w:w="990" w:type="dxa"/>
            <w:tcBorders>
              <w:bottom w:val="single" w:sz="4" w:space="0" w:color="auto"/>
            </w:tcBorders>
          </w:tcPr>
          <w:p>
            <w:pPr>
              <w:pStyle w:val="NormalWeb"/>
              <w:spacing w:before="0" w:beforeAutospacing="0" w:after="0" w:afterAutospacing="0"/>
              <w:ind w:left="0"/>
              <w:jc w:val="center"/>
              <w:rPr>
                <w:rFonts w:ascii="Arial" w:hAnsi="Arial" w:cs="Arial"/>
                <w:bCs/>
                <w:sz w:val="20"/>
                <w:szCs w:val="20"/>
                <w:lang w:eastAsia="ar-SA"/>
              </w:rPr>
            </w:pPr>
            <w:r>
              <w:rPr>
                <w:rFonts w:ascii="Arial" w:hAnsi="Arial" w:cs="Arial"/>
                <w:bCs/>
                <w:sz w:val="20"/>
                <w:szCs w:val="20"/>
                <w:lang w:eastAsia="ar-SA"/>
              </w:rPr>
              <w:t>1 – 38</w:t>
            </w:r>
          </w:p>
        </w:tc>
        <w:tc>
          <w:tcPr>
            <w:tcW w:w="4500" w:type="dxa"/>
            <w:tcBorders>
              <w:bottom w:val="single" w:sz="4" w:space="0" w:color="auto"/>
            </w:tcBorders>
          </w:tcPr>
          <w:p>
            <w:pPr>
              <w:pStyle w:val="NormalWeb"/>
              <w:spacing w:before="0" w:beforeAutospacing="0" w:after="0" w:afterAutospacing="0"/>
              <w:ind w:left="0"/>
              <w:rPr>
                <w:rFonts w:ascii="Arial" w:hAnsi="Arial" w:cs="Arial"/>
                <w:bCs/>
                <w:sz w:val="20"/>
                <w:szCs w:val="20"/>
                <w:lang w:eastAsia="ar-SA"/>
              </w:rPr>
            </w:pPr>
            <w:r>
              <w:rPr>
                <w:rFonts w:ascii="Arial" w:hAnsi="Arial" w:cs="Arial"/>
                <w:bCs/>
                <w:sz w:val="20"/>
                <w:szCs w:val="20"/>
                <w:lang w:eastAsia="ar-SA"/>
              </w:rPr>
              <w:t>A combination of two (2) numbers is drawn, one from each set within the number range.</w:t>
            </w:r>
          </w:p>
        </w:tc>
        <w:tc>
          <w:tcPr>
            <w:tcW w:w="2160" w:type="dxa"/>
            <w:tcBorders>
              <w:bottom w:val="single" w:sz="4" w:space="0" w:color="auto"/>
            </w:tcBorders>
          </w:tcPr>
          <w:p>
            <w:pPr>
              <w:pStyle w:val="NormalWeb"/>
              <w:spacing w:before="0" w:beforeAutospacing="0" w:after="0" w:afterAutospacing="0"/>
              <w:ind w:left="0" w:right="-95"/>
              <w:jc w:val="right"/>
              <w:rPr>
                <w:rFonts w:ascii="Arial" w:hAnsi="Arial" w:cs="Arial"/>
                <w:bCs/>
                <w:sz w:val="20"/>
                <w:szCs w:val="20"/>
                <w:lang w:eastAsia="ar-SA"/>
              </w:rPr>
            </w:pPr>
            <w:r>
              <w:rPr>
                <w:rFonts w:ascii="Arial" w:hAnsi="Arial" w:cs="Arial"/>
                <w:bCs/>
                <w:sz w:val="20"/>
                <w:szCs w:val="20"/>
                <w:lang w:eastAsia="ar-SA"/>
              </w:rPr>
              <w:t>P1:P800</w:t>
            </w:r>
          </w:p>
        </w:tc>
      </w:tr>
      <w:tr>
        <w:trPr>
          <w:trHeight w:val="602"/>
        </w:trPr>
        <w:tc>
          <w:tcPr>
            <w:tcW w:w="8550" w:type="dxa"/>
            <w:gridSpan w:val="4"/>
            <w:tcBorders>
              <w:top w:val="single" w:sz="4" w:space="0" w:color="auto"/>
              <w:bottom w:val="single" w:sz="4" w:space="0" w:color="auto"/>
            </w:tcBorders>
          </w:tcPr>
          <w:p>
            <w:pPr>
              <w:pStyle w:val="NormalWeb"/>
              <w:spacing w:before="0" w:beforeAutospacing="0" w:after="0" w:afterAutospacing="0"/>
              <w:ind w:left="-108" w:right="-95"/>
              <w:rPr>
                <w:rFonts w:ascii="Arial" w:hAnsi="Arial" w:cs="Arial"/>
                <w:bCs/>
                <w:sz w:val="18"/>
                <w:szCs w:val="18"/>
                <w:lang w:eastAsia="ar-SA"/>
              </w:rPr>
            </w:pPr>
            <w:r>
              <w:rPr>
                <w:rFonts w:ascii="Arial" w:hAnsi="Arial" w:cs="Arial"/>
                <w:bCs/>
                <w:sz w:val="18"/>
                <w:szCs w:val="18"/>
                <w:lang w:eastAsia="ar-SA"/>
              </w:rPr>
              <w:t>A player wins if his chosen combination matches that of the drawn combination in exact order. Other variations or games with designs and features which may hereafter be requested by the AAC and authorized by the PCSO Board of Directors.</w:t>
            </w:r>
          </w:p>
        </w:tc>
      </w:tr>
    </w:tbl>
    <w:p>
      <w:pPr>
        <w:ind w:left="0"/>
        <w:rPr>
          <w:rFonts w:ascii="Arial" w:hAnsi="Arial" w:cs="Arial"/>
          <w:sz w:val="22"/>
          <w:szCs w:val="22"/>
        </w:rPr>
      </w:pPr>
    </w:p>
    <w:p>
      <w:pPr>
        <w:ind w:left="0"/>
        <w:rPr>
          <w:rFonts w:ascii="Arial" w:hAnsi="Arial" w:cs="Arial"/>
          <w:b/>
          <w:sz w:val="22"/>
          <w:szCs w:val="22"/>
        </w:rPr>
      </w:pPr>
      <w:r>
        <w:rPr>
          <w:rFonts w:ascii="Arial" w:hAnsi="Arial" w:cs="Arial"/>
          <w:sz w:val="22"/>
          <w:szCs w:val="22"/>
        </w:rPr>
        <w:t xml:space="preserve">The monthly share from the STL sales is equivalent to 2.47% of the Gross Receipts for the STL Charity Fund, 14.7% for the Operating Fund and 2% Printing Cost. </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revised STL Implementing Rules and Regulations (IRR) aims to improve the STL operations and cover the nationwide expansion of STL operations.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Hereunder are the changes in Revenue Allocation based on BR No. 511 s. 2014 and its revised version under BR No. D-0020 s. 2016. Please note that the PNP Share was further revised on 24 November 2016 because of the PNP-intensified activities. Also under BR No. 0063 s. 2017 Congressional District and Provincial Government share were revised on April 24, 2017. Further amended in compliance with the RA No. 10963 or the TRAIN law and for the purpose of enhancing and strengthening cooperation in curbing the operation of illegal number games under BR No. 0282 s. 2018. In 2019, the STL Circular No. 2019-003 was issued to be implemented upon the resumption of the STL operations which was suspended under the directive of President Rodrigo </w:t>
      </w:r>
      <w:proofErr w:type="spellStart"/>
      <w:r>
        <w:rPr>
          <w:rFonts w:ascii="Arial" w:hAnsi="Arial" w:cs="Arial"/>
          <w:sz w:val="22"/>
          <w:szCs w:val="22"/>
        </w:rPr>
        <w:t>Duterte</w:t>
      </w:r>
      <w:proofErr w:type="spellEnd"/>
      <w:r>
        <w:rPr>
          <w:rFonts w:ascii="Arial" w:hAnsi="Arial" w:cs="Arial"/>
          <w:sz w:val="22"/>
          <w:szCs w:val="22"/>
        </w:rPr>
        <w:t>. In 2020, a memorandum dated February 28, 2020, the Office of the President, signified its approval on the 2020 STL-IRR, subject to observations and/or suggested revisions including the President’s directive to submit a new Revenue Allocation for the approval of the President, hence the creation of the new Revenue Allocation under BR No. 134 s. 2020.</w:t>
      </w:r>
    </w:p>
    <w:p>
      <w:pPr>
        <w:ind w:left="0"/>
        <w:rPr>
          <w:rFonts w:ascii="Arial" w:hAnsi="Arial" w:cs="Arial"/>
          <w:sz w:val="22"/>
          <w:szCs w:val="22"/>
        </w:rPr>
      </w:pPr>
    </w:p>
    <w:tbl>
      <w:tblPr>
        <w:tblW w:w="9292" w:type="dxa"/>
        <w:tblLook w:val="04A0" w:firstRow="1" w:lastRow="0" w:firstColumn="1" w:lastColumn="0" w:noHBand="0" w:noVBand="1"/>
      </w:tblPr>
      <w:tblGrid>
        <w:gridCol w:w="2880"/>
        <w:gridCol w:w="864"/>
        <w:gridCol w:w="864"/>
        <w:gridCol w:w="864"/>
        <w:gridCol w:w="864"/>
        <w:gridCol w:w="955"/>
        <w:gridCol w:w="955"/>
        <w:gridCol w:w="1046"/>
      </w:tblGrid>
      <w:tr>
        <w:trPr>
          <w:trHeight w:val="297"/>
          <w:tblHeader/>
        </w:trPr>
        <w:tc>
          <w:tcPr>
            <w:tcW w:w="2880" w:type="dxa"/>
            <w:tcBorders>
              <w:top w:val="single" w:sz="4" w:space="0" w:color="auto"/>
            </w:tcBorders>
            <w:shd w:val="clear" w:color="auto" w:fill="auto"/>
            <w:vAlign w:val="center"/>
            <w:hideMark/>
          </w:tcPr>
          <w:p>
            <w:pPr>
              <w:ind w:left="0"/>
              <w:jc w:val="center"/>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w:t>
            </w:r>
          </w:p>
        </w:tc>
        <w:tc>
          <w:tcPr>
            <w:tcW w:w="864"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c>
          <w:tcPr>
            <w:tcW w:w="864"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c>
          <w:tcPr>
            <w:tcW w:w="864"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c>
          <w:tcPr>
            <w:tcW w:w="864"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c>
          <w:tcPr>
            <w:tcW w:w="955"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c>
          <w:tcPr>
            <w:tcW w:w="955" w:type="dxa"/>
            <w:tcBorders>
              <w:top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STLC No. </w:t>
            </w:r>
          </w:p>
        </w:tc>
        <w:tc>
          <w:tcPr>
            <w:tcW w:w="1046" w:type="dxa"/>
            <w:tcBorders>
              <w:top w:val="single" w:sz="4" w:space="0" w:color="auto"/>
            </w:tcBorders>
            <w:vAlign w:val="center"/>
          </w:tcPr>
          <w:p>
            <w:pPr>
              <w:ind w:left="0" w:right="-86"/>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BR No. </w:t>
            </w:r>
          </w:p>
        </w:tc>
      </w:tr>
      <w:tr>
        <w:trPr>
          <w:trHeight w:val="297"/>
          <w:tblHeader/>
        </w:trPr>
        <w:tc>
          <w:tcPr>
            <w:tcW w:w="2880" w:type="dxa"/>
            <w:shd w:val="clear" w:color="auto" w:fill="auto"/>
            <w:vAlign w:val="center"/>
            <w:hideMark/>
          </w:tcPr>
          <w:p>
            <w:pPr>
              <w:ind w:left="-108"/>
              <w:jc w:val="lef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Particulars</w:t>
            </w:r>
          </w:p>
        </w:tc>
        <w:tc>
          <w:tcPr>
            <w:tcW w:w="864" w:type="dxa"/>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511</w:t>
            </w:r>
          </w:p>
        </w:tc>
        <w:tc>
          <w:tcPr>
            <w:tcW w:w="864" w:type="dxa"/>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D-0020</w:t>
            </w:r>
          </w:p>
        </w:tc>
        <w:tc>
          <w:tcPr>
            <w:tcW w:w="864" w:type="dxa"/>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D-0063</w:t>
            </w:r>
          </w:p>
        </w:tc>
        <w:tc>
          <w:tcPr>
            <w:tcW w:w="864" w:type="dxa"/>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D-0063</w:t>
            </w:r>
          </w:p>
        </w:tc>
        <w:tc>
          <w:tcPr>
            <w:tcW w:w="955" w:type="dxa"/>
            <w:shd w:val="clear" w:color="auto" w:fill="auto"/>
            <w:noWrap/>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282</w:t>
            </w:r>
          </w:p>
        </w:tc>
        <w:tc>
          <w:tcPr>
            <w:tcW w:w="955" w:type="dxa"/>
            <w:shd w:val="clear" w:color="auto" w:fill="auto"/>
            <w:noWrap/>
            <w:vAlign w:val="bottom"/>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003</w:t>
            </w:r>
          </w:p>
        </w:tc>
        <w:tc>
          <w:tcPr>
            <w:tcW w:w="1046" w:type="dxa"/>
            <w:vAlign w:val="center"/>
          </w:tcPr>
          <w:p>
            <w:pPr>
              <w:ind w:left="0" w:right="-86"/>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134</w:t>
            </w:r>
          </w:p>
        </w:tc>
      </w:tr>
      <w:tr>
        <w:trPr>
          <w:trHeight w:val="313"/>
          <w:tblHeader/>
        </w:trPr>
        <w:tc>
          <w:tcPr>
            <w:tcW w:w="2880" w:type="dxa"/>
            <w:tcBorders>
              <w:bottom w:val="single" w:sz="4" w:space="0" w:color="auto"/>
            </w:tcBorders>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w:t>
            </w:r>
          </w:p>
        </w:tc>
        <w:tc>
          <w:tcPr>
            <w:tcW w:w="864"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2014</w:t>
            </w:r>
          </w:p>
        </w:tc>
        <w:tc>
          <w:tcPr>
            <w:tcW w:w="864"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2016</w:t>
            </w:r>
          </w:p>
        </w:tc>
        <w:tc>
          <w:tcPr>
            <w:tcW w:w="864"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2016</w:t>
            </w:r>
          </w:p>
        </w:tc>
        <w:tc>
          <w:tcPr>
            <w:tcW w:w="864"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 xml:space="preserve">s. 2017 </w:t>
            </w:r>
          </w:p>
        </w:tc>
        <w:tc>
          <w:tcPr>
            <w:tcW w:w="955"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2018</w:t>
            </w:r>
          </w:p>
        </w:tc>
        <w:tc>
          <w:tcPr>
            <w:tcW w:w="955" w:type="dxa"/>
            <w:tcBorders>
              <w:bottom w:val="sing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2019</w:t>
            </w:r>
          </w:p>
        </w:tc>
        <w:tc>
          <w:tcPr>
            <w:tcW w:w="1046" w:type="dxa"/>
            <w:tcBorders>
              <w:bottom w:val="single" w:sz="4" w:space="0" w:color="auto"/>
            </w:tcBorders>
            <w:vAlign w:val="center"/>
          </w:tcPr>
          <w:p>
            <w:pPr>
              <w:ind w:left="0" w:right="-86"/>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s 2020</w:t>
            </w:r>
          </w:p>
        </w:tc>
      </w:tr>
      <w:tr>
        <w:trPr>
          <w:trHeight w:val="297"/>
        </w:trPr>
        <w:tc>
          <w:tcPr>
            <w:tcW w:w="2880" w:type="dxa"/>
            <w:tcBorders>
              <w:top w:val="single" w:sz="4" w:space="0" w:color="auto"/>
            </w:tcBorders>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I. Gross Sales</w:t>
            </w:r>
          </w:p>
        </w:tc>
        <w:tc>
          <w:tcPr>
            <w:tcW w:w="864" w:type="dxa"/>
            <w:tcBorders>
              <w:top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864" w:type="dxa"/>
            <w:tcBorders>
              <w:top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864" w:type="dxa"/>
            <w:tcBorders>
              <w:top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864" w:type="dxa"/>
            <w:tcBorders>
              <w:top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955" w:type="dxa"/>
            <w:tcBorders>
              <w:top w:val="single" w:sz="4" w:space="0" w:color="auto"/>
            </w:tcBorders>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100.000%</w:t>
            </w:r>
          </w:p>
        </w:tc>
        <w:tc>
          <w:tcPr>
            <w:tcW w:w="955" w:type="dxa"/>
            <w:tcBorders>
              <w:top w:val="single" w:sz="4" w:space="0" w:color="auto"/>
            </w:tcBorders>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100.000%</w:t>
            </w:r>
          </w:p>
        </w:tc>
        <w:tc>
          <w:tcPr>
            <w:tcW w:w="1046" w:type="dxa"/>
            <w:tcBorders>
              <w:top w:val="single" w:sz="4" w:space="0" w:color="auto"/>
            </w:tcBorders>
            <w:vAlign w:val="center"/>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Printing Cost-PCSO</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1.500%*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w:t>
            </w:r>
          </w:p>
        </w:tc>
        <w:tc>
          <w:tcPr>
            <w:tcW w:w="1046" w:type="dxa"/>
            <w:vAlign w:val="center"/>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Printing Cost-AAC</w:t>
            </w:r>
          </w:p>
        </w:tc>
        <w:tc>
          <w:tcPr>
            <w:tcW w:w="864" w:type="dxa"/>
            <w:shd w:val="clear" w:color="auto" w:fill="auto"/>
            <w:vAlign w:val="center"/>
            <w:hideMark/>
          </w:tcPr>
          <w:p>
            <w:pPr>
              <w:ind w:left="0"/>
              <w:rPr>
                <w:rFonts w:ascii="Arial Narrow" w:hAnsi="Arial Narrow" w:cs="Arial"/>
                <w:color w:val="000000"/>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0.500%*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1.500%*</w:t>
            </w:r>
          </w:p>
        </w:tc>
        <w:tc>
          <w:tcPr>
            <w:tcW w:w="1046" w:type="dxa"/>
            <w:vAlign w:val="center"/>
          </w:tcPr>
          <w:p>
            <w:pPr>
              <w:ind w:left="0" w:right="-86"/>
              <w:jc w:val="right"/>
              <w:rPr>
                <w:rFonts w:ascii="Arial Narrow" w:hAnsi="Arial Narrow" w:cs="Arial"/>
                <w:color w:val="000000"/>
                <w:sz w:val="20"/>
                <w:szCs w:val="20"/>
                <w:lang w:val="en-PH" w:eastAsia="en-PH"/>
              </w:rPr>
            </w:pPr>
          </w:p>
        </w:tc>
      </w:tr>
      <w:tr>
        <w:trPr>
          <w:trHeight w:val="297"/>
        </w:trPr>
        <w:tc>
          <w:tcPr>
            <w:tcW w:w="2880" w:type="dxa"/>
            <w:shd w:val="clear" w:color="auto" w:fill="auto"/>
            <w:vAlign w:val="bottom"/>
            <w:hideMark/>
          </w:tcPr>
          <w:p>
            <w:pPr>
              <w:ind w:left="-108" w:right="-122"/>
              <w:jc w:val="left"/>
              <w:rPr>
                <w:rFonts w:ascii="Arial Narrow" w:hAnsi="Arial Narrow"/>
                <w:sz w:val="20"/>
                <w:szCs w:val="20"/>
                <w:lang w:val="en-PH" w:eastAsia="en-PH"/>
              </w:rPr>
            </w:pPr>
            <w:r>
              <w:rPr>
                <w:rFonts w:ascii="Arial Narrow" w:hAnsi="Arial Narrow"/>
                <w:sz w:val="20"/>
                <w:szCs w:val="20"/>
                <w:lang w:val="en-PH" w:eastAsia="en-PH"/>
              </w:rPr>
              <w:t xml:space="preserve">         2% EWT – Printing Cost - ASA</w:t>
            </w: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0.030%</w:t>
            </w:r>
          </w:p>
        </w:tc>
        <w:tc>
          <w:tcPr>
            <w:tcW w:w="1046" w:type="dxa"/>
            <w:vAlign w:val="center"/>
          </w:tcPr>
          <w:p>
            <w:pPr>
              <w:ind w:left="0" w:right="-86"/>
              <w:jc w:val="right"/>
              <w:rPr>
                <w:rFonts w:ascii="Arial Narrow" w:hAnsi="Arial Narrow"/>
                <w:sz w:val="20"/>
                <w:szCs w:val="20"/>
                <w:lang w:val="en-PH" w:eastAsia="en-PH"/>
              </w:rPr>
            </w:pPr>
          </w:p>
        </w:tc>
      </w:tr>
      <w:tr>
        <w:trPr>
          <w:trHeight w:val="297"/>
        </w:trPr>
        <w:tc>
          <w:tcPr>
            <w:tcW w:w="2880" w:type="dxa"/>
            <w:shd w:val="clear" w:color="auto" w:fill="auto"/>
            <w:vAlign w:val="bottom"/>
            <w:hideMark/>
          </w:tcPr>
          <w:p>
            <w:pPr>
              <w:ind w:left="-108" w:right="-122"/>
              <w:jc w:val="left"/>
              <w:rPr>
                <w:rFonts w:ascii="Arial Narrow" w:hAnsi="Arial Narrow"/>
                <w:sz w:val="20"/>
                <w:szCs w:val="20"/>
                <w:lang w:val="en-PH" w:eastAsia="en-PH"/>
              </w:rPr>
            </w:pPr>
            <w:r>
              <w:rPr>
                <w:rFonts w:ascii="Arial Narrow" w:hAnsi="Arial Narrow"/>
                <w:sz w:val="20"/>
                <w:szCs w:val="20"/>
                <w:lang w:val="en-PH" w:eastAsia="en-PH"/>
              </w:rPr>
              <w:t xml:space="preserve">         5% VAT – Printing Cost - ASA</w:t>
            </w: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0.075%</w:t>
            </w:r>
          </w:p>
        </w:tc>
        <w:tc>
          <w:tcPr>
            <w:tcW w:w="1046" w:type="dxa"/>
            <w:vAlign w:val="center"/>
          </w:tcPr>
          <w:p>
            <w:pPr>
              <w:ind w:left="0" w:right="-86"/>
              <w:jc w:val="right"/>
              <w:rPr>
                <w:rFonts w:ascii="Arial Narrow" w:hAnsi="Arial Narrow"/>
                <w:sz w:val="20"/>
                <w:szCs w:val="20"/>
                <w:lang w:val="en-PH" w:eastAsia="en-PH"/>
              </w:rPr>
            </w:pPr>
          </w:p>
        </w:tc>
      </w:tr>
      <w:tr>
        <w:trPr>
          <w:trHeight w:val="297"/>
        </w:trPr>
        <w:tc>
          <w:tcPr>
            <w:tcW w:w="2880" w:type="dxa"/>
            <w:shd w:val="clear" w:color="auto" w:fill="auto"/>
            <w:vAlign w:val="bottom"/>
            <w:hideMark/>
          </w:tcPr>
          <w:p>
            <w:pPr>
              <w:ind w:left="-108" w:right="-122"/>
              <w:jc w:val="left"/>
              <w:rPr>
                <w:rFonts w:ascii="Arial Narrow" w:hAnsi="Arial Narrow"/>
                <w:sz w:val="20"/>
                <w:szCs w:val="20"/>
                <w:lang w:val="en-PH" w:eastAsia="en-PH"/>
              </w:rPr>
            </w:pPr>
            <w:r>
              <w:rPr>
                <w:rFonts w:ascii="Arial Narrow" w:hAnsi="Arial Narrow"/>
                <w:sz w:val="20"/>
                <w:szCs w:val="20"/>
                <w:lang w:val="en-PH" w:eastAsia="en-PH"/>
              </w:rPr>
              <w:t xml:space="preserve">         Net Printing Cost to AAC</w:t>
            </w: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864" w:type="dxa"/>
            <w:shd w:val="clear" w:color="auto" w:fill="auto"/>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center"/>
            <w:hideMark/>
          </w:tcPr>
          <w:p>
            <w:pPr>
              <w:ind w:left="0"/>
              <w:jc w:val="right"/>
              <w:rPr>
                <w:rFonts w:ascii="Arial Narrow" w:hAnsi="Arial Narrow" w:cs="Arial"/>
                <w:color w:val="FF0000"/>
                <w:sz w:val="20"/>
                <w:szCs w:val="20"/>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1.395%</w:t>
            </w:r>
          </w:p>
        </w:tc>
        <w:tc>
          <w:tcPr>
            <w:tcW w:w="1046" w:type="dxa"/>
            <w:vAlign w:val="center"/>
          </w:tcPr>
          <w:p>
            <w:pPr>
              <w:ind w:left="0" w:right="-86"/>
              <w:jc w:val="right"/>
              <w:rPr>
                <w:rFonts w:ascii="Arial Narrow" w:hAnsi="Arial Narrow"/>
                <w:sz w:val="20"/>
                <w:szCs w:val="20"/>
                <w:lang w:val="en-PH" w:eastAsia="en-PH"/>
              </w:rPr>
            </w:pP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Documentary Stamp Tax</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vAlign w:val="center"/>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r>
      <w:tr>
        <w:trPr>
          <w:trHeight w:val="313"/>
        </w:trPr>
        <w:tc>
          <w:tcPr>
            <w:tcW w:w="2880" w:type="dxa"/>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II. Net Sales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78.000%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98.000%</w:t>
            </w:r>
          </w:p>
        </w:tc>
        <w:tc>
          <w:tcPr>
            <w:tcW w:w="1046" w:type="dxa"/>
            <w:vAlign w:val="center"/>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98.0000%</w:t>
            </w:r>
          </w:p>
        </w:tc>
      </w:tr>
      <w:tr>
        <w:trPr>
          <w:trHeight w:val="297"/>
        </w:trPr>
        <w:tc>
          <w:tcPr>
            <w:tcW w:w="2880" w:type="dxa"/>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III. PRIZE FUND (55% of Net Sales)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42.900%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53.9000%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Agency Commission</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10.0000%</w:t>
            </w:r>
          </w:p>
        </w:tc>
      </w:tr>
      <w:tr>
        <w:trPr>
          <w:trHeight w:val="297"/>
        </w:trPr>
        <w:tc>
          <w:tcPr>
            <w:tcW w:w="2880" w:type="dxa"/>
            <w:shd w:val="clear" w:color="auto" w:fill="auto"/>
            <w:vAlign w:val="bottom"/>
            <w:hideMark/>
          </w:tcPr>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 xml:space="preserve">Expanded withholding tax from </w:t>
            </w:r>
          </w:p>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agency commission</w:t>
            </w: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1.000%</w:t>
            </w: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1.500%</w:t>
            </w:r>
          </w:p>
        </w:tc>
        <w:tc>
          <w:tcPr>
            <w:tcW w:w="1046" w:type="dxa"/>
            <w:vAlign w:val="bottom"/>
          </w:tcPr>
          <w:p>
            <w:pPr>
              <w:ind w:left="0" w:right="-86"/>
              <w:jc w:val="right"/>
              <w:rPr>
                <w:rFonts w:ascii="Arial Narrow" w:hAnsi="Arial Narrow"/>
                <w:sz w:val="20"/>
                <w:szCs w:val="20"/>
                <w:lang w:val="en-PH" w:eastAsia="en-PH"/>
              </w:rPr>
            </w:pPr>
            <w:r>
              <w:rPr>
                <w:rFonts w:ascii="Arial Narrow" w:hAnsi="Arial Narrow"/>
                <w:sz w:val="20"/>
                <w:szCs w:val="20"/>
                <w:lang w:val="en-PH" w:eastAsia="en-PH"/>
              </w:rPr>
              <w:t>1.500%</w:t>
            </w:r>
          </w:p>
        </w:tc>
      </w:tr>
      <w:tr>
        <w:trPr>
          <w:trHeight w:val="297"/>
        </w:trPr>
        <w:tc>
          <w:tcPr>
            <w:tcW w:w="2880" w:type="dxa"/>
            <w:shd w:val="clear" w:color="auto" w:fill="auto"/>
            <w:vAlign w:val="bottom"/>
            <w:hideMark/>
          </w:tcPr>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 xml:space="preserve">VAT withholding from agency </w:t>
            </w:r>
          </w:p>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commission</w:t>
            </w: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hideMark/>
          </w:tcPr>
          <w:p>
            <w:pPr>
              <w:ind w:left="0"/>
              <w:jc w:val="right"/>
              <w:rPr>
                <w:rFonts w:ascii="Arial Narrow" w:hAnsi="Arial Narrow"/>
                <w:sz w:val="20"/>
                <w:szCs w:val="20"/>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0.500%</w:t>
            </w:r>
          </w:p>
        </w:tc>
        <w:tc>
          <w:tcPr>
            <w:tcW w:w="1046" w:type="dxa"/>
            <w:vAlign w:val="bottom"/>
          </w:tcPr>
          <w:p>
            <w:pPr>
              <w:ind w:left="0" w:right="-86"/>
              <w:jc w:val="right"/>
              <w:rPr>
                <w:rFonts w:ascii="Arial Narrow" w:hAnsi="Arial Narrow"/>
                <w:sz w:val="20"/>
                <w:szCs w:val="20"/>
                <w:lang w:val="en-PH" w:eastAsia="en-PH"/>
              </w:rPr>
            </w:pPr>
            <w:r>
              <w:rPr>
                <w:rFonts w:ascii="Arial Narrow" w:hAnsi="Arial Narrow"/>
                <w:sz w:val="20"/>
                <w:szCs w:val="20"/>
                <w:lang w:val="en-PH" w:eastAsia="en-PH"/>
              </w:rPr>
              <w:t>0.500%</w:t>
            </w:r>
          </w:p>
        </w:tc>
      </w:tr>
      <w:tr>
        <w:trPr>
          <w:trHeight w:val="297"/>
        </w:trPr>
        <w:tc>
          <w:tcPr>
            <w:tcW w:w="2880" w:type="dxa"/>
            <w:shd w:val="clear" w:color="auto" w:fill="auto"/>
            <w:vAlign w:val="center"/>
            <w:hideMark/>
          </w:tcPr>
          <w:p>
            <w:pPr>
              <w:ind w:left="-108"/>
              <w:jc w:val="left"/>
              <w:rPr>
                <w:rFonts w:ascii="Arial Narrow" w:hAnsi="Arial Narrow" w:cs="Arial"/>
                <w:sz w:val="20"/>
                <w:szCs w:val="20"/>
                <w:lang w:val="en-PH" w:eastAsia="en-PH"/>
              </w:rPr>
            </w:pPr>
            <w:r>
              <w:rPr>
                <w:rFonts w:ascii="Arial Narrow" w:hAnsi="Arial Narrow" w:cs="Arial"/>
                <w:sz w:val="20"/>
                <w:szCs w:val="20"/>
                <w:lang w:val="en-PH" w:eastAsia="en-PH"/>
              </w:rPr>
              <w:t xml:space="preserve">     Net Agency Fee</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9.000%</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8.000%</w:t>
            </w:r>
          </w:p>
        </w:tc>
        <w:tc>
          <w:tcPr>
            <w:tcW w:w="1046" w:type="dxa"/>
            <w:vAlign w:val="center"/>
          </w:tcPr>
          <w:p>
            <w:pPr>
              <w:ind w:left="0" w:right="-86"/>
              <w:jc w:val="right"/>
              <w:rPr>
                <w:rFonts w:ascii="Arial Narrow" w:hAnsi="Arial Narrow" w:cs="Arial"/>
                <w:sz w:val="20"/>
                <w:szCs w:val="20"/>
                <w:lang w:val="en-PH" w:eastAsia="en-PH"/>
              </w:rPr>
            </w:pPr>
            <w:r>
              <w:rPr>
                <w:rFonts w:ascii="Arial Narrow" w:hAnsi="Arial Narrow" w:cs="Arial"/>
                <w:sz w:val="20"/>
                <w:szCs w:val="20"/>
                <w:lang w:val="en-PH" w:eastAsia="en-PH"/>
              </w:rPr>
              <w:t>8.000%</w:t>
            </w:r>
          </w:p>
        </w:tc>
      </w:tr>
      <w:tr>
        <w:trPr>
          <w:trHeight w:val="297"/>
        </w:trPr>
        <w:tc>
          <w:tcPr>
            <w:tcW w:w="2880" w:type="dxa"/>
            <w:shd w:val="clear" w:color="auto" w:fill="auto"/>
            <w:vAlign w:val="center"/>
            <w:hideMark/>
          </w:tcPr>
          <w:p>
            <w:pPr>
              <w:ind w:left="-108"/>
              <w:jc w:val="left"/>
              <w:rPr>
                <w:rFonts w:ascii="Arial Narrow" w:hAnsi="Arial Narrow" w:cs="Arial"/>
                <w:sz w:val="20"/>
                <w:szCs w:val="20"/>
                <w:lang w:val="en-PH" w:eastAsia="en-PH"/>
              </w:rPr>
            </w:pPr>
            <w:r>
              <w:rPr>
                <w:rFonts w:ascii="Arial Narrow" w:hAnsi="Arial Narrow" w:cs="Arial"/>
                <w:sz w:val="20"/>
                <w:szCs w:val="20"/>
                <w:lang w:val="en-PH" w:eastAsia="en-PH"/>
              </w:rPr>
              <w:t xml:space="preserve">     Commission of Sales Force</w:t>
            </w:r>
          </w:p>
        </w:tc>
        <w:tc>
          <w:tcPr>
            <w:tcW w:w="864" w:type="dxa"/>
            <w:shd w:val="clear" w:color="auto" w:fill="auto"/>
            <w:vAlign w:val="center"/>
            <w:hideMark/>
          </w:tcPr>
          <w:p>
            <w:pPr>
              <w:ind w:left="0"/>
              <w:jc w:val="lef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c>
          <w:tcPr>
            <w:tcW w:w="1046" w:type="dxa"/>
            <w:vAlign w:val="center"/>
          </w:tcPr>
          <w:p>
            <w:pPr>
              <w:ind w:left="0" w:right="-86"/>
              <w:jc w:val="right"/>
              <w:rPr>
                <w:rFonts w:ascii="Arial Narrow" w:hAnsi="Arial Narrow" w:cs="Arial"/>
                <w:sz w:val="20"/>
                <w:szCs w:val="20"/>
                <w:lang w:val="en-PH" w:eastAsia="en-PH"/>
              </w:rPr>
            </w:pPr>
            <w:r>
              <w:rPr>
                <w:rFonts w:ascii="Arial Narrow" w:hAnsi="Arial Narrow" w:cs="Arial"/>
                <w:sz w:val="20"/>
                <w:szCs w:val="20"/>
                <w:lang w:val="en-PH" w:eastAsia="en-PH"/>
              </w:rPr>
              <w:t>10.000%</w:t>
            </w:r>
          </w:p>
        </w:tc>
      </w:tr>
      <w:tr>
        <w:trPr>
          <w:trHeight w:val="297"/>
        </w:trPr>
        <w:tc>
          <w:tcPr>
            <w:tcW w:w="2880" w:type="dxa"/>
            <w:shd w:val="clear" w:color="auto" w:fill="auto"/>
            <w:vAlign w:val="bottom"/>
            <w:hideMark/>
          </w:tcPr>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 xml:space="preserve">Expanded withholding tax from </w:t>
            </w:r>
          </w:p>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agency commission</w:t>
            </w: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bottom"/>
            <w:hideMark/>
          </w:tcPr>
          <w:p>
            <w:pPr>
              <w:ind w:left="0"/>
              <w:jc w:val="right"/>
              <w:rPr>
                <w:rFonts w:ascii="Arial Narrow" w:hAnsi="Arial Narrow"/>
                <w:sz w:val="22"/>
                <w:szCs w:val="22"/>
                <w:lang w:val="en-PH" w:eastAsia="en-PH"/>
              </w:rPr>
            </w:pPr>
          </w:p>
        </w:tc>
        <w:tc>
          <w:tcPr>
            <w:tcW w:w="955" w:type="dxa"/>
            <w:shd w:val="clear" w:color="auto" w:fill="auto"/>
            <w:noWrap/>
            <w:vAlign w:val="bottom"/>
            <w:hideMark/>
          </w:tcPr>
          <w:p>
            <w:pPr>
              <w:ind w:left="0"/>
              <w:jc w:val="right"/>
              <w:rPr>
                <w:rFonts w:ascii="Arial Narrow" w:hAnsi="Arial Narrow"/>
                <w:sz w:val="20"/>
                <w:szCs w:val="20"/>
                <w:lang w:val="en-PH" w:eastAsia="en-PH"/>
              </w:rPr>
            </w:pPr>
            <w:r>
              <w:rPr>
                <w:rFonts w:ascii="Arial Narrow" w:hAnsi="Arial Narrow"/>
                <w:sz w:val="20"/>
                <w:szCs w:val="20"/>
                <w:lang w:val="en-PH" w:eastAsia="en-PH"/>
              </w:rPr>
              <w:t>1.000%</w:t>
            </w:r>
          </w:p>
        </w:tc>
        <w:tc>
          <w:tcPr>
            <w:tcW w:w="1046" w:type="dxa"/>
            <w:vAlign w:val="bottom"/>
          </w:tcPr>
          <w:p>
            <w:pPr>
              <w:ind w:left="0" w:right="-86"/>
              <w:jc w:val="right"/>
              <w:rPr>
                <w:rFonts w:ascii="Arial Narrow" w:hAnsi="Arial Narrow"/>
                <w:sz w:val="20"/>
                <w:szCs w:val="20"/>
                <w:lang w:val="en-PH" w:eastAsia="en-PH"/>
              </w:rPr>
            </w:pPr>
            <w:r>
              <w:rPr>
                <w:rFonts w:ascii="Arial Narrow" w:hAnsi="Arial Narrow"/>
                <w:sz w:val="20"/>
                <w:szCs w:val="20"/>
                <w:lang w:val="en-PH" w:eastAsia="en-PH"/>
              </w:rPr>
              <w:t>1.000%</w:t>
            </w:r>
          </w:p>
        </w:tc>
      </w:tr>
      <w:tr>
        <w:trPr>
          <w:trHeight w:val="297"/>
        </w:trPr>
        <w:tc>
          <w:tcPr>
            <w:tcW w:w="2880" w:type="dxa"/>
            <w:shd w:val="clear" w:color="auto" w:fill="auto"/>
            <w:vAlign w:val="bottom"/>
          </w:tcPr>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 xml:space="preserve">VAT withholding from Agency </w:t>
            </w:r>
          </w:p>
          <w:p>
            <w:pPr>
              <w:ind w:left="-108" w:right="-122" w:firstLine="450"/>
              <w:jc w:val="left"/>
              <w:rPr>
                <w:rFonts w:ascii="Arial Narrow" w:hAnsi="Arial Narrow"/>
                <w:sz w:val="20"/>
                <w:szCs w:val="20"/>
                <w:lang w:val="en-PH" w:eastAsia="en-PH"/>
              </w:rPr>
            </w:pPr>
            <w:r>
              <w:rPr>
                <w:rFonts w:ascii="Arial Narrow" w:hAnsi="Arial Narrow"/>
                <w:sz w:val="20"/>
                <w:szCs w:val="20"/>
                <w:lang w:val="en-PH" w:eastAsia="en-PH"/>
              </w:rPr>
              <w:t xml:space="preserve">Commission </w:t>
            </w: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955" w:type="dxa"/>
            <w:shd w:val="clear" w:color="auto" w:fill="auto"/>
            <w:noWrap/>
            <w:vAlign w:val="bottom"/>
          </w:tcPr>
          <w:p>
            <w:pPr>
              <w:ind w:left="0"/>
              <w:jc w:val="right"/>
              <w:rPr>
                <w:rFonts w:ascii="Arial Narrow" w:hAnsi="Arial Narrow"/>
                <w:sz w:val="22"/>
                <w:szCs w:val="22"/>
                <w:lang w:val="en-PH" w:eastAsia="en-PH"/>
              </w:rPr>
            </w:pPr>
          </w:p>
        </w:tc>
        <w:tc>
          <w:tcPr>
            <w:tcW w:w="955" w:type="dxa"/>
            <w:shd w:val="clear" w:color="auto" w:fill="auto"/>
            <w:noWrap/>
            <w:vAlign w:val="bottom"/>
          </w:tcPr>
          <w:p>
            <w:pPr>
              <w:ind w:left="0"/>
              <w:jc w:val="right"/>
              <w:rPr>
                <w:rFonts w:ascii="Arial Narrow" w:hAnsi="Arial Narrow"/>
                <w:sz w:val="20"/>
                <w:szCs w:val="20"/>
                <w:lang w:val="en-PH" w:eastAsia="en-PH"/>
              </w:rPr>
            </w:pPr>
          </w:p>
        </w:tc>
        <w:tc>
          <w:tcPr>
            <w:tcW w:w="1046" w:type="dxa"/>
            <w:vAlign w:val="bottom"/>
          </w:tcPr>
          <w:p>
            <w:pPr>
              <w:ind w:left="0" w:right="-86"/>
              <w:jc w:val="right"/>
              <w:rPr>
                <w:rFonts w:ascii="Arial Narrow" w:hAnsi="Arial Narrow"/>
                <w:sz w:val="20"/>
                <w:szCs w:val="20"/>
                <w:lang w:val="en-PH" w:eastAsia="en-PH"/>
              </w:rPr>
            </w:pPr>
            <w:r>
              <w:rPr>
                <w:rFonts w:ascii="Arial Narrow" w:hAnsi="Arial Narrow"/>
                <w:sz w:val="20"/>
                <w:szCs w:val="20"/>
                <w:lang w:val="en-PH" w:eastAsia="en-PH"/>
              </w:rPr>
              <w:t>0.5000%</w:t>
            </w:r>
          </w:p>
        </w:tc>
      </w:tr>
      <w:tr>
        <w:trPr>
          <w:trHeight w:val="297"/>
        </w:trPr>
        <w:tc>
          <w:tcPr>
            <w:tcW w:w="2880" w:type="dxa"/>
            <w:shd w:val="clear" w:color="auto" w:fill="auto"/>
            <w:vAlign w:val="center"/>
            <w:hideMark/>
          </w:tcPr>
          <w:p>
            <w:pPr>
              <w:ind w:left="-108"/>
              <w:jc w:val="center"/>
              <w:rPr>
                <w:rFonts w:ascii="Arial Narrow" w:hAnsi="Arial Narrow" w:cs="Arial"/>
                <w:sz w:val="20"/>
                <w:szCs w:val="20"/>
                <w:lang w:val="en-PH" w:eastAsia="en-PH"/>
              </w:rPr>
            </w:pPr>
            <w:r>
              <w:rPr>
                <w:rFonts w:ascii="Arial Narrow" w:hAnsi="Arial Narrow" w:cs="Arial"/>
                <w:sz w:val="20"/>
                <w:szCs w:val="20"/>
                <w:lang w:val="en-PH" w:eastAsia="en-PH"/>
              </w:rPr>
              <w:t>Net of Sales Force Commission</w:t>
            </w: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9.000%</w:t>
            </w:r>
          </w:p>
        </w:tc>
        <w:tc>
          <w:tcPr>
            <w:tcW w:w="1046" w:type="dxa"/>
          </w:tcPr>
          <w:p>
            <w:pPr>
              <w:ind w:left="0" w:right="-86"/>
              <w:jc w:val="right"/>
              <w:rPr>
                <w:rFonts w:ascii="Arial Narrow" w:hAnsi="Arial Narrow" w:cs="Arial"/>
                <w:sz w:val="20"/>
                <w:szCs w:val="20"/>
                <w:lang w:val="en-PH" w:eastAsia="en-PH"/>
              </w:rPr>
            </w:pPr>
            <w:r>
              <w:rPr>
                <w:rFonts w:ascii="Arial Narrow" w:hAnsi="Arial Narrow" w:cs="Arial"/>
                <w:sz w:val="20"/>
                <w:szCs w:val="20"/>
                <w:lang w:val="en-PH" w:eastAsia="en-PH"/>
              </w:rPr>
              <w:t>8.5000%</w:t>
            </w:r>
          </w:p>
        </w:tc>
      </w:tr>
      <w:tr>
        <w:trPr>
          <w:trHeight w:val="297"/>
        </w:trPr>
        <w:tc>
          <w:tcPr>
            <w:tcW w:w="2880" w:type="dxa"/>
            <w:shd w:val="clear" w:color="auto" w:fill="auto"/>
            <w:vAlign w:val="center"/>
            <w:hideMark/>
          </w:tcPr>
          <w:p>
            <w:pPr>
              <w:ind w:left="-108"/>
              <w:rPr>
                <w:rFonts w:ascii="Arial Narrow" w:hAnsi="Arial Narrow" w:cs="Arial"/>
                <w:sz w:val="20"/>
                <w:szCs w:val="20"/>
                <w:lang w:val="en-PH" w:eastAsia="en-PH"/>
              </w:rPr>
            </w:pPr>
            <w:r>
              <w:rPr>
                <w:rFonts w:ascii="Arial Narrow" w:hAnsi="Arial Narrow" w:cs="Arial"/>
                <w:sz w:val="20"/>
                <w:szCs w:val="20"/>
                <w:lang w:val="en-PH" w:eastAsia="en-PH"/>
              </w:rPr>
              <w:t xml:space="preserve">     BIR Tax (5% of PF)</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2.70%</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2.145%</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2.695%</w:t>
            </w:r>
          </w:p>
        </w:tc>
        <w:tc>
          <w:tcPr>
            <w:tcW w:w="1046" w:type="dxa"/>
          </w:tcPr>
          <w:p>
            <w:pPr>
              <w:ind w:left="0" w:right="-86"/>
              <w:jc w:val="right"/>
              <w:rPr>
                <w:rFonts w:ascii="Arial Narrow" w:hAnsi="Arial Narrow" w:cs="Arial"/>
                <w:sz w:val="20"/>
                <w:szCs w:val="20"/>
                <w:lang w:val="en-PH" w:eastAsia="en-PH"/>
              </w:rPr>
            </w:pPr>
            <w:r>
              <w:rPr>
                <w:rFonts w:ascii="Arial Narrow" w:hAnsi="Arial Narrow" w:cs="Arial"/>
                <w:sz w:val="20"/>
                <w:szCs w:val="20"/>
                <w:lang w:val="en-PH" w:eastAsia="en-PH"/>
              </w:rPr>
              <w:t>2.6950%</w:t>
            </w:r>
          </w:p>
        </w:tc>
      </w:tr>
      <w:tr>
        <w:trPr>
          <w:trHeight w:val="313"/>
        </w:trPr>
        <w:tc>
          <w:tcPr>
            <w:tcW w:w="2880" w:type="dxa"/>
            <w:shd w:val="clear" w:color="auto" w:fill="auto"/>
            <w:vAlign w:val="center"/>
            <w:hideMark/>
          </w:tcPr>
          <w:p>
            <w:pPr>
              <w:ind w:left="-108"/>
              <w:rPr>
                <w:rFonts w:ascii="Arial Narrow" w:hAnsi="Arial Narrow" w:cs="Arial"/>
                <w:sz w:val="20"/>
                <w:szCs w:val="20"/>
                <w:lang w:val="en-PH" w:eastAsia="en-PH"/>
              </w:rPr>
            </w:pPr>
            <w:r>
              <w:rPr>
                <w:rFonts w:ascii="Arial Narrow" w:hAnsi="Arial Narrow" w:cs="Arial"/>
                <w:sz w:val="20"/>
                <w:szCs w:val="20"/>
                <w:lang w:val="en-PH" w:eastAsia="en-PH"/>
              </w:rPr>
              <w:t>Net Prize Fund</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864" w:type="dxa"/>
            <w:shd w:val="clear" w:color="auto" w:fill="auto"/>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41.21%</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30.755%</w:t>
            </w:r>
          </w:p>
        </w:tc>
        <w:tc>
          <w:tcPr>
            <w:tcW w:w="955" w:type="dxa"/>
            <w:shd w:val="clear" w:color="auto" w:fill="auto"/>
            <w:noWrap/>
            <w:vAlign w:val="center"/>
            <w:hideMark/>
          </w:tcPr>
          <w:p>
            <w:pPr>
              <w:ind w:left="0"/>
              <w:jc w:val="right"/>
              <w:rPr>
                <w:rFonts w:ascii="Arial Narrow" w:hAnsi="Arial Narrow" w:cs="Arial"/>
                <w:sz w:val="20"/>
                <w:szCs w:val="20"/>
                <w:lang w:val="en-PH" w:eastAsia="en-PH"/>
              </w:rPr>
            </w:pPr>
            <w:r>
              <w:rPr>
                <w:rFonts w:ascii="Arial Narrow" w:hAnsi="Arial Narrow" w:cs="Arial"/>
                <w:sz w:val="20"/>
                <w:szCs w:val="20"/>
                <w:lang w:val="en-PH" w:eastAsia="en-PH"/>
              </w:rPr>
              <w:t>31.205%</w:t>
            </w:r>
          </w:p>
        </w:tc>
        <w:tc>
          <w:tcPr>
            <w:tcW w:w="1046" w:type="dxa"/>
          </w:tcPr>
          <w:p>
            <w:pPr>
              <w:ind w:left="0" w:right="-86"/>
              <w:jc w:val="right"/>
              <w:rPr>
                <w:rFonts w:ascii="Arial Narrow" w:hAnsi="Arial Narrow" w:cs="Arial"/>
                <w:sz w:val="20"/>
                <w:szCs w:val="20"/>
                <w:lang w:val="en-PH" w:eastAsia="en-PH"/>
              </w:rPr>
            </w:pPr>
            <w:r>
              <w:rPr>
                <w:rFonts w:ascii="Arial Narrow" w:hAnsi="Arial Narrow" w:cs="Arial"/>
                <w:sz w:val="20"/>
                <w:szCs w:val="20"/>
                <w:lang w:val="en-PH" w:eastAsia="en-PH"/>
              </w:rPr>
              <w:t>31.2050%</w:t>
            </w:r>
          </w:p>
        </w:tc>
      </w:tr>
      <w:tr>
        <w:trPr>
          <w:trHeight w:val="313"/>
        </w:trPr>
        <w:tc>
          <w:tcPr>
            <w:tcW w:w="2880" w:type="dxa"/>
            <w:shd w:val="clear" w:color="auto" w:fill="auto"/>
            <w:vAlign w:val="center"/>
          </w:tcPr>
          <w:p>
            <w:pPr>
              <w:ind w:left="-108"/>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864" w:type="dxa"/>
            <w:shd w:val="clear" w:color="auto" w:fill="auto"/>
            <w:vAlign w:val="center"/>
          </w:tcPr>
          <w:p>
            <w:pPr>
              <w:ind w:left="0"/>
              <w:jc w:val="right"/>
              <w:rPr>
                <w:rFonts w:ascii="Arial Narrow" w:hAnsi="Arial Narrow" w:cs="Arial"/>
                <w:sz w:val="20"/>
                <w:szCs w:val="20"/>
                <w:lang w:val="en-PH" w:eastAsia="en-PH"/>
              </w:rPr>
            </w:pPr>
          </w:p>
        </w:tc>
        <w:tc>
          <w:tcPr>
            <w:tcW w:w="955" w:type="dxa"/>
            <w:shd w:val="clear" w:color="auto" w:fill="auto"/>
            <w:noWrap/>
            <w:vAlign w:val="center"/>
          </w:tcPr>
          <w:p>
            <w:pPr>
              <w:ind w:left="0"/>
              <w:jc w:val="right"/>
              <w:rPr>
                <w:rFonts w:ascii="Arial Narrow" w:hAnsi="Arial Narrow" w:cs="Arial"/>
                <w:sz w:val="20"/>
                <w:szCs w:val="20"/>
                <w:lang w:val="en-PH" w:eastAsia="en-PH"/>
              </w:rPr>
            </w:pPr>
          </w:p>
        </w:tc>
        <w:tc>
          <w:tcPr>
            <w:tcW w:w="955" w:type="dxa"/>
            <w:shd w:val="clear" w:color="auto" w:fill="auto"/>
            <w:noWrap/>
            <w:vAlign w:val="center"/>
          </w:tcPr>
          <w:p>
            <w:pPr>
              <w:ind w:left="0"/>
              <w:jc w:val="right"/>
              <w:rPr>
                <w:rFonts w:ascii="Arial Narrow" w:hAnsi="Arial Narrow" w:cs="Arial"/>
                <w:sz w:val="20"/>
                <w:szCs w:val="20"/>
                <w:lang w:val="en-PH" w:eastAsia="en-PH"/>
              </w:rPr>
            </w:pPr>
          </w:p>
        </w:tc>
        <w:tc>
          <w:tcPr>
            <w:tcW w:w="1046" w:type="dxa"/>
          </w:tcPr>
          <w:p>
            <w:pPr>
              <w:ind w:left="0"/>
              <w:jc w:val="right"/>
              <w:rPr>
                <w:rFonts w:ascii="Arial Narrow" w:hAnsi="Arial Narrow" w:cs="Arial"/>
                <w:sz w:val="20"/>
                <w:szCs w:val="20"/>
                <w:lang w:val="en-PH" w:eastAsia="en-PH"/>
              </w:rPr>
            </w:pPr>
          </w:p>
        </w:tc>
      </w:tr>
      <w:tr>
        <w:trPr>
          <w:trHeight w:val="297"/>
        </w:trPr>
        <w:tc>
          <w:tcPr>
            <w:tcW w:w="2880" w:type="dxa"/>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IV. CHARITY FUND (30% of Net Sales)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23.400%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29.400%</w:t>
            </w:r>
          </w:p>
        </w:tc>
        <w:tc>
          <w:tcPr>
            <w:tcW w:w="1046" w:type="dxa"/>
            <w:vAlign w:val="center"/>
          </w:tcPr>
          <w:p>
            <w:pPr>
              <w:ind w:left="0" w:right="-33"/>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29.4000%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City/Municipality</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7.00%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w:t>
            </w:r>
          </w:p>
        </w:tc>
        <w:tc>
          <w:tcPr>
            <w:tcW w:w="1046" w:type="dxa"/>
          </w:tcPr>
          <w:p>
            <w:pPr>
              <w:ind w:left="0" w:right="-33"/>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1.7643%</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Congressional District</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0.25%</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0.25%</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0.75%</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33"/>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Provincial Government</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0.75%</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0.75%</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0.200% </w:t>
            </w:r>
          </w:p>
        </w:tc>
        <w:tc>
          <w:tcPr>
            <w:tcW w:w="1046" w:type="dxa"/>
          </w:tcPr>
          <w:p>
            <w:pPr>
              <w:ind w:left="0" w:right="-33"/>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0.7057%</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National Bureau of Investigation</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Philippine National Police</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2.50%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PNP Health Services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National Headquarters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Police Regional Office</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0.40%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Police Provincial Office</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0.60%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0.50%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Local Police Station</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0.60%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CIDG-National</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CIDG-Regional</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0.20%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firstLineChars="300" w:firstLine="600"/>
              <w:jc w:val="lef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CIDG-Provincial</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0.10%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0.10%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0.10%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0.10%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Documentary Stamp Tax</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20.000%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20.0000%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Universal Health Care</w:t>
            </w:r>
          </w:p>
        </w:tc>
        <w:tc>
          <w:tcPr>
            <w:tcW w:w="864" w:type="dxa"/>
            <w:shd w:val="clear" w:color="auto" w:fill="auto"/>
            <w:vAlign w:val="center"/>
            <w:hideMark/>
          </w:tcPr>
          <w:p>
            <w:pPr>
              <w:ind w:left="0"/>
              <w:rPr>
                <w:rFonts w:ascii="Arial Narrow" w:hAnsi="Arial Narrow" w:cs="Arial"/>
                <w:color w:val="000000"/>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3.760%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3.7600%</w:t>
            </w:r>
          </w:p>
        </w:tc>
      </w:tr>
      <w:tr>
        <w:trPr>
          <w:trHeight w:val="313"/>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PCSO Charity Fund</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6.90%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12.90%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12.90%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12.15%</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21.200%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4.240%</w:t>
            </w:r>
          </w:p>
        </w:tc>
        <w:tc>
          <w:tcPr>
            <w:tcW w:w="1046" w:type="dxa"/>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2.4700%</w:t>
            </w:r>
          </w:p>
        </w:tc>
      </w:tr>
      <w:tr>
        <w:trPr>
          <w:trHeight w:val="297"/>
        </w:trPr>
        <w:tc>
          <w:tcPr>
            <w:tcW w:w="2880" w:type="dxa"/>
            <w:shd w:val="clear" w:color="auto" w:fill="auto"/>
            <w:vAlign w:val="center"/>
            <w:hideMark/>
          </w:tcPr>
          <w:p>
            <w:pPr>
              <w:ind w:left="-108"/>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V. OPERATING FUND (15% of Net Sales)</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11.700%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14.700%</w:t>
            </w:r>
          </w:p>
        </w:tc>
        <w:tc>
          <w:tcPr>
            <w:tcW w:w="1046" w:type="dxa"/>
            <w:vAlign w:val="center"/>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14.7000%</w:t>
            </w: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Operating Fund Expenses  (AAC)</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864" w:type="dxa"/>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11.000%</w:t>
            </w: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0.000%</w:t>
            </w:r>
          </w:p>
        </w:tc>
        <w:tc>
          <w:tcPr>
            <w:tcW w:w="1046" w:type="dxa"/>
          </w:tcPr>
          <w:p>
            <w:pPr>
              <w:ind w:left="0" w:right="-86"/>
              <w:jc w:val="right"/>
              <w:rPr>
                <w:rFonts w:ascii="Arial Narrow" w:hAnsi="Arial Narrow" w:cs="Arial"/>
                <w:color w:val="000000"/>
                <w:sz w:val="20"/>
                <w:szCs w:val="20"/>
                <w:lang w:val="en-PH" w:eastAsia="en-PH"/>
              </w:rPr>
            </w:pPr>
          </w:p>
        </w:tc>
      </w:tr>
      <w:tr>
        <w:trPr>
          <w:trHeight w:val="297"/>
        </w:trPr>
        <w:tc>
          <w:tcPr>
            <w:tcW w:w="2880" w:type="dxa"/>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Provision for STL Automation</w:t>
            </w:r>
          </w:p>
        </w:tc>
        <w:tc>
          <w:tcPr>
            <w:tcW w:w="864" w:type="dxa"/>
            <w:shd w:val="clear" w:color="auto" w:fill="auto"/>
            <w:vAlign w:val="center"/>
            <w:hideMark/>
          </w:tcPr>
          <w:p>
            <w:pPr>
              <w:ind w:left="0"/>
              <w:rPr>
                <w:rFonts w:ascii="Arial Narrow" w:hAnsi="Arial Narrow" w:cs="Arial"/>
                <w:color w:val="000000"/>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864" w:type="dxa"/>
            <w:shd w:val="clear" w:color="auto" w:fill="auto"/>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sz w:val="20"/>
                <w:szCs w:val="20"/>
                <w:lang w:val="en-PH" w:eastAsia="en-PH"/>
              </w:rPr>
            </w:pPr>
          </w:p>
        </w:tc>
        <w:tc>
          <w:tcPr>
            <w:tcW w:w="955" w:type="dxa"/>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5.000%</w:t>
            </w:r>
          </w:p>
        </w:tc>
        <w:tc>
          <w:tcPr>
            <w:tcW w:w="1046" w:type="dxa"/>
          </w:tcPr>
          <w:p>
            <w:pPr>
              <w:ind w:left="0" w:right="-86"/>
              <w:jc w:val="right"/>
              <w:rPr>
                <w:rFonts w:ascii="Arial Narrow" w:hAnsi="Arial Narrow" w:cs="Arial"/>
                <w:color w:val="000000"/>
                <w:sz w:val="20"/>
                <w:szCs w:val="20"/>
                <w:lang w:val="en-PH" w:eastAsia="en-PH"/>
              </w:rPr>
            </w:pPr>
          </w:p>
        </w:tc>
      </w:tr>
      <w:tr>
        <w:trPr>
          <w:trHeight w:val="313"/>
        </w:trPr>
        <w:tc>
          <w:tcPr>
            <w:tcW w:w="2880" w:type="dxa"/>
            <w:tcBorders>
              <w:bottom w:val="single" w:sz="4" w:space="0" w:color="auto"/>
            </w:tcBorders>
            <w:shd w:val="clear" w:color="auto" w:fill="auto"/>
            <w:vAlign w:val="center"/>
            <w:hideMark/>
          </w:tcPr>
          <w:p>
            <w:pPr>
              <w:ind w:left="-108"/>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 xml:space="preserve">     Operating Fund Expenses (PCSO)</w:t>
            </w:r>
          </w:p>
        </w:tc>
        <w:tc>
          <w:tcPr>
            <w:tcW w:w="864" w:type="dxa"/>
            <w:tcBorders>
              <w:bottom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4.70%</w:t>
            </w:r>
          </w:p>
        </w:tc>
        <w:tc>
          <w:tcPr>
            <w:tcW w:w="864" w:type="dxa"/>
            <w:tcBorders>
              <w:bottom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4.70%</w:t>
            </w:r>
          </w:p>
        </w:tc>
        <w:tc>
          <w:tcPr>
            <w:tcW w:w="864" w:type="dxa"/>
            <w:tcBorders>
              <w:bottom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4.70%</w:t>
            </w:r>
          </w:p>
        </w:tc>
        <w:tc>
          <w:tcPr>
            <w:tcW w:w="864" w:type="dxa"/>
            <w:tcBorders>
              <w:bottom w:val="single" w:sz="4" w:space="0" w:color="auto"/>
            </w:tcBorders>
            <w:shd w:val="clear" w:color="auto" w:fill="auto"/>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4.70%</w:t>
            </w:r>
          </w:p>
        </w:tc>
        <w:tc>
          <w:tcPr>
            <w:tcW w:w="955" w:type="dxa"/>
            <w:tcBorders>
              <w:bottom w:val="single" w:sz="4" w:space="0" w:color="auto"/>
            </w:tcBorders>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0.700%</w:t>
            </w:r>
          </w:p>
        </w:tc>
        <w:tc>
          <w:tcPr>
            <w:tcW w:w="955" w:type="dxa"/>
            <w:tcBorders>
              <w:bottom w:val="single" w:sz="4" w:space="0" w:color="auto"/>
            </w:tcBorders>
            <w:shd w:val="clear" w:color="auto" w:fill="auto"/>
            <w:noWrap/>
            <w:vAlign w:val="center"/>
            <w:hideMark/>
          </w:tcPr>
          <w:p>
            <w:pPr>
              <w:ind w:left="0"/>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9.700%</w:t>
            </w:r>
          </w:p>
        </w:tc>
        <w:tc>
          <w:tcPr>
            <w:tcW w:w="1046" w:type="dxa"/>
            <w:tcBorders>
              <w:bottom w:val="single" w:sz="4" w:space="0" w:color="auto"/>
            </w:tcBorders>
          </w:tcPr>
          <w:p>
            <w:pPr>
              <w:ind w:left="0" w:right="-86"/>
              <w:jc w:val="right"/>
              <w:rPr>
                <w:rFonts w:ascii="Arial Narrow" w:hAnsi="Arial Narrow" w:cs="Arial"/>
                <w:color w:val="000000"/>
                <w:sz w:val="20"/>
                <w:szCs w:val="20"/>
                <w:lang w:val="en-PH" w:eastAsia="en-PH"/>
              </w:rPr>
            </w:pPr>
            <w:r>
              <w:rPr>
                <w:rFonts w:ascii="Arial Narrow" w:hAnsi="Arial Narrow" w:cs="Arial"/>
                <w:color w:val="000000"/>
                <w:sz w:val="20"/>
                <w:szCs w:val="20"/>
                <w:lang w:val="en-PH" w:eastAsia="en-PH"/>
              </w:rPr>
              <w:t>14.7000%</w:t>
            </w:r>
          </w:p>
        </w:tc>
      </w:tr>
      <w:tr>
        <w:trPr>
          <w:trHeight w:val="313"/>
        </w:trPr>
        <w:tc>
          <w:tcPr>
            <w:tcW w:w="2880" w:type="dxa"/>
            <w:tcBorders>
              <w:top w:val="single" w:sz="4" w:space="0" w:color="auto"/>
              <w:bottom w:val="double" w:sz="4" w:space="0" w:color="auto"/>
            </w:tcBorders>
            <w:shd w:val="clear" w:color="auto" w:fill="auto"/>
            <w:vAlign w:val="center"/>
            <w:hideMark/>
          </w:tcPr>
          <w:p>
            <w:pPr>
              <w:ind w:left="0"/>
              <w:jc w:val="lef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TOTAL</w:t>
            </w:r>
          </w:p>
        </w:tc>
        <w:tc>
          <w:tcPr>
            <w:tcW w:w="864" w:type="dxa"/>
            <w:tcBorders>
              <w:top w:val="single" w:sz="4" w:space="0" w:color="auto"/>
              <w:bottom w:val="doub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w:t>
            </w:r>
          </w:p>
        </w:tc>
        <w:tc>
          <w:tcPr>
            <w:tcW w:w="864" w:type="dxa"/>
            <w:tcBorders>
              <w:top w:val="single" w:sz="4" w:space="0" w:color="auto"/>
              <w:bottom w:val="double" w:sz="4" w:space="0" w:color="auto"/>
            </w:tcBorders>
            <w:shd w:val="clear" w:color="auto" w:fill="auto"/>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w:t>
            </w:r>
          </w:p>
        </w:tc>
        <w:tc>
          <w:tcPr>
            <w:tcW w:w="955" w:type="dxa"/>
            <w:tcBorders>
              <w:top w:val="single" w:sz="4" w:space="0" w:color="auto"/>
              <w:bottom w:val="double" w:sz="4" w:space="0" w:color="auto"/>
            </w:tcBorders>
            <w:shd w:val="clear" w:color="auto" w:fill="auto"/>
            <w:noWrap/>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78.000%</w:t>
            </w:r>
          </w:p>
        </w:tc>
        <w:tc>
          <w:tcPr>
            <w:tcW w:w="955" w:type="dxa"/>
            <w:tcBorders>
              <w:top w:val="single" w:sz="4" w:space="0" w:color="auto"/>
              <w:bottom w:val="double" w:sz="4" w:space="0" w:color="auto"/>
            </w:tcBorders>
            <w:shd w:val="clear" w:color="auto" w:fill="auto"/>
            <w:noWrap/>
            <w:vAlign w:val="center"/>
            <w:hideMark/>
          </w:tcPr>
          <w:p>
            <w:pPr>
              <w:ind w:left="0"/>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98.000%</w:t>
            </w:r>
          </w:p>
        </w:tc>
        <w:tc>
          <w:tcPr>
            <w:tcW w:w="1046" w:type="dxa"/>
            <w:tcBorders>
              <w:top w:val="single" w:sz="4" w:space="0" w:color="auto"/>
              <w:bottom w:val="double" w:sz="4" w:space="0" w:color="auto"/>
            </w:tcBorders>
            <w:vAlign w:val="center"/>
          </w:tcPr>
          <w:p>
            <w:pPr>
              <w:ind w:left="0" w:right="-86"/>
              <w:jc w:val="right"/>
              <w:rPr>
                <w:rFonts w:ascii="Arial Narrow" w:hAnsi="Arial Narrow" w:cs="Arial"/>
                <w:b/>
                <w:bCs/>
                <w:color w:val="000000"/>
                <w:sz w:val="20"/>
                <w:szCs w:val="20"/>
                <w:lang w:val="en-PH" w:eastAsia="en-PH"/>
              </w:rPr>
            </w:pPr>
            <w:r>
              <w:rPr>
                <w:rFonts w:ascii="Arial Narrow" w:hAnsi="Arial Narrow" w:cs="Arial"/>
                <w:b/>
                <w:bCs/>
                <w:color w:val="000000"/>
                <w:sz w:val="20"/>
                <w:szCs w:val="20"/>
                <w:lang w:val="en-PH" w:eastAsia="en-PH"/>
              </w:rPr>
              <w:t>98.0000%</w:t>
            </w:r>
          </w:p>
        </w:tc>
      </w:tr>
    </w:tbl>
    <w:p>
      <w:pPr>
        <w:ind w:left="0"/>
        <w:rPr>
          <w:rFonts w:ascii="Arial" w:hAnsi="Arial" w:cs="Arial"/>
          <w:sz w:val="22"/>
          <w:szCs w:val="22"/>
        </w:rPr>
      </w:pPr>
    </w:p>
    <w:p>
      <w:pPr>
        <w:pStyle w:val="ListParagraph"/>
        <w:numPr>
          <w:ilvl w:val="0"/>
          <w:numId w:val="29"/>
        </w:numPr>
        <w:ind w:left="540" w:hanging="540"/>
        <w:rPr>
          <w:rFonts w:ascii="Arial" w:hAnsi="Arial" w:cs="Arial"/>
          <w:b/>
          <w:sz w:val="22"/>
          <w:szCs w:val="22"/>
        </w:rPr>
      </w:pPr>
      <w:r>
        <w:rPr>
          <w:rFonts w:ascii="Arial" w:hAnsi="Arial" w:cs="Arial"/>
          <w:b/>
          <w:sz w:val="22"/>
          <w:szCs w:val="22"/>
        </w:rPr>
        <w:t>National Instant Sweepstakes Program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Board of Directors approved the introduction and operation of the Instant Sweepstakes project to generate continuing additional revenues for the agency.</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National Instant Sweepstakes Program is being conducted with the Instant Sweepstakes Authorized Corporation/s (ISACs) under a non-exclusive all-in contracts involving production, distribution, marketing, advertising and selling of the said Instant Sweepstakes tickets nationwide on a considered sold basis.</w:t>
      </w:r>
    </w:p>
    <w:p>
      <w:pPr>
        <w:ind w:left="0"/>
        <w:rPr>
          <w:rFonts w:ascii="Arial" w:hAnsi="Arial" w:cs="Arial"/>
          <w:sz w:val="22"/>
          <w:szCs w:val="22"/>
        </w:rPr>
      </w:pPr>
    </w:p>
    <w:p>
      <w:pPr>
        <w:ind w:left="0"/>
        <w:rPr>
          <w:rFonts w:ascii="Arial" w:hAnsi="Arial" w:cs="Arial"/>
          <w:bCs/>
          <w:iCs/>
          <w:sz w:val="22"/>
          <w:szCs w:val="22"/>
        </w:rPr>
      </w:pPr>
      <w:r>
        <w:rPr>
          <w:rFonts w:ascii="Arial" w:hAnsi="Arial" w:cs="Arial"/>
          <w:bCs/>
          <w:iCs/>
          <w:sz w:val="22"/>
          <w:szCs w:val="22"/>
        </w:rPr>
        <w:t>Revenue Allocation for National Instant Sweepstakes Program is as follows:</w:t>
      </w:r>
    </w:p>
    <w:p>
      <w:pPr>
        <w:ind w:left="0"/>
        <w:rPr>
          <w:rFonts w:ascii="Arial" w:hAnsi="Arial" w:cs="Arial"/>
          <w:sz w:val="22"/>
          <w:szCs w:val="22"/>
        </w:rPr>
      </w:pPr>
    </w:p>
    <w:tbl>
      <w:tblPr>
        <w:tblStyle w:val="TableGrid"/>
        <w:tblW w:w="621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1440"/>
      </w:tblGrid>
      <w:tr>
        <w:tc>
          <w:tcPr>
            <w:tcW w:w="4770" w:type="dxa"/>
            <w:tcBorders>
              <w:top w:val="single" w:sz="4" w:space="0" w:color="auto"/>
              <w:bottom w:val="single" w:sz="4" w:space="0" w:color="auto"/>
            </w:tcBorders>
            <w:vAlign w:val="bottom"/>
          </w:tcPr>
          <w:p>
            <w:pPr>
              <w:spacing w:line="360" w:lineRule="auto"/>
              <w:ind w:left="-103"/>
              <w:jc w:val="left"/>
              <w:rPr>
                <w:rFonts w:ascii="Arial Narrow" w:hAnsi="Arial Narrow" w:cs="Arial"/>
                <w:b/>
                <w:bCs/>
                <w:iCs/>
                <w:sz w:val="20"/>
                <w:szCs w:val="20"/>
              </w:rPr>
            </w:pPr>
            <w:r>
              <w:rPr>
                <w:rFonts w:ascii="Arial Narrow" w:hAnsi="Arial Narrow"/>
                <w:b/>
                <w:sz w:val="20"/>
                <w:szCs w:val="20"/>
              </w:rPr>
              <w:t>Particulars</w:t>
            </w:r>
          </w:p>
        </w:tc>
        <w:tc>
          <w:tcPr>
            <w:tcW w:w="1440" w:type="dxa"/>
            <w:tcBorders>
              <w:top w:val="single" w:sz="4" w:space="0" w:color="auto"/>
              <w:bottom w:val="single" w:sz="4" w:space="0" w:color="auto"/>
            </w:tcBorders>
          </w:tcPr>
          <w:p>
            <w:pPr>
              <w:ind w:left="0" w:right="-113"/>
              <w:jc w:val="right"/>
              <w:rPr>
                <w:rFonts w:ascii="Arial Narrow" w:hAnsi="Arial Narrow" w:cs="Arial"/>
                <w:bCs/>
                <w:iCs/>
                <w:sz w:val="20"/>
                <w:szCs w:val="20"/>
              </w:rPr>
            </w:pPr>
            <w:r>
              <w:rPr>
                <w:rFonts w:ascii="Arial Narrow" w:hAnsi="Arial Narrow" w:cs="Arial"/>
                <w:b/>
                <w:bCs/>
                <w:sz w:val="20"/>
                <w:szCs w:val="20"/>
                <w:lang w:eastAsia="ar-SA"/>
              </w:rPr>
              <w:t>BR NO. 0280               s. 2018</w:t>
            </w:r>
          </w:p>
        </w:tc>
      </w:tr>
      <w:tr>
        <w:tc>
          <w:tcPr>
            <w:tcW w:w="4770" w:type="dxa"/>
            <w:tcBorders>
              <w:top w:val="single" w:sz="4" w:space="0" w:color="auto"/>
            </w:tcBorders>
            <w:vAlign w:val="bottom"/>
          </w:tcPr>
          <w:p>
            <w:pPr>
              <w:ind w:left="-103"/>
              <w:rPr>
                <w:rFonts w:ascii="Arial Narrow" w:hAnsi="Arial Narrow" w:cs="Arial"/>
                <w:bCs/>
                <w:iCs/>
                <w:sz w:val="20"/>
                <w:szCs w:val="20"/>
              </w:rPr>
            </w:pPr>
            <w:r>
              <w:rPr>
                <w:rFonts w:ascii="Arial Narrow" w:hAnsi="Arial Narrow"/>
                <w:b/>
                <w:bCs/>
                <w:sz w:val="20"/>
                <w:szCs w:val="20"/>
              </w:rPr>
              <w:t>Retail Receipts (RR)</w:t>
            </w:r>
          </w:p>
        </w:tc>
        <w:tc>
          <w:tcPr>
            <w:tcW w:w="1440" w:type="dxa"/>
            <w:tcBorders>
              <w:top w:val="single" w:sz="4" w:space="0" w:color="auto"/>
            </w:tcBorders>
            <w:vAlign w:val="bottom"/>
          </w:tcPr>
          <w:p>
            <w:pPr>
              <w:ind w:left="0" w:right="-113"/>
              <w:jc w:val="right"/>
              <w:rPr>
                <w:rFonts w:ascii="Arial Narrow" w:hAnsi="Arial Narrow" w:cs="Arial"/>
                <w:bCs/>
                <w:iCs/>
                <w:sz w:val="20"/>
                <w:szCs w:val="20"/>
              </w:rPr>
            </w:pPr>
            <w:r>
              <w:rPr>
                <w:rFonts w:ascii="Arial Narrow" w:hAnsi="Arial Narrow"/>
                <w:b/>
                <w:bCs/>
                <w:sz w:val="20"/>
                <w:szCs w:val="20"/>
              </w:rPr>
              <w:t>100.000%</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Less:   2% Printing Cost</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2.000%</w:t>
            </w:r>
          </w:p>
        </w:tc>
      </w:tr>
      <w:tr>
        <w:tc>
          <w:tcPr>
            <w:tcW w:w="4770" w:type="dxa"/>
            <w:vAlign w:val="bottom"/>
          </w:tcPr>
          <w:p>
            <w:pPr>
              <w:ind w:left="-103"/>
              <w:rPr>
                <w:rFonts w:ascii="Arial Narrow" w:hAnsi="Arial Narrow" w:cs="Arial"/>
                <w:bCs/>
                <w:iCs/>
                <w:sz w:val="20"/>
                <w:szCs w:val="20"/>
              </w:rPr>
            </w:pPr>
            <w:r>
              <w:rPr>
                <w:rFonts w:ascii="Arial Narrow" w:hAnsi="Arial Narrow"/>
                <w:b/>
                <w:bCs/>
                <w:sz w:val="20"/>
                <w:szCs w:val="20"/>
              </w:rPr>
              <w:t>Net Receipts (NR)</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98.000%</w:t>
            </w:r>
          </w:p>
        </w:tc>
      </w:tr>
      <w:tr>
        <w:tc>
          <w:tcPr>
            <w:tcW w:w="4770" w:type="dxa"/>
            <w:vAlign w:val="bottom"/>
          </w:tcPr>
          <w:p>
            <w:pPr>
              <w:ind w:left="-103"/>
              <w:rPr>
                <w:rFonts w:ascii="Arial Narrow" w:hAnsi="Arial Narrow" w:cs="Arial"/>
                <w:bCs/>
                <w:iCs/>
                <w:sz w:val="20"/>
                <w:szCs w:val="20"/>
              </w:rPr>
            </w:pPr>
            <w:r>
              <w:rPr>
                <w:rFonts w:ascii="Arial Narrow" w:hAnsi="Arial Narrow"/>
                <w:b/>
                <w:bCs/>
                <w:color w:val="FFFFFF"/>
                <w:sz w:val="20"/>
                <w:szCs w:val="20"/>
              </w:rPr>
              <w:t>:</w:t>
            </w:r>
          </w:p>
        </w:tc>
        <w:tc>
          <w:tcPr>
            <w:tcW w:w="1440" w:type="dxa"/>
            <w:vAlign w:val="bottom"/>
          </w:tcPr>
          <w:p>
            <w:pPr>
              <w:ind w:left="0" w:right="-113"/>
              <w:jc w:val="right"/>
              <w:rPr>
                <w:rFonts w:ascii="Arial Narrow" w:hAnsi="Arial Narrow" w:cs="Arial"/>
                <w:bCs/>
                <w:iCs/>
                <w:sz w:val="20"/>
                <w:szCs w:val="20"/>
              </w:rPr>
            </w:pPr>
          </w:p>
        </w:tc>
      </w:tr>
      <w:tr>
        <w:tc>
          <w:tcPr>
            <w:tcW w:w="4770" w:type="dxa"/>
            <w:vAlign w:val="bottom"/>
          </w:tcPr>
          <w:p>
            <w:pPr>
              <w:ind w:left="-103"/>
              <w:rPr>
                <w:rFonts w:ascii="Arial Narrow" w:hAnsi="Arial Narrow"/>
                <w:b/>
                <w:bCs/>
                <w:sz w:val="20"/>
                <w:szCs w:val="20"/>
              </w:rPr>
            </w:pPr>
            <w:r>
              <w:rPr>
                <w:rFonts w:ascii="Arial Narrow" w:hAnsi="Arial Narrow"/>
                <w:b/>
                <w:bCs/>
                <w:sz w:val="20"/>
                <w:szCs w:val="20"/>
              </w:rPr>
              <w:t>Allocation of Net Receipts (NR):</w:t>
            </w:r>
          </w:p>
        </w:tc>
        <w:tc>
          <w:tcPr>
            <w:tcW w:w="1440" w:type="dxa"/>
            <w:vAlign w:val="bottom"/>
          </w:tcPr>
          <w:p>
            <w:pPr>
              <w:ind w:left="0" w:right="-113"/>
              <w:jc w:val="right"/>
              <w:rPr>
                <w:rFonts w:ascii="Arial Narrow" w:hAnsi="Arial Narrow" w:cs="Arial"/>
                <w:bCs/>
                <w:iCs/>
                <w:sz w:val="20"/>
                <w:szCs w:val="20"/>
              </w:rPr>
            </w:pPr>
          </w:p>
        </w:tc>
      </w:tr>
      <w:tr>
        <w:tc>
          <w:tcPr>
            <w:tcW w:w="4770" w:type="dxa"/>
            <w:vAlign w:val="bottom"/>
          </w:tcPr>
          <w:p>
            <w:pPr>
              <w:ind w:left="-103"/>
              <w:rPr>
                <w:rFonts w:ascii="Arial Narrow" w:hAnsi="Arial Narrow" w:cs="Arial"/>
                <w:bCs/>
                <w:iCs/>
                <w:sz w:val="20"/>
                <w:szCs w:val="20"/>
              </w:rPr>
            </w:pPr>
            <w:r>
              <w:rPr>
                <w:rFonts w:ascii="Arial Narrow" w:hAnsi="Arial Narrow"/>
                <w:b/>
                <w:bCs/>
                <w:sz w:val="20"/>
                <w:szCs w:val="20"/>
              </w:rPr>
              <w:t>Prize Fund   (55% of NR)</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53.900%</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 xml:space="preserve">     Prize Fund Tax</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2.695%</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 xml:space="preserve">     Payouts</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51.205%</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 xml:space="preserve">     Prize Fund Surplus/(Deficit)</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0.000%</w:t>
            </w:r>
          </w:p>
        </w:tc>
      </w:tr>
      <w:tr>
        <w:tc>
          <w:tcPr>
            <w:tcW w:w="4770" w:type="dxa"/>
            <w:vAlign w:val="bottom"/>
          </w:tcPr>
          <w:p>
            <w:pPr>
              <w:ind w:left="-103"/>
              <w:rPr>
                <w:rFonts w:ascii="Arial Narrow" w:hAnsi="Arial Narrow" w:cs="Arial"/>
                <w:bCs/>
                <w:iCs/>
                <w:sz w:val="20"/>
                <w:szCs w:val="20"/>
              </w:rPr>
            </w:pPr>
            <w:r>
              <w:rPr>
                <w:rFonts w:ascii="Arial Narrow" w:hAnsi="Arial Narrow"/>
                <w:b/>
                <w:bCs/>
                <w:sz w:val="20"/>
                <w:szCs w:val="20"/>
              </w:rPr>
              <w:t xml:space="preserve">Sub – Total </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53.900%</w:t>
            </w:r>
          </w:p>
        </w:tc>
      </w:tr>
      <w:tr>
        <w:tc>
          <w:tcPr>
            <w:tcW w:w="4770" w:type="dxa"/>
            <w:vAlign w:val="bottom"/>
          </w:tcPr>
          <w:p>
            <w:pPr>
              <w:ind w:left="-103"/>
              <w:rPr>
                <w:rFonts w:ascii="Arial Narrow" w:hAnsi="Arial Narrow" w:cs="Arial"/>
                <w:bCs/>
                <w:iCs/>
                <w:sz w:val="20"/>
                <w:szCs w:val="20"/>
              </w:rPr>
            </w:pPr>
          </w:p>
        </w:tc>
        <w:tc>
          <w:tcPr>
            <w:tcW w:w="1440" w:type="dxa"/>
            <w:vAlign w:val="bottom"/>
          </w:tcPr>
          <w:p>
            <w:pPr>
              <w:ind w:left="0" w:right="-113"/>
              <w:jc w:val="right"/>
              <w:rPr>
                <w:rFonts w:ascii="Arial Narrow" w:hAnsi="Arial Narrow" w:cs="Arial"/>
                <w:bCs/>
                <w:iCs/>
                <w:sz w:val="20"/>
                <w:szCs w:val="20"/>
              </w:rPr>
            </w:pPr>
          </w:p>
        </w:tc>
      </w:tr>
      <w:tr>
        <w:tc>
          <w:tcPr>
            <w:tcW w:w="4770" w:type="dxa"/>
            <w:vAlign w:val="bottom"/>
          </w:tcPr>
          <w:p>
            <w:pPr>
              <w:ind w:left="-103"/>
              <w:rPr>
                <w:rFonts w:ascii="Arial Narrow" w:hAnsi="Arial Narrow" w:cs="Arial"/>
                <w:bCs/>
                <w:iCs/>
                <w:sz w:val="20"/>
                <w:szCs w:val="20"/>
              </w:rPr>
            </w:pPr>
            <w:r>
              <w:rPr>
                <w:rFonts w:ascii="Arial Narrow" w:hAnsi="Arial Narrow"/>
                <w:b/>
                <w:bCs/>
                <w:sz w:val="20"/>
                <w:szCs w:val="20"/>
              </w:rPr>
              <w:t>Charity Fund   (30% of NR)</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29.400%</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 xml:space="preserve">     Documentary Stamp Tax</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12.000%</w:t>
            </w:r>
          </w:p>
        </w:tc>
      </w:tr>
      <w:tr>
        <w:tc>
          <w:tcPr>
            <w:tcW w:w="4770" w:type="dxa"/>
            <w:vAlign w:val="bottom"/>
          </w:tcPr>
          <w:p>
            <w:pPr>
              <w:ind w:left="-103"/>
              <w:rPr>
                <w:rFonts w:ascii="Arial Narrow" w:hAnsi="Arial Narrow" w:cs="Arial"/>
                <w:bCs/>
                <w:iCs/>
                <w:sz w:val="20"/>
                <w:szCs w:val="20"/>
              </w:rPr>
            </w:pPr>
            <w:r>
              <w:rPr>
                <w:rFonts w:ascii="Arial Narrow" w:hAnsi="Arial Narrow" w:cs="Arial"/>
                <w:bCs/>
                <w:iCs/>
                <w:sz w:val="20"/>
                <w:szCs w:val="20"/>
              </w:rPr>
              <w:t xml:space="preserve">            PMLC Share (60% of 20% of RR)</w:t>
            </w:r>
          </w:p>
        </w:tc>
        <w:tc>
          <w:tcPr>
            <w:tcW w:w="1440" w:type="dxa"/>
            <w:vAlign w:val="bottom"/>
          </w:tcPr>
          <w:p>
            <w:pPr>
              <w:ind w:left="0" w:right="-113"/>
              <w:jc w:val="right"/>
              <w:rPr>
                <w:rFonts w:ascii="Arial Narrow" w:hAnsi="Arial Narrow" w:cs="Arial"/>
                <w:bCs/>
                <w:iCs/>
                <w:sz w:val="20"/>
                <w:szCs w:val="20"/>
              </w:rPr>
            </w:pPr>
            <w:r>
              <w:rPr>
                <w:rFonts w:ascii="Arial Narrow" w:hAnsi="Arial Narrow" w:cs="Arial"/>
                <w:bCs/>
                <w:iCs/>
                <w:sz w:val="20"/>
                <w:szCs w:val="20"/>
              </w:rPr>
              <w:t>5.000%</w:t>
            </w:r>
          </w:p>
        </w:tc>
      </w:tr>
      <w:tr>
        <w:tc>
          <w:tcPr>
            <w:tcW w:w="4770" w:type="dxa"/>
            <w:vAlign w:val="bottom"/>
          </w:tcPr>
          <w:p>
            <w:pPr>
              <w:ind w:left="-103"/>
              <w:rPr>
                <w:rFonts w:ascii="Arial Narrow" w:hAnsi="Arial Narrow"/>
                <w:sz w:val="20"/>
                <w:szCs w:val="20"/>
              </w:rPr>
            </w:pPr>
            <w:r>
              <w:rPr>
                <w:rFonts w:ascii="Arial Narrow" w:hAnsi="Arial Narrow"/>
                <w:sz w:val="20"/>
                <w:szCs w:val="20"/>
              </w:rPr>
              <w:t xml:space="preserve">            PCSO Share </w:t>
            </w:r>
            <w:r>
              <w:rPr>
                <w:rFonts w:ascii="Arial Narrow" w:hAnsi="Arial Narrow" w:cs="Arial"/>
                <w:bCs/>
                <w:iCs/>
                <w:sz w:val="20"/>
                <w:szCs w:val="20"/>
              </w:rPr>
              <w:t>(40% of 20% of RR)</w:t>
            </w:r>
          </w:p>
        </w:tc>
        <w:tc>
          <w:tcPr>
            <w:tcW w:w="1440" w:type="dxa"/>
            <w:vAlign w:val="bottom"/>
          </w:tcPr>
          <w:p>
            <w:pPr>
              <w:ind w:left="0" w:right="-113"/>
              <w:jc w:val="right"/>
              <w:rPr>
                <w:rFonts w:ascii="Arial Narrow" w:hAnsi="Arial Narrow"/>
                <w:sz w:val="20"/>
                <w:szCs w:val="20"/>
              </w:rPr>
            </w:pPr>
            <w:r>
              <w:rPr>
                <w:rFonts w:ascii="Arial Narrow" w:hAnsi="Arial Narrow"/>
                <w:sz w:val="20"/>
                <w:szCs w:val="20"/>
              </w:rPr>
              <w:t>8.000%</w:t>
            </w:r>
          </w:p>
        </w:tc>
      </w:tr>
      <w:tr>
        <w:tc>
          <w:tcPr>
            <w:tcW w:w="4770" w:type="dxa"/>
            <w:vAlign w:val="bottom"/>
          </w:tcPr>
          <w:p>
            <w:pPr>
              <w:ind w:left="-103"/>
              <w:rPr>
                <w:rFonts w:ascii="Arial Narrow" w:hAnsi="Arial Narrow" w:cs="Arial"/>
                <w:bCs/>
                <w:iCs/>
                <w:sz w:val="20"/>
                <w:szCs w:val="20"/>
              </w:rPr>
            </w:pPr>
            <w:r>
              <w:rPr>
                <w:rFonts w:ascii="Arial Narrow" w:hAnsi="Arial Narrow"/>
                <w:sz w:val="20"/>
                <w:szCs w:val="20"/>
              </w:rPr>
              <w:t xml:space="preserve">     PMLC Share</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5.900%</w:t>
            </w:r>
          </w:p>
        </w:tc>
      </w:tr>
      <w:tr>
        <w:tc>
          <w:tcPr>
            <w:tcW w:w="4770" w:type="dxa"/>
            <w:vAlign w:val="bottom"/>
          </w:tcPr>
          <w:p>
            <w:pPr>
              <w:ind w:left="-103"/>
              <w:rPr>
                <w:rFonts w:ascii="Arial Narrow" w:hAnsi="Arial Narrow"/>
                <w:sz w:val="20"/>
                <w:szCs w:val="20"/>
              </w:rPr>
            </w:pPr>
            <w:r>
              <w:rPr>
                <w:rFonts w:ascii="Arial Narrow" w:hAnsi="Arial Narrow"/>
                <w:sz w:val="20"/>
                <w:szCs w:val="20"/>
              </w:rPr>
              <w:t xml:space="preserve">     Charity Fund Share</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3.500%</w:t>
            </w:r>
          </w:p>
        </w:tc>
      </w:tr>
      <w:tr>
        <w:tc>
          <w:tcPr>
            <w:tcW w:w="4770" w:type="dxa"/>
            <w:vAlign w:val="bottom"/>
          </w:tcPr>
          <w:p>
            <w:pPr>
              <w:ind w:left="-103"/>
              <w:rPr>
                <w:rFonts w:ascii="Arial Narrow" w:hAnsi="Arial Narrow"/>
                <w:sz w:val="20"/>
                <w:szCs w:val="20"/>
              </w:rPr>
            </w:pPr>
            <w:r>
              <w:rPr>
                <w:rFonts w:ascii="Arial Narrow" w:hAnsi="Arial Narrow"/>
                <w:b/>
                <w:bCs/>
                <w:sz w:val="20"/>
                <w:szCs w:val="20"/>
              </w:rPr>
              <w:t>Sub – Total</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29.400%</w:t>
            </w:r>
          </w:p>
        </w:tc>
      </w:tr>
      <w:tr>
        <w:tc>
          <w:tcPr>
            <w:tcW w:w="4770" w:type="dxa"/>
            <w:vAlign w:val="bottom"/>
          </w:tcPr>
          <w:p>
            <w:pPr>
              <w:ind w:left="-103"/>
              <w:rPr>
                <w:rFonts w:ascii="Arial Narrow" w:hAnsi="Arial Narrow"/>
                <w:sz w:val="20"/>
                <w:szCs w:val="20"/>
              </w:rPr>
            </w:pPr>
          </w:p>
        </w:tc>
        <w:tc>
          <w:tcPr>
            <w:tcW w:w="1440" w:type="dxa"/>
            <w:vAlign w:val="bottom"/>
          </w:tcPr>
          <w:p>
            <w:pPr>
              <w:ind w:left="0" w:right="-113"/>
              <w:jc w:val="right"/>
              <w:rPr>
                <w:rFonts w:ascii="Arial Narrow" w:hAnsi="Arial Narrow" w:cs="Arial"/>
                <w:bCs/>
                <w:iCs/>
                <w:sz w:val="20"/>
                <w:szCs w:val="20"/>
              </w:rPr>
            </w:pPr>
          </w:p>
        </w:tc>
      </w:tr>
      <w:tr>
        <w:tc>
          <w:tcPr>
            <w:tcW w:w="4770" w:type="dxa"/>
            <w:vAlign w:val="bottom"/>
          </w:tcPr>
          <w:p>
            <w:pPr>
              <w:ind w:left="-103"/>
              <w:rPr>
                <w:rFonts w:ascii="Arial Narrow" w:hAnsi="Arial Narrow"/>
                <w:sz w:val="20"/>
                <w:szCs w:val="20"/>
              </w:rPr>
            </w:pPr>
            <w:r>
              <w:rPr>
                <w:rFonts w:ascii="Arial Narrow" w:hAnsi="Arial Narrow"/>
                <w:b/>
                <w:bCs/>
                <w:sz w:val="20"/>
                <w:szCs w:val="20"/>
              </w:rPr>
              <w:t>Operating Fund  (15% of NR)</w:t>
            </w:r>
          </w:p>
        </w:tc>
        <w:tc>
          <w:tcPr>
            <w:tcW w:w="1440" w:type="dxa"/>
            <w:vAlign w:val="bottom"/>
          </w:tcPr>
          <w:p>
            <w:pPr>
              <w:ind w:left="0" w:right="-113"/>
              <w:jc w:val="right"/>
              <w:rPr>
                <w:rFonts w:ascii="Arial Narrow" w:hAnsi="Arial Narrow" w:cs="Arial"/>
                <w:bCs/>
                <w:iCs/>
                <w:sz w:val="20"/>
                <w:szCs w:val="20"/>
              </w:rPr>
            </w:pPr>
            <w:r>
              <w:rPr>
                <w:rFonts w:ascii="Arial Narrow" w:hAnsi="Arial Narrow"/>
                <w:b/>
                <w:bCs/>
                <w:sz w:val="20"/>
                <w:szCs w:val="20"/>
              </w:rPr>
              <w:t>14.700%</w:t>
            </w:r>
          </w:p>
        </w:tc>
      </w:tr>
      <w:tr>
        <w:tc>
          <w:tcPr>
            <w:tcW w:w="4770" w:type="dxa"/>
            <w:vAlign w:val="bottom"/>
          </w:tcPr>
          <w:p>
            <w:pPr>
              <w:ind w:left="-103"/>
              <w:rPr>
                <w:rFonts w:ascii="Arial Narrow" w:hAnsi="Arial Narrow"/>
                <w:sz w:val="20"/>
                <w:szCs w:val="20"/>
              </w:rPr>
            </w:pPr>
            <w:r>
              <w:rPr>
                <w:rFonts w:ascii="Arial Narrow" w:hAnsi="Arial Narrow"/>
                <w:sz w:val="20"/>
                <w:szCs w:val="20"/>
              </w:rPr>
              <w:t xml:space="preserve">     Direct Cost</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13.200%</w:t>
            </w:r>
          </w:p>
        </w:tc>
      </w:tr>
      <w:tr>
        <w:tc>
          <w:tcPr>
            <w:tcW w:w="4770" w:type="dxa"/>
            <w:vAlign w:val="bottom"/>
          </w:tcPr>
          <w:p>
            <w:pPr>
              <w:ind w:left="-103"/>
              <w:rPr>
                <w:rFonts w:ascii="Arial Narrow" w:hAnsi="Arial Narrow"/>
                <w:sz w:val="20"/>
                <w:szCs w:val="20"/>
              </w:rPr>
            </w:pPr>
            <w:r>
              <w:rPr>
                <w:rFonts w:ascii="Arial Narrow" w:hAnsi="Arial Narrow"/>
                <w:sz w:val="20"/>
                <w:szCs w:val="20"/>
              </w:rPr>
              <w:t xml:space="preserve">     Operating Fund Share</w:t>
            </w:r>
          </w:p>
        </w:tc>
        <w:tc>
          <w:tcPr>
            <w:tcW w:w="1440" w:type="dxa"/>
            <w:vAlign w:val="bottom"/>
          </w:tcPr>
          <w:p>
            <w:pPr>
              <w:ind w:left="0" w:right="-113"/>
              <w:jc w:val="right"/>
              <w:rPr>
                <w:rFonts w:ascii="Arial Narrow" w:hAnsi="Arial Narrow" w:cs="Arial"/>
                <w:bCs/>
                <w:iCs/>
                <w:sz w:val="20"/>
                <w:szCs w:val="20"/>
              </w:rPr>
            </w:pPr>
            <w:r>
              <w:rPr>
                <w:rFonts w:ascii="Arial Narrow" w:hAnsi="Arial Narrow"/>
                <w:sz w:val="20"/>
                <w:szCs w:val="20"/>
              </w:rPr>
              <w:t>1.500%</w:t>
            </w:r>
          </w:p>
        </w:tc>
      </w:tr>
      <w:tr>
        <w:tc>
          <w:tcPr>
            <w:tcW w:w="4770" w:type="dxa"/>
            <w:tcBorders>
              <w:bottom w:val="single" w:sz="4" w:space="0" w:color="auto"/>
            </w:tcBorders>
            <w:vAlign w:val="bottom"/>
          </w:tcPr>
          <w:p>
            <w:pPr>
              <w:ind w:left="-103"/>
              <w:rPr>
                <w:rFonts w:ascii="Arial Narrow" w:hAnsi="Arial Narrow"/>
                <w:sz w:val="20"/>
                <w:szCs w:val="20"/>
              </w:rPr>
            </w:pPr>
            <w:r>
              <w:rPr>
                <w:rFonts w:ascii="Arial Narrow" w:hAnsi="Arial Narrow"/>
                <w:b/>
                <w:bCs/>
                <w:sz w:val="20"/>
                <w:szCs w:val="20"/>
              </w:rPr>
              <w:t>Sub – Total</w:t>
            </w:r>
          </w:p>
        </w:tc>
        <w:tc>
          <w:tcPr>
            <w:tcW w:w="1440" w:type="dxa"/>
            <w:tcBorders>
              <w:bottom w:val="single" w:sz="4" w:space="0" w:color="auto"/>
            </w:tcBorders>
            <w:vAlign w:val="bottom"/>
          </w:tcPr>
          <w:p>
            <w:pPr>
              <w:ind w:left="0" w:right="-113"/>
              <w:jc w:val="right"/>
              <w:rPr>
                <w:rFonts w:ascii="Arial Narrow" w:hAnsi="Arial Narrow" w:cs="Arial"/>
                <w:bCs/>
                <w:iCs/>
                <w:sz w:val="20"/>
                <w:szCs w:val="20"/>
              </w:rPr>
            </w:pPr>
            <w:r>
              <w:rPr>
                <w:rFonts w:ascii="Arial Narrow" w:hAnsi="Arial Narrow"/>
                <w:b/>
                <w:bCs/>
                <w:sz w:val="20"/>
                <w:szCs w:val="20"/>
              </w:rPr>
              <w:t>14.700%</w:t>
            </w:r>
          </w:p>
        </w:tc>
      </w:tr>
    </w:tbl>
    <w:p>
      <w:pPr>
        <w:ind w:left="0"/>
        <w:rPr>
          <w:rFonts w:ascii="Arial" w:hAnsi="Arial" w:cs="Arial"/>
          <w:bCs/>
          <w:iCs/>
          <w:sz w:val="22"/>
          <w:szCs w:val="22"/>
        </w:rPr>
      </w:pPr>
      <w:r>
        <w:rPr>
          <w:rFonts w:ascii="Arial Narrow" w:hAnsi="Arial Narrow" w:cs="Arial"/>
          <w:bCs/>
          <w:sz w:val="20"/>
          <w:szCs w:val="20"/>
          <w:lang w:eastAsia="ar-SA"/>
        </w:rPr>
        <w:t>*National Instant Sweepstakes Program Revenue Allocation BR No. 0280 s. 2018 covered period September 06, 2018 - present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Board of Directors, under BR No. 0226 s. 2017, approved the Application of Powerball Marketing and Logistics Corporation (PMLC) as Instant Sweepstakes Authorized Corporation (ISAC) to operate the PCSO Instant Sweepstakes, for the period of five (5) years starting December 2017 up to December 2022, on a non-exclusive all-in contract, for the production, distribution, marketing, advertising and selling of Instant Sweepstakes tickets nationwide on a considered sold basis and at no cost nor risk to PCSO.</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PMLC guarantees Instant Sweepstakes sales of five billion pesos (P5</w:t>
      </w:r>
      <w:proofErr w:type="gramStart"/>
      <w:r>
        <w:rPr>
          <w:rFonts w:ascii="Arial" w:hAnsi="Arial" w:cs="Arial"/>
          <w:sz w:val="22"/>
          <w:szCs w:val="22"/>
        </w:rPr>
        <w:t>,000,000,000.00</w:t>
      </w:r>
      <w:proofErr w:type="gramEnd"/>
      <w:r>
        <w:rPr>
          <w:rFonts w:ascii="Arial" w:hAnsi="Arial" w:cs="Arial"/>
          <w:sz w:val="22"/>
          <w:szCs w:val="22"/>
        </w:rPr>
        <w:t>) in a five (5) years term. In the guaranteed sales of P5 Billion, PCSO is guaranteed a 13% share in the net proceeds of the sale of the Instant Sweepstakes tickets. In the event that there is an excess in the guaranteed sales, PCSO will receive its corresponding share in the excess sales. Also, PCSO agrees to have a 60% - 40% share with PMLC in the payment DST which is 20% of the Retail Receipts.</w:t>
      </w:r>
    </w:p>
    <w:p>
      <w:pPr>
        <w:ind w:left="0"/>
        <w:rPr>
          <w:rFonts w:ascii="Arial" w:hAnsi="Arial" w:cs="Arial"/>
          <w:sz w:val="22"/>
          <w:szCs w:val="22"/>
        </w:rPr>
      </w:pPr>
    </w:p>
    <w:p>
      <w:pPr>
        <w:pStyle w:val="ListParagraph"/>
        <w:keepLines/>
        <w:numPr>
          <w:ilvl w:val="0"/>
          <w:numId w:val="29"/>
        </w:numPr>
        <w:ind w:left="426"/>
        <w:rPr>
          <w:rFonts w:ascii="Arial" w:hAnsi="Arial" w:cs="Arial"/>
          <w:b/>
          <w:bCs/>
          <w:sz w:val="22"/>
          <w:szCs w:val="22"/>
        </w:rPr>
      </w:pPr>
      <w:r>
        <w:rPr>
          <w:rFonts w:ascii="Arial" w:hAnsi="Arial" w:cs="Arial"/>
          <w:b/>
          <w:bCs/>
          <w:sz w:val="22"/>
          <w:szCs w:val="22"/>
        </w:rPr>
        <w:t xml:space="preserve">   PERYAHAN</w:t>
      </w:r>
    </w:p>
    <w:p>
      <w:pPr>
        <w:pStyle w:val="ListParagraph"/>
        <w:keepLines/>
        <w:ind w:left="810"/>
        <w:rPr>
          <w:rFonts w:ascii="Arial" w:hAnsi="Arial" w:cs="Arial"/>
          <w:b/>
          <w:bCs/>
          <w:sz w:val="22"/>
          <w:szCs w:val="22"/>
        </w:rPr>
      </w:pPr>
    </w:p>
    <w:p>
      <w:pPr>
        <w:keepLines/>
        <w:ind w:left="0"/>
        <w:rPr>
          <w:rFonts w:ascii="Arial" w:hAnsi="Arial" w:cs="Arial"/>
          <w:sz w:val="22"/>
          <w:szCs w:val="22"/>
          <w:lang w:val="en-PH"/>
        </w:rPr>
      </w:pPr>
      <w:r>
        <w:rPr>
          <w:rFonts w:ascii="Arial" w:hAnsi="Arial" w:cs="Arial"/>
          <w:sz w:val="22"/>
          <w:szCs w:val="22"/>
          <w:lang w:val="en-PH"/>
        </w:rPr>
        <w:t xml:space="preserve">The </w:t>
      </w:r>
      <w:proofErr w:type="spellStart"/>
      <w:r>
        <w:rPr>
          <w:rFonts w:ascii="Arial" w:hAnsi="Arial" w:cs="Arial"/>
          <w:sz w:val="22"/>
          <w:szCs w:val="22"/>
          <w:lang w:val="en-PH"/>
        </w:rPr>
        <w:t>Peryahan</w:t>
      </w:r>
      <w:proofErr w:type="spellEnd"/>
      <w:r>
        <w:rPr>
          <w:rFonts w:ascii="Arial" w:hAnsi="Arial" w:cs="Arial"/>
          <w:sz w:val="22"/>
          <w:szCs w:val="22"/>
          <w:lang w:val="en-PH"/>
        </w:rPr>
        <w:t xml:space="preserve"> game is on a one year experimental/test run period, approved by virtue of a Deed of Authority (DOA) dated April 2, 2014 executed by the PCSO and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Mobile Online Corporation (</w:t>
      </w:r>
      <w:proofErr w:type="spellStart"/>
      <w:r>
        <w:rPr>
          <w:rFonts w:ascii="Arial" w:hAnsi="Arial" w:cs="Arial"/>
          <w:sz w:val="22"/>
          <w:szCs w:val="22"/>
          <w:lang w:val="en-PH"/>
        </w:rPr>
        <w:t>Globaltech</w:t>
      </w:r>
      <w:proofErr w:type="spellEnd"/>
      <w:r>
        <w:rPr>
          <w:rFonts w:ascii="Arial" w:hAnsi="Arial" w:cs="Arial"/>
          <w:sz w:val="22"/>
          <w:szCs w:val="22"/>
          <w:lang w:val="en-PH"/>
        </w:rPr>
        <w:t>). It started its selling operation on June 28, 2014 until June 27, 2015. It has three games namely: “</w:t>
      </w:r>
      <w:proofErr w:type="spellStart"/>
      <w:r>
        <w:rPr>
          <w:rFonts w:ascii="Arial" w:hAnsi="Arial" w:cs="Arial"/>
          <w:sz w:val="22"/>
          <w:szCs w:val="22"/>
          <w:lang w:val="en-PH"/>
        </w:rPr>
        <w:t>Hulog</w:t>
      </w:r>
      <w:proofErr w:type="spellEnd"/>
      <w:r>
        <w:rPr>
          <w:rFonts w:ascii="Arial" w:hAnsi="Arial" w:cs="Arial"/>
          <w:sz w:val="22"/>
          <w:szCs w:val="22"/>
          <w:lang w:val="en-PH"/>
        </w:rPr>
        <w:t xml:space="preserve"> </w:t>
      </w:r>
      <w:proofErr w:type="spellStart"/>
      <w:r>
        <w:rPr>
          <w:rFonts w:ascii="Arial" w:hAnsi="Arial" w:cs="Arial"/>
          <w:sz w:val="22"/>
          <w:szCs w:val="22"/>
          <w:lang w:val="en-PH"/>
        </w:rPr>
        <w:t>Holen</w:t>
      </w:r>
      <w:proofErr w:type="spellEnd"/>
      <w:r>
        <w:rPr>
          <w:rFonts w:ascii="Arial" w:hAnsi="Arial" w:cs="Arial"/>
          <w:sz w:val="22"/>
          <w:szCs w:val="22"/>
          <w:lang w:val="en-PH"/>
        </w:rPr>
        <w:t>”, “Throw Coins” and “</w:t>
      </w:r>
      <w:proofErr w:type="spellStart"/>
      <w:r>
        <w:rPr>
          <w:rFonts w:ascii="Arial" w:hAnsi="Arial" w:cs="Arial"/>
          <w:sz w:val="22"/>
          <w:szCs w:val="22"/>
          <w:lang w:val="en-PH"/>
        </w:rPr>
        <w:t>Gulong</w:t>
      </w:r>
      <w:proofErr w:type="spellEnd"/>
      <w:r>
        <w:rPr>
          <w:rFonts w:ascii="Arial" w:hAnsi="Arial" w:cs="Arial"/>
          <w:sz w:val="22"/>
          <w:szCs w:val="22"/>
          <w:lang w:val="en-PH"/>
        </w:rPr>
        <w:t xml:space="preserve"> ng </w:t>
      </w:r>
      <w:proofErr w:type="spellStart"/>
      <w:r>
        <w:rPr>
          <w:rFonts w:ascii="Arial" w:hAnsi="Arial" w:cs="Arial"/>
          <w:sz w:val="22"/>
          <w:szCs w:val="22"/>
          <w:lang w:val="en-PH"/>
        </w:rPr>
        <w:t>Swertes</w:t>
      </w:r>
      <w:proofErr w:type="spellEnd"/>
      <w:r>
        <w:rPr>
          <w:rFonts w:ascii="Arial" w:hAnsi="Arial" w:cs="Arial"/>
          <w:sz w:val="22"/>
          <w:szCs w:val="22"/>
          <w:lang w:val="en-PH"/>
        </w:rPr>
        <w:t xml:space="preserve">.”  </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The games shall be conducted nationwide through authorized agents/retailers but it will be implemented on a local government level, e.g. Autonomous Region, Region, Province, City, Municipality and Barangay. The draw will be held daily in all draw centers every 11am, 4pm and 9pm.</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 xml:space="preserve">The Board approved the request of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for an extension of the experimental/test run period three times in order to give them ample time to evaluate the feasibility of regularizing the said game. However, during the evaluation, it was established that on several times between </w:t>
      </w:r>
      <w:proofErr w:type="gramStart"/>
      <w:r>
        <w:rPr>
          <w:rFonts w:ascii="Arial" w:hAnsi="Arial" w:cs="Arial"/>
          <w:sz w:val="22"/>
          <w:szCs w:val="22"/>
          <w:lang w:val="en-PH"/>
        </w:rPr>
        <w:t>July</w:t>
      </w:r>
      <w:proofErr w:type="gramEnd"/>
      <w:r>
        <w:rPr>
          <w:rFonts w:ascii="Arial" w:hAnsi="Arial" w:cs="Arial"/>
          <w:sz w:val="22"/>
          <w:szCs w:val="22"/>
          <w:lang w:val="en-PH"/>
        </w:rPr>
        <w:t xml:space="preserve"> to December 2015,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failed to remit </w:t>
      </w:r>
      <w:proofErr w:type="spellStart"/>
      <w:r>
        <w:rPr>
          <w:rFonts w:ascii="Arial" w:hAnsi="Arial" w:cs="Arial"/>
          <w:sz w:val="22"/>
          <w:szCs w:val="22"/>
          <w:lang w:val="en-PH"/>
        </w:rPr>
        <w:t>Peryahan</w:t>
      </w:r>
      <w:proofErr w:type="spellEnd"/>
      <w:r>
        <w:rPr>
          <w:rFonts w:ascii="Arial" w:hAnsi="Arial" w:cs="Arial"/>
          <w:sz w:val="22"/>
          <w:szCs w:val="22"/>
          <w:lang w:val="en-PH"/>
        </w:rPr>
        <w:t xml:space="preserve"> Sales.</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 xml:space="preserve">The PCSO BR No. 51, s. 2016, terminated </w:t>
      </w:r>
      <w:proofErr w:type="spellStart"/>
      <w:r>
        <w:rPr>
          <w:rFonts w:ascii="Arial" w:hAnsi="Arial" w:cs="Arial"/>
          <w:sz w:val="22"/>
          <w:szCs w:val="22"/>
          <w:lang w:val="en-PH"/>
        </w:rPr>
        <w:t>Globaltech’s</w:t>
      </w:r>
      <w:proofErr w:type="spellEnd"/>
      <w:r>
        <w:rPr>
          <w:rFonts w:ascii="Arial" w:hAnsi="Arial" w:cs="Arial"/>
          <w:sz w:val="22"/>
          <w:szCs w:val="22"/>
          <w:lang w:val="en-PH"/>
        </w:rPr>
        <w:t xml:space="preserve"> DOA effective February 17, 2016. The game concluded </w:t>
      </w:r>
      <w:proofErr w:type="gramStart"/>
      <w:r>
        <w:rPr>
          <w:rFonts w:ascii="Arial" w:hAnsi="Arial" w:cs="Arial"/>
          <w:sz w:val="22"/>
          <w:szCs w:val="22"/>
          <w:lang w:val="en-PH"/>
        </w:rPr>
        <w:t>its</w:t>
      </w:r>
      <w:proofErr w:type="gramEnd"/>
      <w:r>
        <w:rPr>
          <w:rFonts w:ascii="Arial" w:hAnsi="Arial" w:cs="Arial"/>
          <w:sz w:val="22"/>
          <w:szCs w:val="22"/>
          <w:lang w:val="en-PH"/>
        </w:rPr>
        <w:t xml:space="preserve"> experimental/test run operation on February 24, 2016.</w:t>
      </w: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Order dated October 11, 2016 of the Regional Trial Court of Pasig City, Branch 161 in Civil Case No. 75148 (</w:t>
      </w:r>
      <w:proofErr w:type="spellStart"/>
      <w:r>
        <w:rPr>
          <w:rFonts w:ascii="Arial" w:hAnsi="Arial" w:cs="Arial"/>
          <w:sz w:val="22"/>
          <w:szCs w:val="22"/>
          <w:lang w:val="en-PH"/>
        </w:rPr>
        <w:t>Globaltech</w:t>
      </w:r>
      <w:proofErr w:type="spellEnd"/>
      <w:r>
        <w:rPr>
          <w:rFonts w:ascii="Arial" w:hAnsi="Arial" w:cs="Arial"/>
          <w:sz w:val="22"/>
          <w:szCs w:val="22"/>
          <w:lang w:val="en-PH"/>
        </w:rPr>
        <w:t xml:space="preserve"> Online Corporation vs PCSO), suspending the termination of </w:t>
      </w:r>
      <w:proofErr w:type="spellStart"/>
      <w:r>
        <w:rPr>
          <w:rFonts w:ascii="Arial" w:hAnsi="Arial" w:cs="Arial"/>
          <w:sz w:val="22"/>
          <w:szCs w:val="22"/>
          <w:lang w:val="en-PH"/>
        </w:rPr>
        <w:t>Globaltech’s</w:t>
      </w:r>
      <w:proofErr w:type="spellEnd"/>
      <w:r>
        <w:rPr>
          <w:rFonts w:ascii="Arial" w:hAnsi="Arial" w:cs="Arial"/>
          <w:sz w:val="22"/>
          <w:szCs w:val="22"/>
          <w:lang w:val="en-PH"/>
        </w:rPr>
        <w:t xml:space="preserve"> DOA was deferred and instead referred to arbitration.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On October 29, 2019, the </w:t>
      </w:r>
      <w:proofErr w:type="spellStart"/>
      <w:r>
        <w:rPr>
          <w:rFonts w:ascii="Arial" w:hAnsi="Arial" w:cs="Arial"/>
          <w:sz w:val="22"/>
          <w:szCs w:val="22"/>
        </w:rPr>
        <w:t>Peryahan</w:t>
      </w:r>
      <w:proofErr w:type="spellEnd"/>
      <w:r>
        <w:rPr>
          <w:rFonts w:ascii="Arial" w:hAnsi="Arial" w:cs="Arial"/>
          <w:sz w:val="22"/>
          <w:szCs w:val="22"/>
        </w:rPr>
        <w:t xml:space="preserve"> Games resumed operation following the decision of the Court of Appeals and the Arbitration Proceeding reached by PCSO and </w:t>
      </w:r>
      <w:proofErr w:type="spellStart"/>
      <w:r>
        <w:rPr>
          <w:rFonts w:ascii="Arial" w:hAnsi="Arial" w:cs="Arial"/>
          <w:sz w:val="22"/>
          <w:szCs w:val="22"/>
        </w:rPr>
        <w:t>Globaltech</w:t>
      </w:r>
      <w:proofErr w:type="spellEnd"/>
      <w:r>
        <w:rPr>
          <w:rFonts w:ascii="Arial" w:hAnsi="Arial" w:cs="Arial"/>
          <w:sz w:val="22"/>
          <w:szCs w:val="22"/>
        </w:rPr>
        <w: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Eleven (11) of the original fifteen (15) </w:t>
      </w:r>
      <w:proofErr w:type="spellStart"/>
      <w:r>
        <w:rPr>
          <w:rFonts w:ascii="Arial" w:hAnsi="Arial" w:cs="Arial"/>
          <w:sz w:val="22"/>
          <w:szCs w:val="22"/>
        </w:rPr>
        <w:t>Peryahan</w:t>
      </w:r>
      <w:proofErr w:type="spellEnd"/>
      <w:r>
        <w:rPr>
          <w:rFonts w:ascii="Arial" w:hAnsi="Arial" w:cs="Arial"/>
          <w:sz w:val="22"/>
          <w:szCs w:val="22"/>
        </w:rPr>
        <w:t xml:space="preserve"> draw centers were found to be compliant after having passed the PCSO’s initial technical evaluation. </w:t>
      </w:r>
      <w:proofErr w:type="spellStart"/>
      <w:r>
        <w:rPr>
          <w:rFonts w:ascii="Arial" w:hAnsi="Arial" w:cs="Arial"/>
          <w:sz w:val="22"/>
          <w:szCs w:val="22"/>
        </w:rPr>
        <w:t>Peryahan</w:t>
      </w:r>
      <w:proofErr w:type="spellEnd"/>
      <w:r>
        <w:rPr>
          <w:rFonts w:ascii="Arial" w:hAnsi="Arial" w:cs="Arial"/>
          <w:sz w:val="22"/>
          <w:szCs w:val="22"/>
        </w:rPr>
        <w:t xml:space="preserve"> will be played at the following areas with no STL operations: Cebu City, NCR-Quezon City or Central District, Province of Rizal, Province of </w:t>
      </w:r>
      <w:proofErr w:type="spellStart"/>
      <w:r>
        <w:rPr>
          <w:rFonts w:ascii="Arial" w:hAnsi="Arial" w:cs="Arial"/>
          <w:sz w:val="22"/>
          <w:szCs w:val="22"/>
        </w:rPr>
        <w:t>Pangasinan</w:t>
      </w:r>
      <w:proofErr w:type="spellEnd"/>
      <w:r>
        <w:rPr>
          <w:rFonts w:ascii="Arial" w:hAnsi="Arial" w:cs="Arial"/>
          <w:sz w:val="22"/>
          <w:szCs w:val="22"/>
        </w:rPr>
        <w:t xml:space="preserve">, Province of Oriental Mindoro, Province of Bohol, Province of Palawan, Puerto </w:t>
      </w:r>
      <w:proofErr w:type="spellStart"/>
      <w:r>
        <w:rPr>
          <w:rFonts w:ascii="Arial" w:hAnsi="Arial" w:cs="Arial"/>
          <w:sz w:val="22"/>
          <w:szCs w:val="22"/>
        </w:rPr>
        <w:t>Princesa</w:t>
      </w:r>
      <w:proofErr w:type="spellEnd"/>
      <w:r>
        <w:rPr>
          <w:rFonts w:ascii="Arial" w:hAnsi="Arial" w:cs="Arial"/>
          <w:sz w:val="22"/>
          <w:szCs w:val="22"/>
        </w:rPr>
        <w:t>, Zamboanga City and Province of Zamboanga del Sur.</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However, the operation of </w:t>
      </w:r>
      <w:proofErr w:type="spellStart"/>
      <w:r>
        <w:rPr>
          <w:rFonts w:ascii="Arial" w:hAnsi="Arial" w:cs="Arial"/>
          <w:sz w:val="22"/>
          <w:szCs w:val="22"/>
        </w:rPr>
        <w:t>Peryahan</w:t>
      </w:r>
      <w:proofErr w:type="spellEnd"/>
      <w:r>
        <w:rPr>
          <w:rFonts w:ascii="Arial" w:hAnsi="Arial" w:cs="Arial"/>
          <w:sz w:val="22"/>
          <w:szCs w:val="22"/>
        </w:rPr>
        <w:t xml:space="preserve"> was suspended on December 31, 2021 until further instructions from the Office of the President.</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Personnel Complement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Shown below is the number of PCSO employees as of December 31, 2021:</w:t>
      </w:r>
    </w:p>
    <w:p>
      <w:pPr>
        <w:ind w:left="0"/>
        <w:rPr>
          <w:rFonts w:ascii="Arial" w:hAnsi="Arial" w:cs="Arial"/>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2130"/>
        <w:gridCol w:w="1957"/>
        <w:gridCol w:w="1688"/>
      </w:tblGrid>
      <w:tr>
        <w:trPr>
          <w:tblHeader/>
        </w:trPr>
        <w:tc>
          <w:tcPr>
            <w:tcW w:w="2757" w:type="dxa"/>
            <w:tcBorders>
              <w:top w:val="single" w:sz="4" w:space="0" w:color="auto"/>
              <w:bottom w:val="single" w:sz="4" w:space="0" w:color="auto"/>
            </w:tcBorders>
            <w:vAlign w:val="center"/>
          </w:tcPr>
          <w:p>
            <w:pPr>
              <w:ind w:left="-108"/>
              <w:rPr>
                <w:rFonts w:ascii="Arial Narrow" w:hAnsi="Arial Narrow" w:cs="Arial"/>
                <w:b/>
                <w:bCs/>
                <w:sz w:val="22"/>
                <w:szCs w:val="22"/>
                <w:lang w:val="en-PH" w:eastAsia="en-PH"/>
              </w:rPr>
            </w:pPr>
            <w:r>
              <w:rPr>
                <w:rFonts w:ascii="Arial Narrow" w:hAnsi="Arial Narrow" w:cs="Arial"/>
                <w:b/>
                <w:bCs/>
                <w:sz w:val="22"/>
                <w:szCs w:val="22"/>
                <w:lang w:val="en-PH" w:eastAsia="en-PH"/>
              </w:rPr>
              <w:t>Particulars</w:t>
            </w:r>
          </w:p>
        </w:tc>
        <w:tc>
          <w:tcPr>
            <w:tcW w:w="2130" w:type="dxa"/>
            <w:tcBorders>
              <w:top w:val="single" w:sz="4" w:space="0" w:color="auto"/>
              <w:bottom w:val="single" w:sz="4" w:space="0" w:color="auto"/>
            </w:tcBorders>
            <w:vAlign w:val="center"/>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Head Office</w:t>
            </w:r>
          </w:p>
        </w:tc>
        <w:tc>
          <w:tcPr>
            <w:tcW w:w="1957" w:type="dxa"/>
            <w:tcBorders>
              <w:top w:val="single" w:sz="4" w:space="0" w:color="auto"/>
              <w:bottom w:val="single" w:sz="4" w:space="0" w:color="auto"/>
            </w:tcBorders>
            <w:vAlign w:val="center"/>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Branch Offices</w:t>
            </w:r>
          </w:p>
        </w:tc>
        <w:tc>
          <w:tcPr>
            <w:tcW w:w="1688" w:type="dxa"/>
            <w:tcBorders>
              <w:top w:val="single" w:sz="4" w:space="0" w:color="auto"/>
              <w:bottom w:val="single" w:sz="4" w:space="0" w:color="auto"/>
            </w:tcBorders>
            <w:vAlign w:val="center"/>
          </w:tcPr>
          <w:p>
            <w:pPr>
              <w:ind w:left="0" w:right="-126"/>
              <w:jc w:val="right"/>
              <w:rPr>
                <w:rFonts w:ascii="Arial Narrow" w:hAnsi="Arial Narrow" w:cs="Arial"/>
                <w:b/>
                <w:bCs/>
                <w:sz w:val="22"/>
                <w:szCs w:val="22"/>
                <w:lang w:val="en-PH" w:eastAsia="en-PH"/>
              </w:rPr>
            </w:pPr>
            <w:r>
              <w:rPr>
                <w:rFonts w:ascii="Arial Narrow" w:hAnsi="Arial Narrow" w:cs="Arial"/>
                <w:b/>
                <w:bCs/>
                <w:sz w:val="22"/>
                <w:szCs w:val="22"/>
                <w:lang w:val="en-PH" w:eastAsia="en-PH"/>
              </w:rPr>
              <w:t>Total</w:t>
            </w:r>
          </w:p>
        </w:tc>
      </w:tr>
      <w:tr>
        <w:tc>
          <w:tcPr>
            <w:tcW w:w="2757" w:type="dxa"/>
            <w:tcBorders>
              <w:top w:val="single" w:sz="4" w:space="0" w:color="auto"/>
            </w:tcBorders>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Permanent Employees</w:t>
            </w:r>
          </w:p>
        </w:tc>
        <w:tc>
          <w:tcPr>
            <w:tcW w:w="2130" w:type="dxa"/>
            <w:tcBorders>
              <w:top w:val="single" w:sz="4" w:space="0" w:color="auto"/>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551</w:t>
            </w:r>
          </w:p>
        </w:tc>
        <w:tc>
          <w:tcPr>
            <w:tcW w:w="1957" w:type="dxa"/>
            <w:tcBorders>
              <w:top w:val="single" w:sz="4" w:space="0" w:color="auto"/>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509</w:t>
            </w:r>
          </w:p>
        </w:tc>
        <w:tc>
          <w:tcPr>
            <w:tcW w:w="1688" w:type="dxa"/>
            <w:tcBorders>
              <w:top w:val="single" w:sz="4" w:space="0" w:color="auto"/>
            </w:tcBorders>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1,060</w:t>
            </w:r>
          </w:p>
        </w:tc>
      </w:tr>
      <w:tr>
        <w:tc>
          <w:tcPr>
            <w:tcW w:w="2757" w:type="dxa"/>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 xml:space="preserve">Co </w:t>
            </w:r>
            <w:proofErr w:type="spellStart"/>
            <w:r>
              <w:rPr>
                <w:rFonts w:ascii="Arial Narrow" w:hAnsi="Arial Narrow" w:cs="Arial"/>
                <w:sz w:val="22"/>
                <w:szCs w:val="22"/>
                <w:lang w:val="en-PH" w:eastAsia="en-PH"/>
              </w:rPr>
              <w:t>Terminous</w:t>
            </w:r>
            <w:proofErr w:type="spellEnd"/>
          </w:p>
        </w:tc>
        <w:tc>
          <w:tcPr>
            <w:tcW w:w="2130" w:type="dxa"/>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64</w:t>
            </w:r>
          </w:p>
        </w:tc>
        <w:tc>
          <w:tcPr>
            <w:tcW w:w="1957" w:type="dxa"/>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1</w:t>
            </w:r>
          </w:p>
        </w:tc>
        <w:tc>
          <w:tcPr>
            <w:tcW w:w="1688" w:type="dxa"/>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65</w:t>
            </w:r>
          </w:p>
        </w:tc>
      </w:tr>
      <w:tr>
        <w:tc>
          <w:tcPr>
            <w:tcW w:w="2757" w:type="dxa"/>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Confidential Agents</w:t>
            </w:r>
          </w:p>
        </w:tc>
        <w:tc>
          <w:tcPr>
            <w:tcW w:w="2130" w:type="dxa"/>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93</w:t>
            </w:r>
          </w:p>
        </w:tc>
        <w:tc>
          <w:tcPr>
            <w:tcW w:w="1957" w:type="dxa"/>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61</w:t>
            </w:r>
          </w:p>
        </w:tc>
        <w:tc>
          <w:tcPr>
            <w:tcW w:w="1688" w:type="dxa"/>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154</w:t>
            </w:r>
          </w:p>
        </w:tc>
      </w:tr>
      <w:tr>
        <w:tc>
          <w:tcPr>
            <w:tcW w:w="2757" w:type="dxa"/>
            <w:tcBorders>
              <w:bottom w:val="nil"/>
            </w:tcBorders>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Consultants</w:t>
            </w:r>
          </w:p>
        </w:tc>
        <w:tc>
          <w:tcPr>
            <w:tcW w:w="2130" w:type="dxa"/>
            <w:tcBorders>
              <w:bottom w:val="nil"/>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36</w:t>
            </w:r>
          </w:p>
        </w:tc>
        <w:tc>
          <w:tcPr>
            <w:tcW w:w="1957" w:type="dxa"/>
            <w:tcBorders>
              <w:bottom w:val="nil"/>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0</w:t>
            </w:r>
          </w:p>
        </w:tc>
        <w:tc>
          <w:tcPr>
            <w:tcW w:w="1688" w:type="dxa"/>
            <w:tcBorders>
              <w:bottom w:val="nil"/>
            </w:tcBorders>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36</w:t>
            </w:r>
          </w:p>
        </w:tc>
      </w:tr>
      <w:tr>
        <w:tc>
          <w:tcPr>
            <w:tcW w:w="2757" w:type="dxa"/>
            <w:tcBorders>
              <w:top w:val="nil"/>
              <w:bottom w:val="nil"/>
            </w:tcBorders>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Contract of Service</w:t>
            </w:r>
          </w:p>
        </w:tc>
        <w:tc>
          <w:tcPr>
            <w:tcW w:w="2130" w:type="dxa"/>
            <w:tcBorders>
              <w:top w:val="nil"/>
              <w:bottom w:val="nil"/>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0</w:t>
            </w:r>
          </w:p>
        </w:tc>
        <w:tc>
          <w:tcPr>
            <w:tcW w:w="1957" w:type="dxa"/>
            <w:tcBorders>
              <w:top w:val="nil"/>
              <w:bottom w:val="nil"/>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0</w:t>
            </w:r>
          </w:p>
        </w:tc>
        <w:tc>
          <w:tcPr>
            <w:tcW w:w="1688" w:type="dxa"/>
            <w:tcBorders>
              <w:top w:val="nil"/>
              <w:bottom w:val="nil"/>
            </w:tcBorders>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0</w:t>
            </w:r>
          </w:p>
        </w:tc>
      </w:tr>
      <w:tr>
        <w:tc>
          <w:tcPr>
            <w:tcW w:w="2757" w:type="dxa"/>
            <w:tcBorders>
              <w:top w:val="nil"/>
              <w:bottom w:val="single" w:sz="4" w:space="0" w:color="auto"/>
            </w:tcBorders>
            <w:vAlign w:val="bottom"/>
          </w:tcPr>
          <w:p>
            <w:pPr>
              <w:ind w:left="-110"/>
              <w:rPr>
                <w:rFonts w:ascii="Arial Narrow" w:hAnsi="Arial Narrow" w:cs="Arial"/>
                <w:sz w:val="22"/>
                <w:szCs w:val="22"/>
                <w:lang w:val="en-PH" w:eastAsia="en-PH"/>
              </w:rPr>
            </w:pPr>
            <w:r>
              <w:rPr>
                <w:rFonts w:ascii="Arial Narrow" w:hAnsi="Arial Narrow" w:cs="Arial"/>
                <w:sz w:val="22"/>
                <w:szCs w:val="22"/>
                <w:lang w:val="en-PH" w:eastAsia="en-PH"/>
              </w:rPr>
              <w:t>Job Order</w:t>
            </w:r>
          </w:p>
        </w:tc>
        <w:tc>
          <w:tcPr>
            <w:tcW w:w="2130" w:type="dxa"/>
            <w:tcBorders>
              <w:top w:val="nil"/>
              <w:bottom w:val="single" w:sz="4" w:space="0" w:color="auto"/>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180</w:t>
            </w:r>
          </w:p>
        </w:tc>
        <w:tc>
          <w:tcPr>
            <w:tcW w:w="1957" w:type="dxa"/>
            <w:tcBorders>
              <w:top w:val="nil"/>
              <w:bottom w:val="single" w:sz="4" w:space="0" w:color="auto"/>
            </w:tcBorders>
            <w:vAlign w:val="bottom"/>
          </w:tcPr>
          <w:p>
            <w:pPr>
              <w:ind w:left="0"/>
              <w:jc w:val="right"/>
              <w:rPr>
                <w:rFonts w:ascii="Arial Narrow" w:hAnsi="Arial Narrow" w:cs="Arial"/>
                <w:bCs/>
                <w:sz w:val="22"/>
                <w:szCs w:val="22"/>
                <w:lang w:val="en-PH" w:eastAsia="en-PH"/>
              </w:rPr>
            </w:pPr>
            <w:r>
              <w:rPr>
                <w:rFonts w:ascii="Arial Narrow" w:hAnsi="Arial Narrow" w:cs="Arial"/>
                <w:bCs/>
                <w:sz w:val="22"/>
                <w:szCs w:val="22"/>
                <w:lang w:val="en-PH" w:eastAsia="en-PH"/>
              </w:rPr>
              <w:t>186</w:t>
            </w:r>
          </w:p>
        </w:tc>
        <w:tc>
          <w:tcPr>
            <w:tcW w:w="1688" w:type="dxa"/>
            <w:tcBorders>
              <w:top w:val="nil"/>
              <w:bottom w:val="single" w:sz="4" w:space="0" w:color="auto"/>
            </w:tcBorders>
            <w:vAlign w:val="bottom"/>
          </w:tcPr>
          <w:p>
            <w:pPr>
              <w:ind w:left="0" w:right="-110"/>
              <w:jc w:val="right"/>
              <w:rPr>
                <w:rFonts w:ascii="Arial Narrow" w:hAnsi="Arial Narrow" w:cs="Arial"/>
                <w:sz w:val="22"/>
                <w:szCs w:val="22"/>
                <w:lang w:val="en-PH" w:eastAsia="en-PH"/>
              </w:rPr>
            </w:pPr>
            <w:r>
              <w:rPr>
                <w:rFonts w:ascii="Arial Narrow" w:hAnsi="Arial Narrow" w:cs="Arial"/>
                <w:sz w:val="22"/>
                <w:szCs w:val="22"/>
                <w:lang w:val="en-PH" w:eastAsia="en-PH"/>
              </w:rPr>
              <w:t>366</w:t>
            </w:r>
          </w:p>
        </w:tc>
      </w:tr>
      <w:tr>
        <w:tc>
          <w:tcPr>
            <w:tcW w:w="2757" w:type="dxa"/>
            <w:tcBorders>
              <w:top w:val="single" w:sz="4" w:space="0" w:color="auto"/>
              <w:bottom w:val="double" w:sz="4" w:space="0" w:color="auto"/>
            </w:tcBorders>
            <w:vAlign w:val="bottom"/>
          </w:tcPr>
          <w:p>
            <w:pPr>
              <w:ind w:left="-108"/>
              <w:rPr>
                <w:rFonts w:ascii="Arial Narrow" w:hAnsi="Arial Narrow" w:cs="Arial"/>
                <w:b/>
                <w:bCs/>
                <w:sz w:val="22"/>
                <w:szCs w:val="22"/>
                <w:lang w:val="en-PH" w:eastAsia="en-PH"/>
              </w:rPr>
            </w:pPr>
            <w:r>
              <w:rPr>
                <w:rFonts w:ascii="Arial Narrow" w:hAnsi="Arial Narrow" w:cs="Arial"/>
                <w:b/>
                <w:bCs/>
                <w:sz w:val="22"/>
                <w:szCs w:val="22"/>
                <w:lang w:val="en-PH" w:eastAsia="en-PH"/>
              </w:rPr>
              <w:t>Total</w:t>
            </w:r>
          </w:p>
        </w:tc>
        <w:tc>
          <w:tcPr>
            <w:tcW w:w="2130" w:type="dxa"/>
            <w:tcBorders>
              <w:top w:val="single" w:sz="4" w:space="0" w:color="auto"/>
              <w:bottom w:val="double" w:sz="4" w:space="0" w:color="auto"/>
            </w:tcBorders>
            <w:vAlign w:val="bottom"/>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924</w:t>
            </w:r>
          </w:p>
        </w:tc>
        <w:tc>
          <w:tcPr>
            <w:tcW w:w="1957" w:type="dxa"/>
            <w:tcBorders>
              <w:top w:val="single" w:sz="4" w:space="0" w:color="auto"/>
              <w:bottom w:val="double" w:sz="4" w:space="0" w:color="auto"/>
            </w:tcBorders>
            <w:vAlign w:val="bottom"/>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757</w:t>
            </w:r>
          </w:p>
        </w:tc>
        <w:tc>
          <w:tcPr>
            <w:tcW w:w="1688" w:type="dxa"/>
            <w:tcBorders>
              <w:top w:val="single" w:sz="4" w:space="0" w:color="auto"/>
              <w:bottom w:val="double" w:sz="4" w:space="0" w:color="auto"/>
            </w:tcBorders>
            <w:vAlign w:val="bottom"/>
          </w:tcPr>
          <w:p>
            <w:pPr>
              <w:ind w:left="0" w:right="-110"/>
              <w:jc w:val="right"/>
              <w:rPr>
                <w:rFonts w:ascii="Arial Narrow" w:hAnsi="Arial Narrow" w:cs="Arial"/>
                <w:b/>
                <w:bCs/>
                <w:sz w:val="22"/>
                <w:szCs w:val="22"/>
                <w:lang w:val="en-PH" w:eastAsia="en-PH"/>
              </w:rPr>
            </w:pPr>
            <w:r>
              <w:rPr>
                <w:rFonts w:ascii="Arial Narrow" w:hAnsi="Arial Narrow" w:cs="Arial"/>
                <w:b/>
                <w:bCs/>
                <w:sz w:val="22"/>
                <w:szCs w:val="22"/>
                <w:lang w:val="en-PH" w:eastAsia="en-PH"/>
              </w:rPr>
              <w:t>1,681</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Board of Directors are: </w:t>
      </w:r>
      <w:proofErr w:type="spellStart"/>
      <w:r>
        <w:rPr>
          <w:rFonts w:ascii="Arial" w:hAnsi="Arial" w:cs="Arial"/>
          <w:sz w:val="22"/>
          <w:szCs w:val="22"/>
        </w:rPr>
        <w:t>Anselmo</w:t>
      </w:r>
      <w:proofErr w:type="spellEnd"/>
      <w:r>
        <w:rPr>
          <w:rFonts w:ascii="Arial" w:hAnsi="Arial" w:cs="Arial"/>
          <w:sz w:val="22"/>
          <w:szCs w:val="22"/>
        </w:rPr>
        <w:t xml:space="preserve"> Simeon P. </w:t>
      </w:r>
      <w:proofErr w:type="spellStart"/>
      <w:r>
        <w:rPr>
          <w:rFonts w:ascii="Arial" w:hAnsi="Arial" w:cs="Arial"/>
          <w:sz w:val="22"/>
          <w:szCs w:val="22"/>
        </w:rPr>
        <w:t>Pinili</w:t>
      </w:r>
      <w:proofErr w:type="spellEnd"/>
      <w:r>
        <w:rPr>
          <w:rFonts w:ascii="Arial" w:hAnsi="Arial" w:cs="Arial"/>
          <w:sz w:val="22"/>
          <w:szCs w:val="22"/>
        </w:rPr>
        <w:t xml:space="preserve">, the Chairman who assumed Office on January 17, 2018, </w:t>
      </w:r>
      <w:proofErr w:type="spellStart"/>
      <w:r>
        <w:rPr>
          <w:rFonts w:ascii="Arial" w:hAnsi="Arial" w:cs="Arial"/>
          <w:sz w:val="22"/>
          <w:szCs w:val="22"/>
        </w:rPr>
        <w:t>Royina</w:t>
      </w:r>
      <w:proofErr w:type="spellEnd"/>
      <w:r>
        <w:rPr>
          <w:rFonts w:ascii="Arial" w:hAnsi="Arial" w:cs="Arial"/>
          <w:sz w:val="22"/>
          <w:szCs w:val="22"/>
        </w:rPr>
        <w:t xml:space="preserve"> M. </w:t>
      </w:r>
      <w:proofErr w:type="spellStart"/>
      <w:r>
        <w:rPr>
          <w:rFonts w:ascii="Arial" w:hAnsi="Arial" w:cs="Arial"/>
          <w:sz w:val="22"/>
          <w:szCs w:val="22"/>
        </w:rPr>
        <w:t>Garma</w:t>
      </w:r>
      <w:proofErr w:type="spellEnd"/>
      <w:r>
        <w:rPr>
          <w:rFonts w:ascii="Arial" w:hAnsi="Arial" w:cs="Arial"/>
          <w:sz w:val="22"/>
          <w:szCs w:val="22"/>
        </w:rPr>
        <w:t xml:space="preserve">, the General Manager and Vice-Chairman, who was appointed and assumed office on July 15, 2019; and Members of the Board composed of Marlon U. </w:t>
      </w:r>
      <w:proofErr w:type="spellStart"/>
      <w:r>
        <w:rPr>
          <w:rFonts w:ascii="Arial" w:hAnsi="Arial" w:cs="Arial"/>
          <w:sz w:val="22"/>
          <w:szCs w:val="22"/>
        </w:rPr>
        <w:t>Balite</w:t>
      </w:r>
      <w:proofErr w:type="spellEnd"/>
      <w:r>
        <w:rPr>
          <w:rFonts w:ascii="Arial" w:hAnsi="Arial" w:cs="Arial"/>
          <w:sz w:val="22"/>
          <w:szCs w:val="22"/>
        </w:rPr>
        <w:t xml:space="preserve">, Sandra M. Cam and Ramon Ike V. </w:t>
      </w:r>
      <w:proofErr w:type="spellStart"/>
      <w:r>
        <w:rPr>
          <w:rFonts w:ascii="Arial" w:hAnsi="Arial" w:cs="Arial"/>
          <w:sz w:val="22"/>
          <w:szCs w:val="22"/>
        </w:rPr>
        <w:t>Señeres</w:t>
      </w:r>
      <w:proofErr w:type="spellEnd"/>
      <w:r>
        <w:rPr>
          <w:rFonts w:ascii="Arial" w:hAnsi="Arial" w:cs="Arial"/>
          <w:sz w:val="22"/>
          <w:szCs w:val="22"/>
        </w:rPr>
        <w:t xml:space="preserve">. </w:t>
      </w:r>
      <w:proofErr w:type="spellStart"/>
      <w:r>
        <w:rPr>
          <w:rFonts w:ascii="Arial" w:hAnsi="Arial" w:cs="Arial"/>
          <w:sz w:val="22"/>
          <w:szCs w:val="22"/>
        </w:rPr>
        <w:t>Reymar</w:t>
      </w:r>
      <w:proofErr w:type="spellEnd"/>
      <w:r>
        <w:rPr>
          <w:rFonts w:ascii="Arial" w:hAnsi="Arial" w:cs="Arial"/>
          <w:sz w:val="22"/>
          <w:szCs w:val="22"/>
        </w:rPr>
        <w:t xml:space="preserve"> H. Santiago is the Board Secretary.</w:t>
      </w:r>
    </w:p>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sz w:val="22"/>
          <w:szCs w:val="22"/>
        </w:rPr>
        <w:t>The PCSO’s registered office, which is also its principal place of business, is located at Sun Plaza Building</w:t>
      </w:r>
      <w:proofErr w:type="gramStart"/>
      <w:r>
        <w:rPr>
          <w:rFonts w:ascii="Arial" w:hAnsi="Arial" w:cs="Arial"/>
          <w:sz w:val="22"/>
          <w:szCs w:val="22"/>
        </w:rPr>
        <w:t>,1507</w:t>
      </w:r>
      <w:proofErr w:type="gramEnd"/>
      <w:r>
        <w:rPr>
          <w:rFonts w:ascii="Arial" w:hAnsi="Arial" w:cs="Arial"/>
          <w:sz w:val="22"/>
          <w:szCs w:val="22"/>
        </w:rPr>
        <w:t xml:space="preserve"> Shaw Boulevard corner Princeton St., </w:t>
      </w:r>
      <w:proofErr w:type="spellStart"/>
      <w:r>
        <w:rPr>
          <w:rFonts w:ascii="Arial" w:hAnsi="Arial" w:cs="Arial"/>
          <w:sz w:val="22"/>
          <w:szCs w:val="22"/>
        </w:rPr>
        <w:t>Mandaluyong</w:t>
      </w:r>
      <w:proofErr w:type="spellEnd"/>
      <w:r>
        <w:rPr>
          <w:rFonts w:ascii="Arial" w:hAnsi="Arial" w:cs="Arial"/>
          <w:sz w:val="22"/>
          <w:szCs w:val="22"/>
        </w:rPr>
        <w:t xml:space="preserve"> City 1552. </w:t>
      </w:r>
      <w:r>
        <w:rPr>
          <w:rFonts w:ascii="Arial" w:hAnsi="Arial" w:cs="Arial"/>
          <w:bCs/>
          <w:sz w:val="22"/>
          <w:szCs w:val="22"/>
          <w:lang w:eastAsia="ar-SA"/>
        </w:rPr>
        <w:t xml:space="preserve">It has five (5) branch operation departments, namely: NCR, NCL, STBR, </w:t>
      </w:r>
      <w:proofErr w:type="spellStart"/>
      <w:r>
        <w:rPr>
          <w:rFonts w:ascii="Arial" w:hAnsi="Arial" w:cs="Arial"/>
          <w:bCs/>
          <w:sz w:val="22"/>
          <w:szCs w:val="22"/>
          <w:lang w:eastAsia="ar-SA"/>
        </w:rPr>
        <w:t>Visayas</w:t>
      </w:r>
      <w:proofErr w:type="spellEnd"/>
      <w:r>
        <w:rPr>
          <w:rFonts w:ascii="Arial" w:hAnsi="Arial" w:cs="Arial"/>
          <w:bCs/>
          <w:sz w:val="22"/>
          <w:szCs w:val="22"/>
          <w:lang w:eastAsia="ar-SA"/>
        </w:rPr>
        <w:t xml:space="preserve">, and Mindanao. </w:t>
      </w:r>
    </w:p>
    <w:p>
      <w:pPr>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Below is the composition of 68 Branch Offices as of December 31, 2021:</w:t>
      </w:r>
    </w:p>
    <w:p>
      <w:pPr>
        <w:suppressAutoHyphens/>
        <w:ind w:left="0"/>
        <w:rPr>
          <w:rFonts w:ascii="Arial" w:hAnsi="Arial" w:cs="Arial"/>
          <w:bCs/>
          <w:sz w:val="22"/>
          <w:szCs w:val="22"/>
          <w:lang w:eastAsia="ar-SA"/>
        </w:rPr>
      </w:pPr>
    </w:p>
    <w:tbl>
      <w:tblPr>
        <w:tblW w:w="8606" w:type="dxa"/>
        <w:tblLook w:val="04A0" w:firstRow="1" w:lastRow="0" w:firstColumn="1" w:lastColumn="0" w:noHBand="0" w:noVBand="1"/>
      </w:tblPr>
      <w:tblGrid>
        <w:gridCol w:w="1980"/>
        <w:gridCol w:w="6626"/>
      </w:tblGrid>
      <w:tr>
        <w:trPr>
          <w:trHeight w:val="968"/>
        </w:trPr>
        <w:tc>
          <w:tcPr>
            <w:tcW w:w="1980" w:type="dxa"/>
            <w:tcBorders>
              <w:top w:val="single" w:sz="4" w:space="0" w:color="auto"/>
              <w:left w:val="nil"/>
              <w:right w:val="nil"/>
            </w:tcBorders>
            <w:hideMark/>
          </w:tcPr>
          <w:p>
            <w:pPr>
              <w:suppressAutoHyphens/>
              <w:snapToGrid w:val="0"/>
              <w:ind w:left="-108"/>
              <w:rPr>
                <w:rFonts w:ascii="Arial" w:hAnsi="Arial" w:cs="Arial"/>
                <w:bCs/>
                <w:sz w:val="20"/>
                <w:szCs w:val="20"/>
                <w:lang w:eastAsia="ar-SA"/>
              </w:rPr>
            </w:pPr>
            <w:r>
              <w:rPr>
                <w:rFonts w:ascii="Arial" w:hAnsi="Arial" w:cs="Arial"/>
                <w:bCs/>
                <w:sz w:val="20"/>
                <w:szCs w:val="20"/>
                <w:lang w:eastAsia="ar-SA"/>
              </w:rPr>
              <w:t>NCL</w:t>
            </w:r>
          </w:p>
        </w:tc>
        <w:tc>
          <w:tcPr>
            <w:tcW w:w="6626" w:type="dxa"/>
            <w:tcBorders>
              <w:top w:val="single" w:sz="4" w:space="0" w:color="auto"/>
              <w:left w:val="nil"/>
              <w:right w:val="nil"/>
            </w:tcBorders>
            <w:hideMark/>
          </w:tcPr>
          <w:p>
            <w:pPr>
              <w:pStyle w:val="ListParagraph"/>
              <w:suppressAutoHyphens/>
              <w:snapToGrid w:val="0"/>
              <w:ind w:left="0" w:right="-97"/>
              <w:rPr>
                <w:rFonts w:ascii="Arial" w:hAnsi="Arial" w:cs="Arial"/>
                <w:bCs/>
                <w:sz w:val="20"/>
                <w:szCs w:val="20"/>
                <w:lang w:val="sv-SE" w:eastAsia="ar-SA"/>
              </w:rPr>
            </w:pPr>
            <w:r>
              <w:rPr>
                <w:rFonts w:ascii="Arial" w:hAnsi="Arial" w:cs="Arial"/>
                <w:bCs/>
                <w:sz w:val="20"/>
                <w:szCs w:val="20"/>
                <w:lang w:val="sv-SE" w:eastAsia="ar-SA"/>
              </w:rPr>
              <w:t>Apayao, Aurora, Bataan, Benguet, Bulacan, Cagayan, Ilocos Norte, Ilocos Sur, Ifugao, Isabela, Kalinga, La Union, Mountain Province, Nueva Ecija, Nueva Viscaya, Pampanga, Pangasinan, Tarlac and Zambales</w:t>
            </w:r>
          </w:p>
          <w:p>
            <w:pPr>
              <w:pStyle w:val="ListParagraph"/>
              <w:suppressAutoHyphens/>
              <w:snapToGrid w:val="0"/>
              <w:ind w:left="0" w:right="-97"/>
              <w:rPr>
                <w:rFonts w:ascii="Arial" w:hAnsi="Arial" w:cs="Arial"/>
                <w:bCs/>
                <w:sz w:val="20"/>
                <w:szCs w:val="20"/>
                <w:lang w:val="sv-SE" w:eastAsia="ar-SA"/>
              </w:rPr>
            </w:pPr>
          </w:p>
        </w:tc>
      </w:tr>
      <w:tr>
        <w:trPr>
          <w:trHeight w:val="832"/>
        </w:trPr>
        <w:tc>
          <w:tcPr>
            <w:tcW w:w="1980" w:type="dxa"/>
            <w:hideMark/>
          </w:tcPr>
          <w:p>
            <w:pPr>
              <w:suppressAutoHyphens/>
              <w:snapToGrid w:val="0"/>
              <w:ind w:left="-108"/>
              <w:rPr>
                <w:rFonts w:ascii="Arial" w:hAnsi="Arial" w:cs="Arial"/>
                <w:bCs/>
                <w:sz w:val="20"/>
                <w:szCs w:val="20"/>
                <w:lang w:eastAsia="ar-SA"/>
              </w:rPr>
            </w:pPr>
            <w:r>
              <w:rPr>
                <w:rFonts w:ascii="Arial" w:hAnsi="Arial" w:cs="Arial"/>
                <w:bCs/>
                <w:sz w:val="20"/>
                <w:szCs w:val="20"/>
                <w:lang w:eastAsia="ar-SA"/>
              </w:rPr>
              <w:t>STBR</w:t>
            </w:r>
          </w:p>
        </w:tc>
        <w:tc>
          <w:tcPr>
            <w:tcW w:w="6626" w:type="dxa"/>
            <w:hideMark/>
          </w:tcPr>
          <w:p>
            <w:pPr>
              <w:suppressAutoHyphens/>
              <w:snapToGrid w:val="0"/>
              <w:ind w:left="0" w:right="-97"/>
              <w:rPr>
                <w:rFonts w:ascii="Arial" w:hAnsi="Arial" w:cs="Arial"/>
                <w:bCs/>
                <w:sz w:val="20"/>
                <w:szCs w:val="20"/>
                <w:lang w:eastAsia="ar-SA"/>
              </w:rPr>
            </w:pPr>
            <w:proofErr w:type="spellStart"/>
            <w:r>
              <w:rPr>
                <w:rFonts w:ascii="Arial" w:hAnsi="Arial" w:cs="Arial"/>
                <w:bCs/>
                <w:sz w:val="20"/>
                <w:szCs w:val="20"/>
                <w:lang w:eastAsia="ar-SA"/>
              </w:rPr>
              <w:t>Albay</w:t>
            </w:r>
            <w:proofErr w:type="spellEnd"/>
            <w:r>
              <w:rPr>
                <w:rFonts w:ascii="Arial" w:hAnsi="Arial" w:cs="Arial"/>
                <w:bCs/>
                <w:sz w:val="20"/>
                <w:szCs w:val="20"/>
                <w:lang w:eastAsia="ar-SA"/>
              </w:rPr>
              <w:t xml:space="preserve">, </w:t>
            </w:r>
            <w:proofErr w:type="spellStart"/>
            <w:r>
              <w:rPr>
                <w:rFonts w:ascii="Arial" w:hAnsi="Arial" w:cs="Arial"/>
                <w:bCs/>
                <w:sz w:val="20"/>
                <w:szCs w:val="20"/>
                <w:lang w:eastAsia="ar-SA"/>
              </w:rPr>
              <w:t>Batangas</w:t>
            </w:r>
            <w:proofErr w:type="spellEnd"/>
            <w:r>
              <w:rPr>
                <w:rFonts w:ascii="Arial" w:hAnsi="Arial" w:cs="Arial"/>
                <w:bCs/>
                <w:sz w:val="20"/>
                <w:szCs w:val="20"/>
                <w:lang w:eastAsia="ar-SA"/>
              </w:rPr>
              <w:t xml:space="preserve">, </w:t>
            </w:r>
            <w:proofErr w:type="spellStart"/>
            <w:r>
              <w:rPr>
                <w:rFonts w:ascii="Arial" w:hAnsi="Arial" w:cs="Arial"/>
                <w:bCs/>
                <w:sz w:val="20"/>
                <w:szCs w:val="20"/>
                <w:lang w:eastAsia="ar-SA"/>
              </w:rPr>
              <w:t>Camarines</w:t>
            </w:r>
            <w:proofErr w:type="spellEnd"/>
            <w:r>
              <w:rPr>
                <w:rFonts w:ascii="Arial" w:hAnsi="Arial" w:cs="Arial"/>
                <w:bCs/>
                <w:sz w:val="20"/>
                <w:szCs w:val="20"/>
                <w:lang w:eastAsia="ar-SA"/>
              </w:rPr>
              <w:t xml:space="preserve"> Norte, </w:t>
            </w:r>
            <w:proofErr w:type="spellStart"/>
            <w:r>
              <w:rPr>
                <w:rFonts w:ascii="Arial" w:hAnsi="Arial" w:cs="Arial"/>
                <w:bCs/>
                <w:sz w:val="20"/>
                <w:szCs w:val="20"/>
                <w:lang w:eastAsia="ar-SA"/>
              </w:rPr>
              <w:t>Camarines</w:t>
            </w:r>
            <w:proofErr w:type="spellEnd"/>
            <w:r>
              <w:rPr>
                <w:rFonts w:ascii="Arial" w:hAnsi="Arial" w:cs="Arial"/>
                <w:bCs/>
                <w:sz w:val="20"/>
                <w:szCs w:val="20"/>
                <w:lang w:eastAsia="ar-SA"/>
              </w:rPr>
              <w:t xml:space="preserve"> Sur, </w:t>
            </w:r>
            <w:proofErr w:type="spellStart"/>
            <w:r>
              <w:rPr>
                <w:rFonts w:ascii="Arial" w:hAnsi="Arial" w:cs="Arial"/>
                <w:bCs/>
                <w:sz w:val="20"/>
                <w:szCs w:val="20"/>
                <w:lang w:eastAsia="ar-SA"/>
              </w:rPr>
              <w:t>Catanduanes</w:t>
            </w:r>
            <w:proofErr w:type="spellEnd"/>
            <w:r>
              <w:rPr>
                <w:rFonts w:ascii="Arial" w:hAnsi="Arial" w:cs="Arial"/>
                <w:bCs/>
                <w:sz w:val="20"/>
                <w:szCs w:val="20"/>
                <w:lang w:eastAsia="ar-SA"/>
              </w:rPr>
              <w:t xml:space="preserve">, Cavite, Laguna, </w:t>
            </w:r>
            <w:proofErr w:type="spellStart"/>
            <w:r>
              <w:rPr>
                <w:rFonts w:ascii="Arial" w:hAnsi="Arial" w:cs="Arial"/>
                <w:bCs/>
                <w:sz w:val="20"/>
                <w:szCs w:val="20"/>
                <w:lang w:eastAsia="ar-SA"/>
              </w:rPr>
              <w:t>Marinduque</w:t>
            </w:r>
            <w:proofErr w:type="spellEnd"/>
            <w:r>
              <w:rPr>
                <w:rFonts w:ascii="Arial" w:hAnsi="Arial" w:cs="Arial"/>
                <w:bCs/>
                <w:sz w:val="20"/>
                <w:szCs w:val="20"/>
                <w:lang w:eastAsia="ar-SA"/>
              </w:rPr>
              <w:t xml:space="preserve">, Masbate, Occidental Mindoro, Oriental Mindoro, Palawan, Quezon, Rizal, Romblon and </w:t>
            </w:r>
            <w:proofErr w:type="spellStart"/>
            <w:r>
              <w:rPr>
                <w:rFonts w:ascii="Arial" w:hAnsi="Arial" w:cs="Arial"/>
                <w:bCs/>
                <w:sz w:val="20"/>
                <w:szCs w:val="20"/>
                <w:lang w:eastAsia="ar-SA"/>
              </w:rPr>
              <w:t>Sorsogon</w:t>
            </w:r>
            <w:proofErr w:type="spellEnd"/>
          </w:p>
          <w:p>
            <w:pPr>
              <w:suppressAutoHyphens/>
              <w:snapToGrid w:val="0"/>
              <w:ind w:left="0" w:right="-97"/>
              <w:rPr>
                <w:rFonts w:ascii="Arial" w:hAnsi="Arial" w:cs="Arial"/>
                <w:bCs/>
                <w:sz w:val="20"/>
                <w:szCs w:val="20"/>
                <w:lang w:eastAsia="ar-SA"/>
              </w:rPr>
            </w:pPr>
          </w:p>
        </w:tc>
      </w:tr>
      <w:tr>
        <w:trPr>
          <w:trHeight w:val="1572"/>
        </w:trPr>
        <w:tc>
          <w:tcPr>
            <w:tcW w:w="1980" w:type="dxa"/>
            <w:tcBorders>
              <w:bottom w:val="single" w:sz="4" w:space="0" w:color="auto"/>
            </w:tcBorders>
            <w:hideMark/>
          </w:tcPr>
          <w:p>
            <w:pPr>
              <w:suppressAutoHyphens/>
              <w:snapToGrid w:val="0"/>
              <w:ind w:left="-108"/>
              <w:rPr>
                <w:rFonts w:ascii="Arial" w:hAnsi="Arial" w:cs="Arial"/>
                <w:bCs/>
                <w:sz w:val="20"/>
                <w:szCs w:val="20"/>
                <w:lang w:eastAsia="ar-SA"/>
              </w:rPr>
            </w:pPr>
            <w:proofErr w:type="spellStart"/>
            <w:r>
              <w:rPr>
                <w:rFonts w:ascii="Arial" w:hAnsi="Arial" w:cs="Arial"/>
                <w:bCs/>
                <w:sz w:val="20"/>
                <w:szCs w:val="20"/>
                <w:lang w:eastAsia="ar-SA"/>
              </w:rPr>
              <w:t>Visayas</w:t>
            </w:r>
            <w:proofErr w:type="spellEnd"/>
            <w:r>
              <w:rPr>
                <w:rFonts w:ascii="Arial" w:hAnsi="Arial" w:cs="Arial"/>
                <w:bCs/>
                <w:sz w:val="20"/>
                <w:szCs w:val="20"/>
                <w:lang w:eastAsia="ar-SA"/>
              </w:rPr>
              <w:t xml:space="preserve"> </w:t>
            </w:r>
          </w:p>
          <w:p>
            <w:pPr>
              <w:suppressAutoHyphens/>
              <w:snapToGrid w:val="0"/>
              <w:ind w:left="-108"/>
              <w:rPr>
                <w:rFonts w:ascii="Arial" w:hAnsi="Arial" w:cs="Arial"/>
                <w:bCs/>
                <w:sz w:val="20"/>
                <w:szCs w:val="20"/>
                <w:lang w:eastAsia="ar-SA"/>
              </w:rPr>
            </w:pPr>
          </w:p>
          <w:p>
            <w:pPr>
              <w:suppressAutoHyphens/>
              <w:snapToGrid w:val="0"/>
              <w:ind w:left="-108"/>
              <w:rPr>
                <w:rFonts w:ascii="Arial" w:hAnsi="Arial" w:cs="Arial"/>
                <w:bCs/>
                <w:sz w:val="20"/>
                <w:szCs w:val="20"/>
                <w:lang w:eastAsia="ar-SA"/>
              </w:rPr>
            </w:pPr>
          </w:p>
          <w:p>
            <w:pPr>
              <w:suppressAutoHyphens/>
              <w:snapToGrid w:val="0"/>
              <w:ind w:left="-108"/>
              <w:rPr>
                <w:rFonts w:ascii="Arial" w:hAnsi="Arial" w:cs="Arial"/>
                <w:bCs/>
                <w:sz w:val="20"/>
                <w:szCs w:val="20"/>
                <w:lang w:eastAsia="ar-SA"/>
              </w:rPr>
            </w:pPr>
          </w:p>
          <w:p>
            <w:pPr>
              <w:suppressAutoHyphens/>
              <w:snapToGrid w:val="0"/>
              <w:ind w:left="-108"/>
              <w:rPr>
                <w:rFonts w:ascii="Arial" w:hAnsi="Arial" w:cs="Arial"/>
                <w:bCs/>
                <w:sz w:val="20"/>
                <w:szCs w:val="20"/>
                <w:lang w:eastAsia="ar-SA"/>
              </w:rPr>
            </w:pPr>
            <w:r>
              <w:rPr>
                <w:rFonts w:ascii="Arial" w:hAnsi="Arial" w:cs="Arial"/>
                <w:bCs/>
                <w:sz w:val="20"/>
                <w:szCs w:val="20"/>
                <w:lang w:eastAsia="ar-SA"/>
              </w:rPr>
              <w:t>Mindanao</w:t>
            </w:r>
          </w:p>
        </w:tc>
        <w:tc>
          <w:tcPr>
            <w:tcW w:w="6626" w:type="dxa"/>
            <w:tcBorders>
              <w:bottom w:val="single" w:sz="4" w:space="0" w:color="auto"/>
            </w:tcBorders>
            <w:hideMark/>
          </w:tcPr>
          <w:p>
            <w:pPr>
              <w:suppressAutoHyphens/>
              <w:snapToGrid w:val="0"/>
              <w:ind w:left="0" w:right="-97"/>
              <w:rPr>
                <w:rFonts w:ascii="Arial" w:hAnsi="Arial" w:cs="Arial"/>
                <w:bCs/>
                <w:sz w:val="20"/>
                <w:szCs w:val="20"/>
                <w:lang w:val="it-IT" w:eastAsia="ar-SA"/>
              </w:rPr>
            </w:pPr>
            <w:r>
              <w:rPr>
                <w:rFonts w:ascii="Arial" w:hAnsi="Arial" w:cs="Arial"/>
                <w:bCs/>
                <w:sz w:val="20"/>
                <w:szCs w:val="20"/>
                <w:lang w:val="it-IT" w:eastAsia="ar-SA"/>
              </w:rPr>
              <w:t>Aklan, Antique, Bohol, Capiz, Cebu, Guimaras, Iloilo, Leyte, Negros Occidental, Negros Oriental, Northern Samar, Southern Leyte, Western Samar, Biliran, Eastern Samar</w:t>
            </w:r>
          </w:p>
          <w:p>
            <w:pPr>
              <w:suppressAutoHyphens/>
              <w:snapToGrid w:val="0"/>
              <w:ind w:left="0" w:right="-97"/>
              <w:rPr>
                <w:rFonts w:ascii="Arial" w:hAnsi="Arial" w:cs="Arial"/>
                <w:bCs/>
                <w:sz w:val="20"/>
                <w:szCs w:val="20"/>
                <w:lang w:val="it-IT" w:eastAsia="ar-SA"/>
              </w:rPr>
            </w:pPr>
          </w:p>
          <w:p>
            <w:pPr>
              <w:suppressAutoHyphens/>
              <w:snapToGrid w:val="0"/>
              <w:ind w:left="0" w:right="-97"/>
              <w:rPr>
                <w:rFonts w:ascii="Arial" w:hAnsi="Arial" w:cs="Arial"/>
                <w:bCs/>
                <w:sz w:val="20"/>
                <w:szCs w:val="20"/>
                <w:lang w:val="it-IT" w:eastAsia="ar-SA"/>
              </w:rPr>
            </w:pPr>
            <w:r>
              <w:rPr>
                <w:rFonts w:ascii="Arial" w:hAnsi="Arial" w:cs="Arial"/>
                <w:bCs/>
                <w:sz w:val="20"/>
                <w:szCs w:val="20"/>
                <w:lang w:val="it-IT" w:eastAsia="ar-SA"/>
              </w:rPr>
              <w:t>Agusan del Norte, Agusan del Sur, Bukidnon, Davao del Norte, Davao del Sur, Davao Oriental, Lanao Del Norte, Maguindanao, Misamis Occidental, Misamis Oriental, North Cotabato, South Cotabato, Sultan Kudarat, Surigao del Norte, Surigao del Sur, Zamboanga del Norte, Zamboanga del Sur, Zamboanga Sibugay.</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financial statements of the PCSO for the years ended December 31, 2021 and 2020 were approved and authorized for issue by the Board of Directors on March 31, 2022.</w:t>
      </w:r>
    </w:p>
    <w:p>
      <w:pPr>
        <w:ind w:left="0"/>
        <w:rPr>
          <w:rFonts w:ascii="Arial" w:hAnsi="Arial" w:cs="Arial"/>
          <w:sz w:val="22"/>
          <w:szCs w:val="22"/>
        </w:rPr>
      </w:pPr>
    </w:p>
    <w:p>
      <w:pPr>
        <w:ind w:left="0"/>
        <w:rPr>
          <w:rFonts w:ascii="Arial" w:hAnsi="Arial" w:cs="Arial"/>
          <w:sz w:val="22"/>
          <w:szCs w:val="22"/>
        </w:rPr>
      </w:pPr>
    </w:p>
    <w:p>
      <w:pPr>
        <w:pStyle w:val="ListParagraph"/>
        <w:numPr>
          <w:ilvl w:val="0"/>
          <w:numId w:val="2"/>
        </w:numPr>
        <w:ind w:left="0" w:firstLine="0"/>
        <w:rPr>
          <w:rFonts w:ascii="Arial" w:hAnsi="Arial" w:cs="Arial"/>
          <w:b/>
          <w:sz w:val="22"/>
          <w:szCs w:val="22"/>
        </w:rPr>
      </w:pPr>
      <w:r>
        <w:rPr>
          <w:rFonts w:ascii="Arial" w:hAnsi="Arial" w:cs="Arial"/>
          <w:b/>
          <w:sz w:val="22"/>
          <w:szCs w:val="22"/>
        </w:rPr>
        <w:t>FINANCIAL REPORTING FRAMEWORK AND BASIS OF PREPARATION AND PRESENTATION</w:t>
      </w:r>
    </w:p>
    <w:p>
      <w:pPr>
        <w:pStyle w:val="ListParagraph"/>
        <w:ind w:left="360"/>
        <w:rPr>
          <w:rFonts w:ascii="Arial" w:hAnsi="Arial" w:cs="Arial"/>
          <w:sz w:val="22"/>
          <w:szCs w:val="22"/>
        </w:rPr>
      </w:pPr>
    </w:p>
    <w:p>
      <w:pPr>
        <w:pStyle w:val="ListParagraph"/>
        <w:numPr>
          <w:ilvl w:val="0"/>
          <w:numId w:val="3"/>
        </w:numPr>
        <w:ind w:hanging="720"/>
        <w:rPr>
          <w:rFonts w:ascii="Arial" w:hAnsi="Arial" w:cs="Arial"/>
          <w:b/>
          <w:bCs/>
          <w:sz w:val="22"/>
          <w:szCs w:val="22"/>
        </w:rPr>
      </w:pPr>
      <w:r>
        <w:rPr>
          <w:rFonts w:ascii="Arial" w:hAnsi="Arial" w:cs="Arial"/>
          <w:b/>
          <w:bCs/>
          <w:sz w:val="22"/>
          <w:szCs w:val="22"/>
        </w:rPr>
        <w:t>Statement of Compliance with Philippine Financial Reporting Standards (PFRSs)</w:t>
      </w:r>
    </w:p>
    <w:p>
      <w:pPr>
        <w:rPr>
          <w:rFonts w:ascii="Arial" w:hAnsi="Arial" w:cs="Arial"/>
          <w:b/>
          <w:sz w:val="22"/>
          <w:szCs w:val="22"/>
        </w:rPr>
      </w:pPr>
    </w:p>
    <w:p>
      <w:pPr>
        <w:ind w:left="0"/>
        <w:rPr>
          <w:rFonts w:ascii="Arial" w:hAnsi="Arial" w:cs="Arial"/>
          <w:sz w:val="22"/>
          <w:szCs w:val="22"/>
        </w:rPr>
      </w:pPr>
      <w:r>
        <w:rPr>
          <w:rFonts w:ascii="Arial" w:hAnsi="Arial" w:cs="Arial"/>
          <w:sz w:val="22"/>
          <w:szCs w:val="22"/>
        </w:rPr>
        <w:t>The financial statements of the PCSO have been prepared in accordance with PFRSs, which includes all applicable PFRS, PAS and interpretations issued by the Philippine Interpretations Committee (PIC) and Standing Interpretations Committee (SIC) as approved by the Financial Reporting Standards Council (FRSC) and Board of Accountancy (BOA) and adopted by the Security and Exchange Commission (SEC).</w:t>
      </w:r>
    </w:p>
    <w:p>
      <w:pPr>
        <w:ind w:left="0"/>
        <w:rPr>
          <w:rFonts w:ascii="Arial" w:hAnsi="Arial" w:cs="Arial"/>
          <w:sz w:val="22"/>
          <w:szCs w:val="22"/>
        </w:rPr>
      </w:pPr>
    </w:p>
    <w:p>
      <w:pPr>
        <w:pStyle w:val="ListParagraph"/>
        <w:numPr>
          <w:ilvl w:val="0"/>
          <w:numId w:val="3"/>
        </w:numPr>
        <w:ind w:hanging="720"/>
        <w:rPr>
          <w:rFonts w:ascii="Arial" w:hAnsi="Arial" w:cs="Arial"/>
          <w:b/>
          <w:bCs/>
          <w:sz w:val="22"/>
          <w:szCs w:val="22"/>
        </w:rPr>
      </w:pPr>
      <w:r>
        <w:rPr>
          <w:rFonts w:ascii="Arial" w:hAnsi="Arial" w:cs="Arial"/>
          <w:b/>
          <w:bCs/>
          <w:sz w:val="22"/>
          <w:szCs w:val="22"/>
        </w:rPr>
        <w:t>Basis of Preparation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financial statements of the PCSO have been prepared on the historical cost basis unless otherwise indicated.</w:t>
      </w:r>
    </w:p>
    <w:p>
      <w:pPr>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Historical cost is generally based on the fair value of the consideration given in exchange for goods and services.</w:t>
      </w:r>
    </w:p>
    <w:p>
      <w:pPr>
        <w:pStyle w:val="ListParagraph"/>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 xml:space="preserve">Fair value is the price that would be received to sell an asset or paid to transfer a liability in an orderly transaction between market participants at the measurement date, regardless of whether that price is directly observable or estimated using another valuation technique.  In estimating the fair value of an asset or a liability, the PCSO takes into account the characteristics of the asset or liability if market participants would take those characteristics into account when pricing the asset or liability at the measurement date. </w:t>
      </w:r>
    </w:p>
    <w:p>
      <w:pPr>
        <w:pStyle w:val="ListParagraph"/>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For financial reporting purposes, fair value measurements are categorized into Level 1, 2 or 3 based on the degree to which the inputs to the fair value measurements are observable and the significance of the inputs to the fair value measurement in its entirety; which are described as follows:</w:t>
      </w:r>
    </w:p>
    <w:p>
      <w:pPr>
        <w:pStyle w:val="ListParagraph"/>
        <w:ind w:left="90"/>
        <w:rPr>
          <w:rFonts w:ascii="Arial" w:hAnsi="Arial" w:cs="Arial"/>
          <w:sz w:val="22"/>
          <w:szCs w:val="22"/>
        </w:rPr>
      </w:pPr>
    </w:p>
    <w:p>
      <w:pPr>
        <w:pStyle w:val="ListParagraph"/>
        <w:numPr>
          <w:ilvl w:val="0"/>
          <w:numId w:val="16"/>
        </w:numPr>
        <w:ind w:left="540" w:hanging="540"/>
        <w:contextualSpacing/>
        <w:rPr>
          <w:rFonts w:ascii="Arial" w:hAnsi="Arial" w:cs="Arial"/>
          <w:sz w:val="22"/>
          <w:szCs w:val="22"/>
        </w:rPr>
      </w:pPr>
      <w:r>
        <w:rPr>
          <w:rFonts w:ascii="Arial" w:hAnsi="Arial" w:cs="Arial"/>
          <w:sz w:val="22"/>
          <w:szCs w:val="22"/>
        </w:rPr>
        <w:t>Level 1 inputs are quoted prices (unadjusted) in active markets for identical assets or liabilities that the entity can access at the measurement date;</w:t>
      </w:r>
    </w:p>
    <w:p>
      <w:pPr>
        <w:pStyle w:val="ListParagraph"/>
        <w:numPr>
          <w:ilvl w:val="0"/>
          <w:numId w:val="16"/>
        </w:numPr>
        <w:ind w:left="540" w:hanging="540"/>
        <w:contextualSpacing/>
        <w:rPr>
          <w:rFonts w:ascii="Arial" w:hAnsi="Arial" w:cs="Arial"/>
          <w:sz w:val="22"/>
          <w:szCs w:val="22"/>
        </w:rPr>
      </w:pPr>
      <w:r>
        <w:rPr>
          <w:rFonts w:ascii="Arial" w:hAnsi="Arial" w:cs="Arial"/>
          <w:sz w:val="22"/>
          <w:szCs w:val="22"/>
        </w:rPr>
        <w:t xml:space="preserve">Level 2 inputs are inputs, other than quoted prices included within Level 1, that are observable for the asset or liability, either directly or indirectly; and </w:t>
      </w:r>
    </w:p>
    <w:p>
      <w:pPr>
        <w:pStyle w:val="ListParagraph"/>
        <w:ind w:left="540"/>
        <w:contextualSpacing/>
        <w:rPr>
          <w:rFonts w:ascii="Arial" w:hAnsi="Arial" w:cs="Arial"/>
          <w:sz w:val="22"/>
          <w:szCs w:val="22"/>
        </w:rPr>
      </w:pPr>
      <w:r>
        <w:rPr>
          <w:rFonts w:ascii="Arial" w:hAnsi="Arial" w:cs="Arial"/>
          <w:sz w:val="22"/>
          <w:szCs w:val="22"/>
        </w:rPr>
        <w:t>Level 3 inputs are unobservable inputs the asset or liability.</w:t>
      </w:r>
    </w:p>
    <w:p>
      <w:pPr>
        <w:pStyle w:val="ListParagraph"/>
        <w:ind w:left="540"/>
        <w:contextualSpacing/>
        <w:rPr>
          <w:rFonts w:ascii="Arial" w:hAnsi="Arial" w:cs="Arial"/>
          <w:sz w:val="22"/>
          <w:szCs w:val="22"/>
        </w:rPr>
      </w:pPr>
    </w:p>
    <w:p>
      <w:pPr>
        <w:pStyle w:val="ListParagraph"/>
        <w:numPr>
          <w:ilvl w:val="0"/>
          <w:numId w:val="3"/>
        </w:numPr>
        <w:ind w:hanging="720"/>
        <w:rPr>
          <w:rFonts w:ascii="Arial" w:hAnsi="Arial" w:cs="Arial"/>
          <w:b/>
          <w:bCs/>
          <w:sz w:val="22"/>
          <w:szCs w:val="22"/>
        </w:rPr>
      </w:pPr>
      <w:r>
        <w:rPr>
          <w:rFonts w:ascii="Arial" w:hAnsi="Arial" w:cs="Arial"/>
          <w:b/>
          <w:bCs/>
          <w:sz w:val="22"/>
          <w:szCs w:val="22"/>
        </w:rPr>
        <w:t>Functional and Presentation Currency</w:t>
      </w:r>
    </w:p>
    <w:p>
      <w:pPr>
        <w:ind w:firstLine="720"/>
        <w:rPr>
          <w:rFonts w:ascii="Arial" w:hAnsi="Arial" w:cs="Arial"/>
          <w:sz w:val="22"/>
          <w:szCs w:val="22"/>
        </w:rPr>
      </w:pPr>
    </w:p>
    <w:p>
      <w:pPr>
        <w:ind w:left="0"/>
        <w:rPr>
          <w:rFonts w:ascii="Arial" w:hAnsi="Arial" w:cs="Arial"/>
          <w:sz w:val="22"/>
          <w:szCs w:val="22"/>
        </w:rPr>
      </w:pPr>
      <w:r>
        <w:rPr>
          <w:rFonts w:ascii="Arial" w:hAnsi="Arial" w:cs="Arial"/>
          <w:sz w:val="22"/>
          <w:szCs w:val="22"/>
        </w:rPr>
        <w:t>These financial statements are presented in Philippine Peso, the currency of the primary economic environment in which the PCSO operates. All amounts are rounded to the nearest peso, except when otherwise indicated.</w:t>
      </w:r>
    </w:p>
    <w:p>
      <w:pPr>
        <w:pStyle w:val="ListParagraph"/>
        <w:ind w:left="1620"/>
        <w:rPr>
          <w:rFonts w:ascii="Arial" w:hAnsi="Arial" w:cs="Arial"/>
          <w:sz w:val="22"/>
          <w:szCs w:val="22"/>
        </w:rPr>
      </w:pPr>
    </w:p>
    <w:p>
      <w:pPr>
        <w:ind w:left="0"/>
        <w:rPr>
          <w:rFonts w:ascii="Arial" w:hAnsi="Arial" w:cs="Arial"/>
          <w:sz w:val="22"/>
          <w:szCs w:val="22"/>
        </w:rPr>
      </w:pPr>
    </w:p>
    <w:p>
      <w:pPr>
        <w:pStyle w:val="ListParagraph"/>
        <w:numPr>
          <w:ilvl w:val="0"/>
          <w:numId w:val="4"/>
        </w:numPr>
        <w:ind w:hanging="720"/>
        <w:jc w:val="left"/>
        <w:rPr>
          <w:rFonts w:ascii="Arial" w:hAnsi="Arial" w:cs="Arial"/>
          <w:b/>
          <w:sz w:val="22"/>
          <w:szCs w:val="22"/>
        </w:rPr>
      </w:pPr>
      <w:r>
        <w:rPr>
          <w:rFonts w:ascii="Arial" w:hAnsi="Arial" w:cs="Arial"/>
          <w:b/>
          <w:sz w:val="22"/>
          <w:szCs w:val="22"/>
        </w:rPr>
        <w:t>SUMMARY OF SIGNIFICANT ACCOUNTING POLICIES</w:t>
      </w:r>
    </w:p>
    <w:p>
      <w:pPr>
        <w:ind w:left="0"/>
        <w:rPr>
          <w:rFonts w:ascii="Arial" w:hAnsi="Arial" w:cs="Arial"/>
          <w:sz w:val="22"/>
          <w:szCs w:val="22"/>
        </w:rPr>
      </w:pPr>
    </w:p>
    <w:p>
      <w:pPr>
        <w:pStyle w:val="NoSpacing"/>
        <w:numPr>
          <w:ilvl w:val="0"/>
          <w:numId w:val="8"/>
        </w:numPr>
        <w:tabs>
          <w:tab w:val="left" w:pos="630"/>
        </w:tabs>
        <w:ind w:hanging="720"/>
        <w:rPr>
          <w:rFonts w:ascii="Arial" w:hAnsi="Arial" w:cs="Arial"/>
          <w:b/>
        </w:rPr>
      </w:pPr>
      <w:r>
        <w:rPr>
          <w:rFonts w:ascii="Arial" w:hAnsi="Arial" w:cs="Arial"/>
          <w:b/>
        </w:rPr>
        <w:t xml:space="preserve">  New Amendments and Interpretations to Existing Standards</w:t>
      </w:r>
    </w:p>
    <w:p>
      <w:pPr>
        <w:pStyle w:val="NoSpacing"/>
        <w:ind w:left="0"/>
        <w:rPr>
          <w:rFonts w:ascii="Arial" w:hAnsi="Arial" w:cs="Arial"/>
          <w:u w:val="single"/>
        </w:rPr>
      </w:pPr>
    </w:p>
    <w:p>
      <w:pPr>
        <w:pStyle w:val="NoSpacing"/>
        <w:tabs>
          <w:tab w:val="left" w:pos="720"/>
        </w:tabs>
        <w:ind w:left="0"/>
        <w:rPr>
          <w:rFonts w:ascii="Arial" w:hAnsi="Arial" w:cs="Arial"/>
        </w:rPr>
      </w:pPr>
      <w:r>
        <w:rPr>
          <w:rFonts w:ascii="Arial" w:hAnsi="Arial" w:cs="Arial"/>
          <w:bCs/>
        </w:rPr>
        <w:t>The accounting policies adopted are consistent with those of the previous financial year, except for the adoption of certain new PFRS and amendments to existing PFRS and PAS which became effective for current period on or after January 1, 2021. Unless otherwise stated, the adoption of the</w:t>
      </w:r>
      <w:r>
        <w:rPr>
          <w:rFonts w:ascii="Arial" w:hAnsi="Arial" w:cs="Arial"/>
        </w:rPr>
        <w:t xml:space="preserve"> following new standards, interpretations and amendment does not have a material effect on the financial statements:</w:t>
      </w:r>
    </w:p>
    <w:p>
      <w:pPr>
        <w:pStyle w:val="NoSpacing"/>
        <w:ind w:left="720"/>
        <w:rPr>
          <w:rFonts w:ascii="Arial" w:hAnsi="Arial" w:cs="Arial"/>
        </w:rPr>
      </w:pPr>
    </w:p>
    <w:p>
      <w:pPr>
        <w:pStyle w:val="NoSpacing"/>
        <w:numPr>
          <w:ilvl w:val="0"/>
          <w:numId w:val="33"/>
        </w:numPr>
        <w:rPr>
          <w:rFonts w:ascii="Arial" w:hAnsi="Arial" w:cs="Arial"/>
        </w:rPr>
      </w:pPr>
      <w:r>
        <w:rPr>
          <w:rFonts w:ascii="Arial" w:hAnsi="Arial" w:cs="Arial"/>
        </w:rPr>
        <w:t xml:space="preserve">Amendments to PAS 1, Presentation of Financial Statements, and PAS 8, Accounting Policies, Changes in Accounting Estimates and Errors, Definition of Material </w:t>
      </w:r>
    </w:p>
    <w:p>
      <w:pPr>
        <w:pStyle w:val="NoSpacing"/>
        <w:numPr>
          <w:ilvl w:val="0"/>
          <w:numId w:val="33"/>
        </w:numPr>
        <w:rPr>
          <w:rFonts w:ascii="Arial" w:hAnsi="Arial" w:cs="Arial"/>
        </w:rPr>
      </w:pPr>
      <w:r>
        <w:rPr>
          <w:rFonts w:ascii="Arial" w:hAnsi="Arial" w:cs="Arial"/>
        </w:rPr>
        <w:t xml:space="preserve">Amendments to PFRS 3, Business Combinations, Definition of a Business </w:t>
      </w:r>
    </w:p>
    <w:p>
      <w:pPr>
        <w:pStyle w:val="NoSpacing"/>
        <w:numPr>
          <w:ilvl w:val="0"/>
          <w:numId w:val="33"/>
        </w:numPr>
        <w:rPr>
          <w:rFonts w:ascii="Arial" w:hAnsi="Arial" w:cs="Arial"/>
        </w:rPr>
      </w:pPr>
      <w:r>
        <w:rPr>
          <w:rFonts w:ascii="Arial" w:hAnsi="Arial" w:cs="Arial"/>
        </w:rPr>
        <w:t>Amendments to PFRS 7, Financial Instruments: Disclosures and PFRS 9, Financial Instruments, Interest Rate Benchmark Reform</w:t>
      </w:r>
    </w:p>
    <w:p>
      <w:pPr>
        <w:pStyle w:val="NoSpacing"/>
        <w:numPr>
          <w:ilvl w:val="0"/>
          <w:numId w:val="33"/>
        </w:numPr>
        <w:rPr>
          <w:rFonts w:ascii="Arial" w:hAnsi="Arial" w:cs="Arial"/>
        </w:rPr>
      </w:pPr>
      <w:r>
        <w:rPr>
          <w:rFonts w:ascii="Arial" w:hAnsi="Arial" w:cs="Arial"/>
        </w:rPr>
        <w:t>Amendments to PFRS 16, Coronavirus Disease–2019 (COVID-19) related Rent Concessions</w:t>
      </w:r>
    </w:p>
    <w:p>
      <w:pPr>
        <w:pBdr>
          <w:top w:val="nil"/>
          <w:left w:val="nil"/>
          <w:bottom w:val="nil"/>
          <w:right w:val="nil"/>
          <w:between w:val="nil"/>
        </w:pBdr>
        <w:ind w:left="0"/>
        <w:rPr>
          <w:rFonts w:ascii="Arial" w:hAnsi="Arial" w:cs="Arial"/>
          <w:b/>
          <w:i/>
          <w:iCs/>
          <w:sz w:val="22"/>
          <w:szCs w:val="22"/>
          <w:u w:val="single"/>
        </w:rPr>
      </w:pPr>
    </w:p>
    <w:p>
      <w:pPr>
        <w:pBdr>
          <w:top w:val="nil"/>
          <w:left w:val="nil"/>
          <w:bottom w:val="nil"/>
          <w:right w:val="nil"/>
          <w:between w:val="nil"/>
        </w:pBdr>
        <w:ind w:left="0"/>
        <w:rPr>
          <w:rFonts w:ascii="Arial" w:hAnsi="Arial" w:cs="Arial"/>
          <w:b/>
          <w:i/>
          <w:iCs/>
          <w:sz w:val="22"/>
          <w:szCs w:val="22"/>
          <w:u w:val="single"/>
        </w:rPr>
      </w:pPr>
      <w:r>
        <w:rPr>
          <w:rFonts w:ascii="Arial" w:hAnsi="Arial" w:cs="Arial"/>
          <w:b/>
          <w:i/>
          <w:iCs/>
          <w:sz w:val="22"/>
          <w:szCs w:val="22"/>
          <w:u w:val="single"/>
        </w:rPr>
        <w:t>Future Changes in Accounting Policies</w:t>
      </w:r>
    </w:p>
    <w:p>
      <w:pPr>
        <w:pStyle w:val="ListParagraph"/>
        <w:pBdr>
          <w:top w:val="nil"/>
          <w:left w:val="nil"/>
          <w:bottom w:val="nil"/>
          <w:right w:val="nil"/>
          <w:between w:val="nil"/>
        </w:pBdr>
        <w:rPr>
          <w:rFonts w:ascii="Arial" w:hAnsi="Arial" w:cs="Arial"/>
          <w:b/>
          <w:i/>
          <w:iCs/>
          <w:sz w:val="22"/>
          <w:szCs w:val="22"/>
          <w:u w:val="single"/>
        </w:rPr>
      </w:pPr>
    </w:p>
    <w:p>
      <w:pPr>
        <w:pBdr>
          <w:top w:val="nil"/>
          <w:left w:val="nil"/>
          <w:bottom w:val="nil"/>
          <w:right w:val="nil"/>
          <w:between w:val="nil"/>
        </w:pBdr>
        <w:ind w:left="0"/>
        <w:rPr>
          <w:rFonts w:ascii="Arial" w:hAnsi="Arial" w:cs="Arial"/>
          <w:sz w:val="22"/>
          <w:szCs w:val="22"/>
        </w:rPr>
      </w:pPr>
      <w:r>
        <w:rPr>
          <w:rFonts w:ascii="Arial" w:hAnsi="Arial" w:cs="Arial"/>
          <w:sz w:val="22"/>
          <w:szCs w:val="22"/>
        </w:rPr>
        <w:t>The Company will adopt the following revised standards, interpretations and amendments when these become effective. Except as otherwise indicated, the PCSO does not expect the adoption of these new and amended standards and interpretations to have significant impact on its financial statements.</w:t>
      </w:r>
    </w:p>
    <w:p>
      <w:pPr>
        <w:pBdr>
          <w:top w:val="nil"/>
          <w:left w:val="nil"/>
          <w:bottom w:val="nil"/>
          <w:right w:val="nil"/>
          <w:between w:val="nil"/>
        </w:pBdr>
        <w:ind w:left="0"/>
        <w:rPr>
          <w:rFonts w:ascii="Arial" w:hAnsi="Arial" w:cs="Arial"/>
          <w:b/>
          <w:sz w:val="22"/>
          <w:szCs w:val="22"/>
        </w:rPr>
      </w:pPr>
    </w:p>
    <w:p>
      <w:pPr>
        <w:pBdr>
          <w:top w:val="nil"/>
          <w:left w:val="nil"/>
          <w:bottom w:val="nil"/>
          <w:right w:val="nil"/>
          <w:between w:val="nil"/>
        </w:pBdr>
        <w:ind w:left="0"/>
        <w:rPr>
          <w:rFonts w:ascii="Arial" w:hAnsi="Arial" w:cs="Arial"/>
          <w:b/>
          <w:sz w:val="22"/>
          <w:szCs w:val="22"/>
        </w:rPr>
      </w:pPr>
      <w:r>
        <w:rPr>
          <w:rFonts w:ascii="Arial" w:hAnsi="Arial" w:cs="Arial"/>
          <w:b/>
          <w:sz w:val="22"/>
          <w:szCs w:val="22"/>
        </w:rPr>
        <w:t>Effective beginning on or after January 1, 2022</w:t>
      </w:r>
    </w:p>
    <w:p>
      <w:pPr>
        <w:pBdr>
          <w:top w:val="nil"/>
          <w:left w:val="nil"/>
          <w:bottom w:val="nil"/>
          <w:right w:val="nil"/>
          <w:between w:val="nil"/>
        </w:pBdr>
        <w:ind w:left="0"/>
        <w:rPr>
          <w:rFonts w:ascii="Arial" w:hAnsi="Arial" w:cs="Arial"/>
          <w:b/>
          <w:sz w:val="22"/>
          <w:szCs w:val="22"/>
        </w:rPr>
      </w:pP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 xml:space="preserve">Amendments to PFRS 3, Business Combinations, Reference to the Conceptual Framework </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Amendments to PAS 16, Property, Plant and Equipment (PPE), Proceeds before Intended Use</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Amendments to PAS 37, Provisions, Contingent Liabilities and Contingent Assets, Onerous Contracts</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Amendments to PFRS 1, First-time Adoption of Philippine Financial Reporting Standards, Subsidiary as a first-time adopter</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 xml:space="preserve">Amendments to PFRS 9, Financial Instruments, Fees in the ’10 per cent’ test for </w:t>
      </w:r>
      <w:proofErr w:type="spellStart"/>
      <w:r>
        <w:rPr>
          <w:rFonts w:ascii="Arial" w:hAnsi="Arial" w:cs="Arial"/>
          <w:sz w:val="22"/>
          <w:szCs w:val="22"/>
        </w:rPr>
        <w:t>derecognition</w:t>
      </w:r>
      <w:proofErr w:type="spellEnd"/>
      <w:r>
        <w:rPr>
          <w:rFonts w:ascii="Arial" w:hAnsi="Arial" w:cs="Arial"/>
          <w:sz w:val="22"/>
          <w:szCs w:val="22"/>
        </w:rPr>
        <w:t xml:space="preserve"> of financial liabilities</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Amendments to PFRS 16, Leases, Lease Incentives</w:t>
      </w:r>
    </w:p>
    <w:p>
      <w:pPr>
        <w:pStyle w:val="ListParagraph"/>
        <w:numPr>
          <w:ilvl w:val="0"/>
          <w:numId w:val="34"/>
        </w:numPr>
        <w:pBdr>
          <w:top w:val="nil"/>
          <w:left w:val="nil"/>
          <w:bottom w:val="nil"/>
          <w:right w:val="nil"/>
          <w:between w:val="nil"/>
        </w:pBdr>
        <w:rPr>
          <w:rFonts w:ascii="Arial" w:hAnsi="Arial" w:cs="Arial"/>
          <w:b/>
          <w:sz w:val="22"/>
          <w:szCs w:val="22"/>
        </w:rPr>
      </w:pPr>
      <w:r>
        <w:rPr>
          <w:rFonts w:ascii="Arial" w:hAnsi="Arial" w:cs="Arial"/>
          <w:sz w:val="22"/>
          <w:szCs w:val="22"/>
        </w:rPr>
        <w:t>Amendments to PAS 41, Agriculture, Taxation in Fair Value Measurements</w:t>
      </w:r>
    </w:p>
    <w:p>
      <w:pPr>
        <w:pBdr>
          <w:top w:val="nil"/>
          <w:left w:val="nil"/>
          <w:bottom w:val="nil"/>
          <w:right w:val="nil"/>
          <w:between w:val="nil"/>
        </w:pBdr>
        <w:ind w:left="0"/>
        <w:rPr>
          <w:rFonts w:ascii="Arial" w:hAnsi="Arial" w:cs="Arial"/>
          <w:b/>
          <w:sz w:val="22"/>
          <w:szCs w:val="22"/>
        </w:rPr>
      </w:pPr>
    </w:p>
    <w:p>
      <w:pPr>
        <w:pBdr>
          <w:top w:val="nil"/>
          <w:left w:val="nil"/>
          <w:bottom w:val="nil"/>
          <w:right w:val="nil"/>
          <w:between w:val="nil"/>
        </w:pBdr>
        <w:ind w:left="0"/>
        <w:rPr>
          <w:rFonts w:ascii="Arial" w:hAnsi="Arial" w:cs="Arial"/>
          <w:b/>
          <w:sz w:val="22"/>
          <w:szCs w:val="22"/>
        </w:rPr>
      </w:pPr>
      <w:r>
        <w:rPr>
          <w:rFonts w:ascii="Arial" w:hAnsi="Arial" w:cs="Arial"/>
          <w:b/>
          <w:sz w:val="22"/>
          <w:szCs w:val="22"/>
        </w:rPr>
        <w:t>Effective beginning on or after January 1, 2023</w:t>
      </w:r>
    </w:p>
    <w:p>
      <w:pPr>
        <w:pBdr>
          <w:top w:val="nil"/>
          <w:left w:val="nil"/>
          <w:bottom w:val="nil"/>
          <w:right w:val="nil"/>
          <w:between w:val="nil"/>
        </w:pBdr>
        <w:ind w:left="0"/>
        <w:rPr>
          <w:rFonts w:ascii="Arial" w:hAnsi="Arial" w:cs="Arial"/>
          <w:b/>
          <w:sz w:val="22"/>
          <w:szCs w:val="22"/>
        </w:rPr>
      </w:pPr>
    </w:p>
    <w:p>
      <w:pPr>
        <w:pStyle w:val="ListParagraph"/>
        <w:numPr>
          <w:ilvl w:val="0"/>
          <w:numId w:val="35"/>
        </w:numPr>
        <w:pBdr>
          <w:top w:val="nil"/>
          <w:left w:val="nil"/>
          <w:bottom w:val="nil"/>
          <w:right w:val="nil"/>
          <w:between w:val="nil"/>
        </w:pBdr>
        <w:rPr>
          <w:rFonts w:ascii="Arial" w:hAnsi="Arial" w:cs="Arial"/>
          <w:sz w:val="22"/>
          <w:szCs w:val="22"/>
        </w:rPr>
      </w:pPr>
      <w:r>
        <w:rPr>
          <w:rFonts w:ascii="Arial" w:hAnsi="Arial" w:cs="Arial"/>
          <w:sz w:val="22"/>
          <w:szCs w:val="22"/>
        </w:rPr>
        <w:t>Amendments to PAS 1, Presentation of Financial Statements, Classification of Liabilities as Current or Non-Current</w:t>
      </w:r>
    </w:p>
    <w:p>
      <w:pPr>
        <w:pStyle w:val="ListParagraph"/>
        <w:numPr>
          <w:ilvl w:val="0"/>
          <w:numId w:val="35"/>
        </w:numPr>
        <w:pBdr>
          <w:top w:val="nil"/>
          <w:left w:val="nil"/>
          <w:bottom w:val="nil"/>
          <w:right w:val="nil"/>
          <w:between w:val="nil"/>
        </w:pBdr>
        <w:rPr>
          <w:rFonts w:ascii="Arial" w:hAnsi="Arial" w:cs="Arial"/>
          <w:sz w:val="22"/>
          <w:szCs w:val="22"/>
        </w:rPr>
      </w:pPr>
      <w:r>
        <w:rPr>
          <w:rFonts w:ascii="Arial" w:hAnsi="Arial" w:cs="Arial"/>
          <w:sz w:val="22"/>
          <w:szCs w:val="22"/>
        </w:rPr>
        <w:t>Amendments to PAS 8, Accounting Policies, Changes in Accounting Estimates and Errors</w:t>
      </w:r>
    </w:p>
    <w:p>
      <w:pPr>
        <w:pStyle w:val="ListParagraph"/>
        <w:numPr>
          <w:ilvl w:val="0"/>
          <w:numId w:val="35"/>
        </w:numPr>
        <w:pBdr>
          <w:top w:val="nil"/>
          <w:left w:val="nil"/>
          <w:bottom w:val="nil"/>
          <w:right w:val="nil"/>
          <w:between w:val="nil"/>
        </w:pBdr>
        <w:rPr>
          <w:rFonts w:ascii="Arial" w:hAnsi="Arial" w:cs="Arial"/>
          <w:b/>
          <w:sz w:val="22"/>
          <w:szCs w:val="22"/>
        </w:rPr>
      </w:pPr>
      <w:r>
        <w:rPr>
          <w:rFonts w:ascii="Arial" w:hAnsi="Arial" w:cs="Arial"/>
          <w:sz w:val="22"/>
          <w:szCs w:val="22"/>
        </w:rPr>
        <w:t>Amendments to PFRS 17, Insurance Contracts</w:t>
      </w:r>
    </w:p>
    <w:p>
      <w:pPr>
        <w:pStyle w:val="ListParagraph"/>
        <w:numPr>
          <w:ilvl w:val="0"/>
          <w:numId w:val="35"/>
        </w:numPr>
        <w:pBdr>
          <w:top w:val="nil"/>
          <w:left w:val="nil"/>
          <w:bottom w:val="nil"/>
          <w:right w:val="nil"/>
          <w:between w:val="nil"/>
        </w:pBdr>
        <w:rPr>
          <w:rFonts w:ascii="Arial" w:hAnsi="Arial" w:cs="Arial"/>
          <w:b/>
          <w:sz w:val="22"/>
          <w:szCs w:val="22"/>
        </w:rPr>
      </w:pPr>
      <w:r>
        <w:rPr>
          <w:rFonts w:ascii="Arial" w:hAnsi="Arial" w:cs="Arial"/>
          <w:sz w:val="22"/>
          <w:szCs w:val="22"/>
        </w:rPr>
        <w:t xml:space="preserve">Amendments to PAS 12, Income Taxes </w:t>
      </w:r>
    </w:p>
    <w:p>
      <w:pPr>
        <w:ind w:left="0"/>
        <w:rPr>
          <w:rFonts w:ascii="Arial" w:hAnsi="Arial" w:cs="Arial"/>
          <w:b/>
          <w:sz w:val="22"/>
          <w:szCs w:val="22"/>
        </w:rPr>
      </w:pPr>
    </w:p>
    <w:p>
      <w:pPr>
        <w:pStyle w:val="ListParagraph"/>
        <w:numPr>
          <w:ilvl w:val="0"/>
          <w:numId w:val="8"/>
        </w:numPr>
        <w:ind w:left="0" w:firstLine="0"/>
        <w:rPr>
          <w:rFonts w:ascii="Arial" w:hAnsi="Arial" w:cs="Arial"/>
          <w:b/>
          <w:sz w:val="22"/>
          <w:szCs w:val="22"/>
        </w:rPr>
      </w:pPr>
      <w:r>
        <w:rPr>
          <w:rFonts w:ascii="Arial" w:hAnsi="Arial" w:cs="Arial"/>
          <w:b/>
          <w:sz w:val="22"/>
          <w:szCs w:val="22"/>
        </w:rPr>
        <w:t>Financial Instruments</w:t>
      </w:r>
    </w:p>
    <w:p>
      <w:pPr>
        <w:pStyle w:val="ListParagraph"/>
        <w:ind w:left="0"/>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Financial assets or financial liabilities are recognized in the Corporation’s Statement of Financial Position when, and only when, the entity becomes party to the contractual provision of the instruments. </w:t>
      </w:r>
      <w:r>
        <w:rPr>
          <w:rFonts w:ascii="Arial" w:hAnsi="Arial" w:cs="Arial"/>
          <w:bCs/>
          <w:sz w:val="22"/>
          <w:szCs w:val="22"/>
        </w:rPr>
        <w:t xml:space="preserve">In the case of a regular way purchase or sale of financial assets, recognition and </w:t>
      </w:r>
      <w:proofErr w:type="spellStart"/>
      <w:r>
        <w:rPr>
          <w:rFonts w:ascii="Arial" w:hAnsi="Arial" w:cs="Arial"/>
          <w:bCs/>
          <w:sz w:val="22"/>
          <w:szCs w:val="22"/>
        </w:rPr>
        <w:t>derecognition</w:t>
      </w:r>
      <w:proofErr w:type="spellEnd"/>
      <w:r>
        <w:rPr>
          <w:rFonts w:ascii="Arial" w:hAnsi="Arial" w:cs="Arial"/>
          <w:bCs/>
          <w:sz w:val="22"/>
          <w:szCs w:val="22"/>
        </w:rPr>
        <w:t>, as applicable, is done using settlement date accounting.</w:t>
      </w:r>
      <w:r>
        <w:rPr>
          <w:rFonts w:ascii="Arial" w:hAnsi="Arial" w:cs="Arial"/>
          <w:sz w:val="22"/>
          <w:szCs w:val="22"/>
        </w:rPr>
        <w:t xml:space="preserve"> For purposes of presenting financial instruments as liabilities or equity and for offsetting financial assets and financial liabilities, PAS 32</w:t>
      </w:r>
      <w:r>
        <w:rPr>
          <w:rFonts w:ascii="Arial" w:hAnsi="Arial" w:cs="Arial"/>
          <w:i/>
          <w:sz w:val="22"/>
          <w:szCs w:val="22"/>
        </w:rPr>
        <w:t>, Financial Instruments: Presentation</w:t>
      </w:r>
      <w:r>
        <w:rPr>
          <w:rFonts w:ascii="Arial" w:hAnsi="Arial" w:cs="Arial"/>
          <w:sz w:val="22"/>
          <w:szCs w:val="22"/>
        </w:rPr>
        <w:t xml:space="preserve"> is applied to the classification of financial instruments, from the perspective of the issuer, into financial assets, financial liabilities and equity instruments; the classification of related interest, dividends, losses and gains; and the circumstances in which financial assets and liabilities should be offset.</w:t>
      </w:r>
    </w:p>
    <w:p>
      <w:pPr>
        <w:spacing w:before="200"/>
        <w:ind w:left="0"/>
        <w:rPr>
          <w:rFonts w:ascii="Arial" w:eastAsia="Batang" w:hAnsi="Arial" w:cs="Arial"/>
          <w:sz w:val="22"/>
          <w:szCs w:val="22"/>
        </w:rPr>
      </w:pPr>
      <w:r>
        <w:rPr>
          <w:rFonts w:ascii="Arial" w:eastAsia="Batang" w:hAnsi="Arial" w:cs="Arial"/>
          <w:sz w:val="22"/>
          <w:szCs w:val="22"/>
        </w:rPr>
        <w:t>Financial instruments are recognized initially at fair value, which is the fair value of the consideration given (in case of an asset) or received (in case of a liability).  The initial measurement of financial instruments, except for those designated at fair value through profit and loss (FVTPL), includes transaction cost.</w:t>
      </w:r>
    </w:p>
    <w:p>
      <w:pPr>
        <w:ind w:left="0"/>
        <w:rPr>
          <w:rFonts w:ascii="Arial" w:eastAsia="Batang" w:hAnsi="Arial" w:cs="Arial"/>
          <w:i/>
          <w:sz w:val="22"/>
          <w:szCs w:val="22"/>
        </w:rPr>
      </w:pPr>
    </w:p>
    <w:p>
      <w:pPr>
        <w:ind w:left="0"/>
        <w:rPr>
          <w:rFonts w:ascii="Arial" w:eastAsia="Batang" w:hAnsi="Arial" w:cs="Arial"/>
          <w:sz w:val="22"/>
          <w:szCs w:val="22"/>
        </w:rPr>
      </w:pPr>
      <w:r>
        <w:rPr>
          <w:rFonts w:ascii="Arial" w:eastAsia="Batang" w:hAnsi="Arial" w:cs="Arial"/>
          <w:i/>
          <w:sz w:val="22"/>
          <w:szCs w:val="22"/>
        </w:rPr>
        <w:t>“Day 1” Difference.</w:t>
      </w:r>
      <w:r>
        <w:rPr>
          <w:rFonts w:ascii="Arial" w:eastAsia="Batang" w:hAnsi="Arial" w:cs="Arial"/>
          <w:sz w:val="22"/>
          <w:szCs w:val="22"/>
        </w:rPr>
        <w:t xml:space="preserve">  Where the transaction in a non-active market is different from the fair value of other observable current market transactions in the same instrument or based on a valuation technique whose variables include only data from observable market, the PCSO recognizes the difference between the transaction price and fair value (a “Day 1” difference) in profit or loss.  In cases where there is no observable data on inception, the PCSO deems the transaction price as the best estimate of fair value and recognizes “Day 1” difference in profit or loss when the inputs become observable or when the instrument is derecognized.  For each transaction, the PCSO determines the appropriate method of recognizing the “Day 1” difference.</w:t>
      </w:r>
    </w:p>
    <w:p>
      <w:pPr>
        <w:ind w:left="0"/>
        <w:rPr>
          <w:rFonts w:ascii="Arial" w:eastAsia="Batang"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Financial assets and liabilities at FVTPL are either classified as held for trading or designated at FVTPL.  A financial instrument is classified as held for trading if it meets either of the following conditions:</w:t>
      </w:r>
    </w:p>
    <w:p>
      <w:pPr>
        <w:widowControl w:val="0"/>
        <w:autoSpaceDE w:val="0"/>
        <w:autoSpaceDN w:val="0"/>
        <w:adjustRightInd w:val="0"/>
        <w:ind w:left="0"/>
        <w:rPr>
          <w:rFonts w:ascii="Arial" w:eastAsiaTheme="minorEastAsia" w:hAnsi="Arial" w:cs="Arial"/>
          <w:sz w:val="22"/>
          <w:szCs w:val="22"/>
        </w:rPr>
      </w:pPr>
    </w:p>
    <w:p>
      <w:pPr>
        <w:widowControl w:val="0"/>
        <w:numPr>
          <w:ilvl w:val="0"/>
          <w:numId w:val="19"/>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 xml:space="preserve">It is acquired or incurred principally for the purpose of selling or repurchasing it in the near term; </w:t>
      </w:r>
    </w:p>
    <w:p>
      <w:pPr>
        <w:widowControl w:val="0"/>
        <w:numPr>
          <w:ilvl w:val="1"/>
          <w:numId w:val="19"/>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 xml:space="preserve">On initial recognition, it is part of a portfolio of identified financial instruments that are managed together and for which there is evidence of a recent actual pattern of short-term profit-taking; or </w:t>
      </w:r>
    </w:p>
    <w:p>
      <w:pPr>
        <w:widowControl w:val="0"/>
        <w:numPr>
          <w:ilvl w:val="1"/>
          <w:numId w:val="19"/>
        </w:numPr>
        <w:autoSpaceDE w:val="0"/>
        <w:autoSpaceDN w:val="0"/>
        <w:adjustRightInd w:val="0"/>
        <w:ind w:left="720"/>
        <w:rPr>
          <w:rFonts w:ascii="Arial" w:eastAsiaTheme="minorEastAsia" w:hAnsi="Arial" w:cs="Arial"/>
          <w:b/>
          <w:sz w:val="22"/>
          <w:szCs w:val="22"/>
          <w:u w:val="single"/>
        </w:rPr>
      </w:pPr>
      <w:r>
        <w:rPr>
          <w:rFonts w:ascii="Arial" w:eastAsiaTheme="minorEastAsia" w:hAnsi="Arial" w:cs="Arial"/>
          <w:sz w:val="22"/>
          <w:szCs w:val="22"/>
        </w:rPr>
        <w:t>It is a derivative (except for a derivative that is a financial guarantee contract or a designated and effective hedging instrument).</w:t>
      </w:r>
    </w:p>
    <w:p>
      <w:pPr>
        <w:widowControl w:val="0"/>
        <w:autoSpaceDE w:val="0"/>
        <w:autoSpaceDN w:val="0"/>
        <w:adjustRightInd w:val="0"/>
        <w:ind w:left="432"/>
        <w:rPr>
          <w:rFonts w:ascii="Arial" w:eastAsiaTheme="minorEastAsia" w:hAnsi="Arial" w:cs="Arial"/>
          <w:b/>
          <w:sz w:val="22"/>
          <w:szCs w:val="22"/>
          <w:u w:val="single"/>
        </w:rPr>
      </w:pPr>
    </w:p>
    <w:p>
      <w:pPr>
        <w:keepLines/>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This category includes equity instruments which the PCSO had not irrevocably elected to classify at fair value though other comprehensive income (FVOCI) at initial recognition.  This category includes debt instruments whose cash flows are not “solely for payment of principal and interest” assessed at initial recognition of the assets, or which are not held within a business model whose objective is either to collect contractual cash flows, or to both collect contractual cash flows and sell.</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The PCSO may, at initial recognition, designate a financial asset or financial liability meeting the criteria to be classified at amortized cost or at FVOCI, as a financial asset or financial liability at FVTPL, if doing so eliminates or significantly reduces accounting mismatch that would arise from measuring these assets or liabilities.</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After initial recognition, financial assets at FVTPL and held for trading financial liabilities are subsequently measured at fair value.  Unrealized gains or losses arising from the fair valuation of financial assets at FVTPL and held for trading financial liabilities are recognized in profit or loss.</w:t>
      </w:r>
    </w:p>
    <w:p>
      <w:pPr>
        <w:widowControl w:val="0"/>
        <w:autoSpaceDE w:val="0"/>
        <w:autoSpaceDN w:val="0"/>
        <w:adjustRightInd w:val="0"/>
        <w:spacing w:before="200"/>
        <w:ind w:left="0"/>
        <w:rPr>
          <w:rFonts w:ascii="Arial" w:eastAsiaTheme="minorEastAsia" w:hAnsi="Arial" w:cs="Arial"/>
          <w:sz w:val="22"/>
          <w:szCs w:val="22"/>
        </w:rPr>
      </w:pPr>
      <w:r>
        <w:rPr>
          <w:rFonts w:ascii="Arial" w:eastAsiaTheme="minorEastAsia" w:hAnsi="Arial" w:cs="Arial"/>
          <w:sz w:val="22"/>
          <w:szCs w:val="22"/>
        </w:rPr>
        <w:t>For financial liabilities designated at FVTPL under the fair value option, the amount of change in fair value that is attributable to changes in the credit risk of that liability is recognized in other comprehensive income (rather than in profit or loss), unless this creates an accounting mismatch.  Amounts presented in other comprehensive income are not subsequently transferred to profit or loss.</w:t>
      </w:r>
    </w:p>
    <w:p>
      <w:pPr>
        <w:ind w:left="0"/>
        <w:rPr>
          <w:rFonts w:ascii="Arial" w:eastAsiaTheme="minorEastAsia" w:hAnsi="Arial" w:cs="Arial"/>
          <w:sz w:val="22"/>
          <w:szCs w:val="22"/>
        </w:rPr>
      </w:pPr>
    </w:p>
    <w:p>
      <w:pPr>
        <w:ind w:left="0"/>
        <w:rPr>
          <w:rFonts w:ascii="Arial" w:hAnsi="Arial" w:cs="Arial"/>
          <w:sz w:val="22"/>
          <w:szCs w:val="22"/>
        </w:rPr>
      </w:pPr>
      <w:r>
        <w:rPr>
          <w:rFonts w:ascii="Arial" w:eastAsiaTheme="minorEastAsia" w:hAnsi="Arial" w:cs="Arial"/>
          <w:sz w:val="22"/>
          <w:szCs w:val="22"/>
        </w:rPr>
        <w:t>As at December 31, 2021 and 2020, the PCSO does not have financial assets and liabilities classified as FVTPL.</w:t>
      </w:r>
    </w:p>
    <w:p>
      <w:pPr>
        <w:ind w:left="0"/>
        <w:rPr>
          <w:rFonts w:ascii="Arial" w:hAnsi="Arial" w:cs="Arial"/>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Financial Assets</w:t>
      </w:r>
    </w:p>
    <w:p>
      <w:pPr>
        <w:ind w:left="0"/>
        <w:rPr>
          <w:rFonts w:ascii="Arial" w:hAnsi="Arial" w:cs="Arial"/>
          <w:sz w:val="22"/>
          <w:szCs w:val="22"/>
        </w:rPr>
      </w:pPr>
    </w:p>
    <w:p>
      <w:pPr>
        <w:ind w:left="0"/>
        <w:rPr>
          <w:rFonts w:ascii="Arial" w:hAnsi="Arial" w:cs="Arial"/>
          <w:i/>
          <w:sz w:val="22"/>
          <w:szCs w:val="22"/>
        </w:rPr>
      </w:pPr>
      <w:r>
        <w:rPr>
          <w:rFonts w:ascii="Arial" w:hAnsi="Arial" w:cs="Arial"/>
          <w:i/>
          <w:sz w:val="22"/>
          <w:szCs w:val="22"/>
        </w:rPr>
        <w:t>Classification and Measurement of Financial Assets</w:t>
      </w:r>
    </w:p>
    <w:p>
      <w:pPr>
        <w:ind w:left="0"/>
        <w:rPr>
          <w:rFonts w:ascii="Arial" w:hAnsi="Arial" w:cs="Arial"/>
          <w:i/>
          <w:sz w:val="22"/>
          <w:szCs w:val="22"/>
        </w:rPr>
      </w:pPr>
    </w:p>
    <w:p>
      <w:pPr>
        <w:ind w:left="0"/>
        <w:rPr>
          <w:rFonts w:ascii="Arial" w:hAnsi="Arial" w:cs="Arial"/>
          <w:sz w:val="22"/>
          <w:szCs w:val="22"/>
        </w:rPr>
      </w:pPr>
      <w:r>
        <w:rPr>
          <w:rFonts w:ascii="Arial" w:eastAsia="Batang" w:hAnsi="Arial" w:cs="Arial"/>
          <w:sz w:val="22"/>
          <w:szCs w:val="22"/>
        </w:rPr>
        <w:t>The PCSO classifies its financial assets at initial recognition under the following categories: (a) financial assets at FVTPL, (b) financial assets at amortized cost and (c) financial assets at FVOCI.  Financial liabilities, on the other hand, are classified as either financial liabilities at FVTPL or financial liabilities at amortized cost.  The classification of a financial instrument largely depends on the PCSO’s business model and its contractual cash flow characteristics.</w:t>
      </w:r>
    </w:p>
    <w:p>
      <w:pPr>
        <w:ind w:left="0"/>
        <w:rPr>
          <w:rFonts w:ascii="Arial" w:hAnsi="Arial" w:cs="Arial"/>
          <w:sz w:val="22"/>
          <w:szCs w:val="22"/>
        </w:rPr>
      </w:pPr>
    </w:p>
    <w:p>
      <w:pPr>
        <w:ind w:left="0"/>
        <w:rPr>
          <w:rFonts w:ascii="Arial" w:hAnsi="Arial" w:cs="Arial"/>
          <w:b/>
          <w:i/>
          <w:sz w:val="22"/>
          <w:szCs w:val="22"/>
        </w:rPr>
      </w:pPr>
      <w:r>
        <w:rPr>
          <w:rFonts w:ascii="Arial" w:hAnsi="Arial" w:cs="Arial"/>
          <w:b/>
          <w:i/>
          <w:sz w:val="22"/>
          <w:szCs w:val="22"/>
        </w:rPr>
        <w:t>Financial Assets at Amortized Cost</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Financial assets shall be measured at amortized cost if both of the following conditions are met:</w:t>
      </w:r>
    </w:p>
    <w:p>
      <w:pPr>
        <w:widowControl w:val="0"/>
        <w:autoSpaceDE w:val="0"/>
        <w:autoSpaceDN w:val="0"/>
        <w:adjustRightInd w:val="0"/>
        <w:ind w:left="0"/>
        <w:rPr>
          <w:rFonts w:ascii="Arial" w:eastAsiaTheme="minorEastAsia" w:hAnsi="Arial" w:cs="Arial"/>
          <w:sz w:val="22"/>
          <w:szCs w:val="22"/>
        </w:rPr>
      </w:pPr>
    </w:p>
    <w:p>
      <w:pPr>
        <w:widowControl w:val="0"/>
        <w:numPr>
          <w:ilvl w:val="0"/>
          <w:numId w:val="17"/>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 xml:space="preserve">The financial asset is held within a business model whose objective is to hold financial assets in order to collect contractual cash flows; and </w:t>
      </w:r>
    </w:p>
    <w:p>
      <w:pPr>
        <w:widowControl w:val="0"/>
        <w:numPr>
          <w:ilvl w:val="0"/>
          <w:numId w:val="17"/>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After initial recognition, financial assets at amortized cost are subsequently measured at amortized cost using the effective interest method, less allowance for impairment, if any. Amortized cost is calculated by taking into account any discount or premium on acquisition and fees that are an integral part of the effective interest rate. Gains and losses are recognized in profit or loss when the financial assets are derecognized and through amortization process. Financial assets at amortized cost are included under current assets if realizable or the collectability is within 12 months after the reporting period. Otherwise, these are classified as noncurrent assets.</w:t>
      </w:r>
    </w:p>
    <w:p>
      <w:pPr>
        <w:ind w:left="0"/>
        <w:rPr>
          <w:rFonts w:ascii="Arial" w:eastAsiaTheme="minorEastAsia" w:hAnsi="Arial" w:cs="Arial"/>
          <w:sz w:val="22"/>
          <w:szCs w:val="22"/>
        </w:rPr>
      </w:pPr>
    </w:p>
    <w:p>
      <w:pPr>
        <w:ind w:left="0"/>
        <w:rPr>
          <w:rFonts w:ascii="Arial" w:eastAsiaTheme="minorEastAsia" w:hAnsi="Arial" w:cs="Arial"/>
          <w:sz w:val="22"/>
          <w:szCs w:val="22"/>
        </w:rPr>
      </w:pPr>
      <w:r>
        <w:rPr>
          <w:rFonts w:ascii="Arial" w:eastAsiaTheme="minorEastAsia" w:hAnsi="Arial" w:cs="Arial"/>
          <w:sz w:val="22"/>
          <w:szCs w:val="22"/>
        </w:rPr>
        <w:t>As at December 31, 2021 and 2020, the PCSO’s cash and cash equivalents, receivables, short term investments and long term investments (except externally managed funds recorded as Financial Assets – Available for Sale Securities) are classified under this category.</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Financial Assets at FVOCI</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debt instruments that meet the contractual cash flow characteristic and are not designated at FVTPL under the fair value option, the financial assets shall be measured at FVOCI if both of the following conditions are met:</w:t>
      </w:r>
    </w:p>
    <w:p>
      <w:pPr>
        <w:widowControl w:val="0"/>
        <w:autoSpaceDE w:val="0"/>
        <w:autoSpaceDN w:val="0"/>
        <w:adjustRightInd w:val="0"/>
        <w:ind w:left="0"/>
        <w:rPr>
          <w:rFonts w:ascii="Arial" w:eastAsiaTheme="minorEastAsia" w:hAnsi="Arial" w:cs="Arial"/>
          <w:sz w:val="22"/>
          <w:szCs w:val="22"/>
        </w:rPr>
      </w:pPr>
    </w:p>
    <w:p>
      <w:pPr>
        <w:widowControl w:val="0"/>
        <w:numPr>
          <w:ilvl w:val="0"/>
          <w:numId w:val="18"/>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The financial asset is held within a business model whose objective is to hold financial assets in order to collect contractual cash flows and selling the financial assets; and</w:t>
      </w:r>
    </w:p>
    <w:p>
      <w:pPr>
        <w:widowControl w:val="0"/>
        <w:autoSpaceDE w:val="0"/>
        <w:autoSpaceDN w:val="0"/>
        <w:adjustRightInd w:val="0"/>
        <w:rPr>
          <w:rFonts w:ascii="Arial" w:eastAsiaTheme="minorEastAsia" w:hAnsi="Arial" w:cs="Arial"/>
          <w:sz w:val="22"/>
          <w:szCs w:val="22"/>
        </w:rPr>
      </w:pPr>
    </w:p>
    <w:p>
      <w:pPr>
        <w:numPr>
          <w:ilvl w:val="0"/>
          <w:numId w:val="18"/>
        </w:numPr>
        <w:autoSpaceDE w:val="0"/>
        <w:autoSpaceDN w:val="0"/>
        <w:adjustRightInd w:val="0"/>
        <w:ind w:left="720"/>
        <w:rPr>
          <w:rFonts w:ascii="Arial" w:eastAsiaTheme="minorEastAsia" w:hAnsi="Arial" w:cs="Arial"/>
          <w:sz w:val="22"/>
          <w:szCs w:val="22"/>
        </w:rPr>
      </w:pPr>
      <w:r>
        <w:rPr>
          <w:rFonts w:ascii="Arial" w:eastAsiaTheme="minorEastAsia" w:hAnsi="Arial" w:cs="Arial"/>
          <w:sz w:val="22"/>
          <w:szCs w:val="22"/>
        </w:rPr>
        <w:t>The contractual terms of the financial asset give rise, on specified dates, to cash flows that are solely payments of principal and interest on the principal amount outstanding.</w:t>
      </w:r>
    </w:p>
    <w:p>
      <w:pPr>
        <w:widowControl w:val="0"/>
        <w:autoSpaceDE w:val="0"/>
        <w:autoSpaceDN w:val="0"/>
        <w:adjustRightInd w:val="0"/>
        <w:ind w:left="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equity instruments, the PCSO may irrevocably designate the financial asset to be measured at FVOCI in case the above conditions are not met.</w:t>
      </w:r>
    </w:p>
    <w:p>
      <w:pPr>
        <w:spacing w:before="240"/>
        <w:ind w:left="0"/>
        <w:rPr>
          <w:rFonts w:ascii="Arial" w:eastAsia="Batang" w:hAnsi="Arial" w:cs="Arial"/>
          <w:sz w:val="22"/>
          <w:szCs w:val="22"/>
        </w:rPr>
      </w:pPr>
      <w:r>
        <w:rPr>
          <w:rFonts w:ascii="Arial" w:eastAsia="Batang" w:hAnsi="Arial" w:cs="Arial"/>
          <w:sz w:val="22"/>
          <w:szCs w:val="22"/>
        </w:rPr>
        <w:t>Financial assets at FVOCI are initially measured at fair value plus transaction costs.  After initial recognition, interest income (calculated using the effective interest rate method), foreign currency gains or losses and impairment</w:t>
      </w:r>
      <w:r>
        <w:rPr>
          <w:rFonts w:ascii="Arial" w:eastAsia="Batang" w:hAnsi="Arial" w:cs="Arial"/>
          <w:b/>
          <w:sz w:val="22"/>
          <w:szCs w:val="22"/>
        </w:rPr>
        <w:t xml:space="preserve"> </w:t>
      </w:r>
      <w:r>
        <w:rPr>
          <w:rFonts w:ascii="Arial" w:eastAsia="Batang" w:hAnsi="Arial" w:cs="Arial"/>
          <w:sz w:val="22"/>
          <w:szCs w:val="22"/>
        </w:rPr>
        <w:t xml:space="preserve">losses of debt instruments measured at FVOCI are recognized directly in profit or loss.  When the financial asset is derecognized, the cumulative gains or losses previously recognized in Other Comprehensive Income (OCI) are reclassified from equity to profit or loss as a reclassification adjustment.  </w:t>
      </w:r>
    </w:p>
    <w:p>
      <w:pPr>
        <w:spacing w:before="240"/>
        <w:ind w:left="0"/>
        <w:rPr>
          <w:rFonts w:ascii="Arial" w:eastAsia="Batang" w:hAnsi="Arial" w:cs="Arial"/>
          <w:sz w:val="22"/>
          <w:szCs w:val="22"/>
        </w:rPr>
      </w:pPr>
      <w:r>
        <w:rPr>
          <w:rFonts w:ascii="Arial" w:eastAsia="Batang" w:hAnsi="Arial" w:cs="Arial"/>
          <w:sz w:val="22"/>
          <w:szCs w:val="22"/>
        </w:rPr>
        <w:t>Dividends from equity instruments held at FVOCI are recognized in profit or loss when the right to receive payment is established, unless the dividend clearly represents a recovery of part of the cost of the investment.   Foreign currency gains or losses and unrealized gains or losses from equity instruments are recognized in OCI and presented in the equity section of the Statements of Financial Position.  These fair value changes are recognized in equity and are not reclassified to profit or loss in subsequent periods.</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As at December 31, 2021 and 2020, the PCSO’s externally managed funds (included in the long-term investment account) are classified as FVOCI.</w:t>
      </w:r>
    </w:p>
    <w:p>
      <w:pPr>
        <w:ind w:left="0"/>
        <w:rPr>
          <w:rFonts w:ascii="Arial" w:hAnsi="Arial" w:cs="Arial"/>
          <w:sz w:val="22"/>
          <w:szCs w:val="22"/>
        </w:rPr>
      </w:pPr>
    </w:p>
    <w:p>
      <w:pPr>
        <w:ind w:left="0"/>
        <w:rPr>
          <w:rFonts w:ascii="Arial" w:hAnsi="Arial" w:cs="Arial"/>
          <w:sz w:val="22"/>
          <w:szCs w:val="22"/>
        </w:rPr>
      </w:pPr>
    </w:p>
    <w:p>
      <w:pPr>
        <w:ind w:left="0"/>
        <w:rPr>
          <w:rFonts w:ascii="Arial" w:hAnsi="Arial" w:cs="Arial"/>
          <w:b/>
          <w:i/>
          <w:sz w:val="22"/>
          <w:szCs w:val="22"/>
        </w:rPr>
      </w:pPr>
      <w:r>
        <w:rPr>
          <w:rFonts w:ascii="Arial" w:hAnsi="Arial" w:cs="Arial"/>
          <w:b/>
          <w:i/>
          <w:sz w:val="22"/>
          <w:szCs w:val="22"/>
        </w:rPr>
        <w:t>Impairment of Financial Assets</w:t>
      </w:r>
    </w:p>
    <w:p>
      <w:pPr>
        <w:ind w:left="0"/>
        <w:rPr>
          <w:rFonts w:ascii="Arial" w:hAnsi="Arial" w:cs="Arial"/>
          <w:b/>
          <w:sz w:val="22"/>
          <w:szCs w:val="22"/>
        </w:rPr>
      </w:pPr>
    </w:p>
    <w:p>
      <w:pPr>
        <w:widowControl w:val="0"/>
        <w:ind w:left="0"/>
        <w:rPr>
          <w:rFonts w:ascii="Arial" w:hAnsi="Arial" w:cs="Arial"/>
          <w:sz w:val="22"/>
          <w:szCs w:val="22"/>
        </w:rPr>
      </w:pPr>
      <w:r>
        <w:rPr>
          <w:rFonts w:ascii="Arial" w:hAnsi="Arial" w:cs="Arial"/>
          <w:sz w:val="22"/>
          <w:szCs w:val="22"/>
        </w:rPr>
        <w:t xml:space="preserve">Below is the Corporation’s accounting policy on the impairment of financial assets applicable starting January 1, </w:t>
      </w:r>
      <w:proofErr w:type="gramStart"/>
      <w:r>
        <w:rPr>
          <w:rFonts w:ascii="Arial" w:hAnsi="Arial" w:cs="Arial"/>
          <w:sz w:val="22"/>
          <w:szCs w:val="22"/>
        </w:rPr>
        <w:t>2018:</w:t>
      </w:r>
      <w:proofErr w:type="gramEnd"/>
    </w:p>
    <w:p>
      <w:pPr>
        <w:widowControl w:val="0"/>
        <w:ind w:left="0"/>
        <w:rPr>
          <w:rFonts w:ascii="Arial"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 xml:space="preserve">The PCSO records an allowance for “expected credit loss” (ECL). The ECL is based on the difference between the contractual cash flows due in accordance with the contract and all the cash flows that the PCSO expects to receive. The difference is then discounted at an approximation to the asset’s original effective interest rate. </w:t>
      </w:r>
    </w:p>
    <w:p>
      <w:pPr>
        <w:widowControl w:val="0"/>
        <w:autoSpaceDE w:val="0"/>
        <w:autoSpaceDN w:val="0"/>
        <w:adjustRightInd w:val="0"/>
        <w:rPr>
          <w:rFonts w:ascii="Arial" w:eastAsiaTheme="minorEastAsia" w:hAnsi="Arial" w:cs="Arial"/>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For trade receivables, the PCSO has applied the simplified approach and has calculated ECLs based on the lifetime ECLs.  The PCSO has established a provision matrix that is based on its historical credit loss experience, adjusted for forward-looking factors specific to the debtors and the economic environment.</w:t>
      </w:r>
    </w:p>
    <w:p>
      <w:pPr>
        <w:widowControl w:val="0"/>
        <w:autoSpaceDE w:val="0"/>
        <w:autoSpaceDN w:val="0"/>
        <w:adjustRightInd w:val="0"/>
        <w:rPr>
          <w:rFonts w:ascii="Arial" w:eastAsiaTheme="minorEastAsia" w:hAnsi="Arial" w:cs="Arial"/>
          <w:sz w:val="22"/>
          <w:szCs w:val="22"/>
        </w:rPr>
      </w:pPr>
    </w:p>
    <w:p>
      <w:pPr>
        <w:ind w:left="0"/>
        <w:rPr>
          <w:rFonts w:ascii="Arial" w:hAnsi="Arial" w:cs="Arial"/>
          <w:sz w:val="22"/>
          <w:szCs w:val="22"/>
        </w:rPr>
      </w:pPr>
      <w:r>
        <w:rPr>
          <w:rFonts w:ascii="Arial" w:eastAsiaTheme="minorEastAsia" w:hAnsi="Arial" w:cs="Arial"/>
          <w:sz w:val="22"/>
          <w:szCs w:val="22"/>
        </w:rPr>
        <w:t xml:space="preserve">For debt instruments measured at amortized cost and FVOCI, the ECL is based on the 12-month ECL, which pertains to the portion of lifetime ECLs that result from default events on a financial instrument that are possible within 12 months after the reporting date.  However, when there has been a significant increase in credit risk since initial recognition, the allowance will be based on the lifetime ECL.  When determining whether the credit risk of a financial asset has increased significantly since initial recognition, the PCSO compares the risk of a default occurring on the financial instrument as at the reporting date with the risk of a default occurring on the financial instrument as at the date of initial recognition and consider reasonable and supportable information, that is available without undue cost or effort, that is indicative of significant increases in credit risk since initial recognition. </w:t>
      </w:r>
      <w:r>
        <w:rPr>
          <w:rFonts w:ascii="Arial" w:hAnsi="Arial" w:cs="Arial"/>
          <w:sz w:val="22"/>
          <w:szCs w:val="22"/>
        </w:rPr>
        <w:t>This includes both quantitative and qualitative information and analysis, based on the Corporation’s historical experience, informed credit assessment including current conditions and forecast of future economic conditions.</w:t>
      </w:r>
    </w:p>
    <w:p>
      <w:pPr>
        <w:widowControl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t>The Corporation assumes that the credit risk on a financial asset has increased significantly if it is more than two years past due.</w:t>
      </w:r>
    </w:p>
    <w:p>
      <w:pPr>
        <w:widowControl w:val="0"/>
        <w:autoSpaceDE w:val="0"/>
        <w:autoSpaceDN w:val="0"/>
        <w:adjustRightInd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t>The Corporation considers a financial asset to be in default when:</w:t>
      </w:r>
    </w:p>
    <w:p>
      <w:pPr>
        <w:widowControl w:val="0"/>
        <w:autoSpaceDE w:val="0"/>
        <w:autoSpaceDN w:val="0"/>
        <w:adjustRightInd w:val="0"/>
        <w:ind w:left="720"/>
        <w:rPr>
          <w:rFonts w:ascii="Arial" w:hAnsi="Arial" w:cs="Arial"/>
          <w:sz w:val="22"/>
          <w:szCs w:val="22"/>
        </w:rPr>
      </w:pPr>
    </w:p>
    <w:p>
      <w:pPr>
        <w:widowControl w:val="0"/>
        <w:numPr>
          <w:ilvl w:val="0"/>
          <w:numId w:val="31"/>
        </w:numPr>
        <w:ind w:left="720"/>
        <w:rPr>
          <w:rFonts w:ascii="Arial" w:hAnsi="Arial" w:cs="Arial"/>
          <w:sz w:val="22"/>
          <w:szCs w:val="22"/>
        </w:rPr>
      </w:pPr>
      <w:r>
        <w:rPr>
          <w:rFonts w:ascii="Arial" w:hAnsi="Arial" w:cs="Arial"/>
          <w:sz w:val="22"/>
          <w:szCs w:val="22"/>
        </w:rPr>
        <w:t xml:space="preserve">The borrower is unlikely to pay its credit obligations to the Corporation in full, without recourse by the Corporation to actions such as realizing security </w:t>
      </w:r>
      <w:r>
        <w:rPr>
          <w:rFonts w:ascii="Arial" w:hAnsi="Arial" w:cs="Arial"/>
          <w:sz w:val="22"/>
          <w:szCs w:val="22"/>
        </w:rPr>
        <w:br/>
        <w:t xml:space="preserve">(if any is held); or </w:t>
      </w:r>
    </w:p>
    <w:p>
      <w:pPr>
        <w:widowControl w:val="0"/>
        <w:numPr>
          <w:ilvl w:val="0"/>
          <w:numId w:val="31"/>
        </w:numPr>
        <w:ind w:left="720"/>
        <w:rPr>
          <w:rFonts w:ascii="Arial" w:hAnsi="Arial" w:cs="Arial"/>
          <w:sz w:val="22"/>
          <w:szCs w:val="22"/>
        </w:rPr>
      </w:pPr>
      <w:r>
        <w:rPr>
          <w:rFonts w:ascii="Arial" w:hAnsi="Arial" w:cs="Arial"/>
          <w:sz w:val="22"/>
          <w:szCs w:val="22"/>
        </w:rPr>
        <w:t xml:space="preserve">The financial asset is more than two years past due. </w:t>
      </w:r>
    </w:p>
    <w:p>
      <w:pPr>
        <w:widowControl w:val="0"/>
        <w:autoSpaceDE w:val="0"/>
        <w:autoSpaceDN w:val="0"/>
        <w:adjustRightInd w:val="0"/>
        <w:ind w:left="720"/>
        <w:rPr>
          <w:rFonts w:ascii="Arial" w:hAnsi="Arial" w:cs="Arial"/>
          <w:sz w:val="22"/>
          <w:szCs w:val="22"/>
        </w:rPr>
      </w:pPr>
    </w:p>
    <w:p>
      <w:pPr>
        <w:widowControl w:val="0"/>
        <w:ind w:left="0"/>
        <w:rPr>
          <w:rFonts w:ascii="Arial" w:hAnsi="Arial" w:cs="Arial"/>
          <w:sz w:val="22"/>
          <w:szCs w:val="22"/>
        </w:rPr>
      </w:pPr>
      <w:r>
        <w:rPr>
          <w:rFonts w:ascii="Arial" w:hAnsi="Arial" w:cs="Arial"/>
          <w:sz w:val="22"/>
          <w:szCs w:val="22"/>
        </w:rPr>
        <w:t xml:space="preserve">The maximum period considered when estimating ECLs is the maximum contractual period over which the Corporation is exposed to credit risk. </w:t>
      </w:r>
    </w:p>
    <w:p>
      <w:pPr>
        <w:widowControl w:val="0"/>
        <w:autoSpaceDE w:val="0"/>
        <w:autoSpaceDN w:val="0"/>
        <w:adjustRightInd w:val="0"/>
        <w:ind w:left="0"/>
        <w:rPr>
          <w:rFonts w:ascii="Arial" w:hAnsi="Arial" w:cs="Arial"/>
          <w:sz w:val="22"/>
          <w:szCs w:val="22"/>
        </w:rPr>
      </w:pPr>
    </w:p>
    <w:p>
      <w:pPr>
        <w:widowControl w:val="0"/>
        <w:autoSpaceDE w:val="0"/>
        <w:autoSpaceDN w:val="0"/>
        <w:adjustRightInd w:val="0"/>
        <w:ind w:left="0"/>
        <w:rPr>
          <w:rFonts w:ascii="Arial" w:hAnsi="Arial" w:cs="Arial"/>
          <w:sz w:val="22"/>
          <w:szCs w:val="22"/>
        </w:rPr>
      </w:pPr>
      <w:r>
        <w:rPr>
          <w:rFonts w:ascii="Arial" w:hAnsi="Arial" w:cs="Arial"/>
          <w:sz w:val="22"/>
          <w:szCs w:val="22"/>
        </w:rPr>
        <w:t>At each reporting date, the Corporation assesses whether financial assets carried at amortized cost and debt securities at FVOCI are credit-impaired. A financial asset is ‘credit-impaired’ when one or more events that have a detrimental impact on the estimated future cash flows of the financial asset have occurred.</w:t>
      </w:r>
    </w:p>
    <w:p>
      <w:pPr>
        <w:widowControl w:val="0"/>
        <w:autoSpaceDE w:val="0"/>
        <w:autoSpaceDN w:val="0"/>
        <w:adjustRightInd w:val="0"/>
        <w:ind w:left="0"/>
        <w:rPr>
          <w:rFonts w:ascii="Arial" w:hAnsi="Arial" w:cs="Arial"/>
          <w:sz w:val="22"/>
          <w:szCs w:val="22"/>
        </w:rPr>
      </w:pPr>
    </w:p>
    <w:p>
      <w:pPr>
        <w:widowControl w:val="0"/>
        <w:ind w:left="0"/>
        <w:rPr>
          <w:rFonts w:ascii="Arial" w:hAnsi="Arial" w:cs="Arial"/>
          <w:sz w:val="22"/>
          <w:szCs w:val="22"/>
        </w:rPr>
      </w:pPr>
      <w:r>
        <w:rPr>
          <w:rFonts w:ascii="Arial" w:hAnsi="Arial" w:cs="Arial"/>
          <w:sz w:val="22"/>
          <w:szCs w:val="22"/>
        </w:rPr>
        <w:t>Below is the Corporation’s accounting policy on the impairment of financial assets applicable for the current period:</w:t>
      </w:r>
    </w:p>
    <w:p>
      <w:pPr>
        <w:widowControl w:val="0"/>
        <w:ind w:left="0"/>
        <w:rPr>
          <w:rFonts w:ascii="Arial" w:hAnsi="Arial" w:cs="Arial"/>
          <w:sz w:val="22"/>
          <w:szCs w:val="22"/>
        </w:rPr>
      </w:pPr>
    </w:p>
    <w:tbl>
      <w:tblPr>
        <w:tblW w:w="8478" w:type="dxa"/>
        <w:tblLook w:val="04A0" w:firstRow="1" w:lastRow="0" w:firstColumn="1" w:lastColumn="0" w:noHBand="0" w:noVBand="1"/>
      </w:tblPr>
      <w:tblGrid>
        <w:gridCol w:w="364"/>
        <w:gridCol w:w="364"/>
        <w:gridCol w:w="364"/>
        <w:gridCol w:w="4860"/>
        <w:gridCol w:w="2526"/>
      </w:tblGrid>
      <w:tr>
        <w:trPr>
          <w:trHeight w:val="244"/>
          <w:tblHeader/>
        </w:trPr>
        <w:tc>
          <w:tcPr>
            <w:tcW w:w="5952" w:type="dxa"/>
            <w:gridSpan w:val="4"/>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b/>
                <w:sz w:val="20"/>
                <w:szCs w:val="20"/>
              </w:rPr>
            </w:pPr>
            <w:r>
              <w:rPr>
                <w:rFonts w:ascii="Arial Narrow" w:hAnsi="Arial Narrow" w:cs="Calibri"/>
                <w:b/>
                <w:sz w:val="20"/>
                <w:szCs w:val="20"/>
              </w:rPr>
              <w:t>Age of Accounts Receivable</w:t>
            </w:r>
          </w:p>
        </w:tc>
        <w:tc>
          <w:tcPr>
            <w:tcW w:w="2526"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sz w:val="20"/>
                <w:szCs w:val="20"/>
              </w:rPr>
            </w:pPr>
            <w:r>
              <w:rPr>
                <w:rFonts w:ascii="Arial Narrow" w:hAnsi="Arial Narrow" w:cs="Calibri"/>
                <w:b/>
                <w:sz w:val="20"/>
                <w:szCs w:val="20"/>
              </w:rPr>
              <w:t>Percentage (%)</w:t>
            </w: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c>
          <w:tcPr>
            <w:tcW w:w="5588" w:type="dxa"/>
            <w:gridSpan w:val="3"/>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Past Due</w:t>
            </w:r>
          </w:p>
        </w:tc>
        <w:tc>
          <w:tcPr>
            <w:tcW w:w="2526"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224" w:type="dxa"/>
            <w:gridSpan w:val="2"/>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Over 3 years</w:t>
            </w:r>
          </w:p>
        </w:tc>
        <w:tc>
          <w:tcPr>
            <w:tcW w:w="2526"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4860"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11 years and over</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100</w:t>
            </w:r>
          </w:p>
        </w:tc>
      </w:tr>
      <w:tr>
        <w:trPr>
          <w:trHeight w:val="244"/>
        </w:trPr>
        <w:tc>
          <w:tcPr>
            <w:tcW w:w="364"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4860"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7 to 10 years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75</w:t>
            </w:r>
          </w:p>
        </w:tc>
      </w:tr>
      <w:tr>
        <w:trPr>
          <w:trHeight w:val="244"/>
        </w:trPr>
        <w:tc>
          <w:tcPr>
            <w:tcW w:w="364"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4860"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4 to 6 years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50</w:t>
            </w:r>
          </w:p>
        </w:tc>
      </w:tr>
      <w:tr>
        <w:trPr>
          <w:trHeight w:val="244"/>
        </w:trPr>
        <w:tc>
          <w:tcPr>
            <w:tcW w:w="364"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224" w:type="dxa"/>
            <w:gridSpan w:val="2"/>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Over 2 years</w:t>
            </w:r>
          </w:p>
        </w:tc>
        <w:tc>
          <w:tcPr>
            <w:tcW w:w="2526"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4860"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2 to 3 years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25</w:t>
            </w:r>
          </w:p>
        </w:tc>
      </w:tr>
      <w:tr>
        <w:trPr>
          <w:trHeight w:val="244"/>
        </w:trPr>
        <w:tc>
          <w:tcPr>
            <w:tcW w:w="364"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224" w:type="dxa"/>
            <w:gridSpan w:val="2"/>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Over 1 year</w:t>
            </w:r>
          </w:p>
        </w:tc>
        <w:tc>
          <w:tcPr>
            <w:tcW w:w="2526"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4860"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1 to 2 years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r>
        <w:trPr>
          <w:trHeight w:val="81"/>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588" w:type="dxa"/>
            <w:gridSpan w:val="3"/>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Current</w:t>
            </w:r>
          </w:p>
        </w:tc>
        <w:tc>
          <w:tcPr>
            <w:tcW w:w="2526" w:type="dxa"/>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p>
        </w:tc>
      </w:tr>
      <w:tr>
        <w:trPr>
          <w:trHeight w:val="244"/>
        </w:trPr>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224" w:type="dxa"/>
            <w:gridSpan w:val="2"/>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91 to 365 days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r>
        <w:trPr>
          <w:trHeight w:val="81"/>
        </w:trPr>
        <w:tc>
          <w:tcPr>
            <w:tcW w:w="364"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364" w:type="dxa"/>
            <w:tcBorders>
              <w:top w:val="nil"/>
              <w:left w:val="nil"/>
              <w:bottom w:val="nil"/>
              <w:right w:val="nil"/>
            </w:tcBorders>
            <w:shd w:val="clear" w:color="auto" w:fill="auto"/>
            <w:noWrap/>
            <w:vAlign w:val="bottom"/>
            <w:hideMark/>
          </w:tcPr>
          <w:p>
            <w:pPr>
              <w:ind w:left="0"/>
              <w:jc w:val="left"/>
              <w:rPr>
                <w:rFonts w:ascii="Arial Narrow" w:hAnsi="Arial Narrow"/>
                <w:sz w:val="20"/>
                <w:szCs w:val="20"/>
              </w:rPr>
            </w:pPr>
          </w:p>
        </w:tc>
        <w:tc>
          <w:tcPr>
            <w:tcW w:w="5224" w:type="dxa"/>
            <w:gridSpan w:val="2"/>
            <w:tcBorders>
              <w:top w:val="nil"/>
              <w:left w:val="nil"/>
              <w:bottom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less than 90 days</w:t>
            </w:r>
          </w:p>
        </w:tc>
        <w:tc>
          <w:tcPr>
            <w:tcW w:w="2526"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0</w:t>
            </w:r>
          </w:p>
        </w:tc>
      </w:tr>
    </w:tbl>
    <w:p>
      <w:pPr>
        <w:ind w:left="0"/>
        <w:rPr>
          <w:rFonts w:ascii="Arial" w:hAnsi="Arial" w:cs="Arial"/>
          <w:b/>
          <w:i/>
          <w:sz w:val="22"/>
          <w:szCs w:val="22"/>
        </w:rPr>
      </w:pPr>
    </w:p>
    <w:p>
      <w:pPr>
        <w:ind w:left="0"/>
        <w:rPr>
          <w:rFonts w:ascii="Arial" w:hAnsi="Arial" w:cs="Arial"/>
          <w:b/>
          <w:i/>
          <w:sz w:val="22"/>
          <w:szCs w:val="22"/>
        </w:rPr>
      </w:pPr>
      <w:proofErr w:type="spellStart"/>
      <w:r>
        <w:rPr>
          <w:rFonts w:ascii="Arial" w:hAnsi="Arial" w:cs="Arial"/>
          <w:b/>
          <w:i/>
          <w:sz w:val="22"/>
          <w:szCs w:val="22"/>
        </w:rPr>
        <w:t>Derecognition</w:t>
      </w:r>
      <w:proofErr w:type="spellEnd"/>
      <w:r>
        <w:rPr>
          <w:rFonts w:ascii="Arial" w:hAnsi="Arial" w:cs="Arial"/>
          <w:b/>
          <w:i/>
          <w:sz w:val="22"/>
          <w:szCs w:val="22"/>
        </w:rPr>
        <w:t xml:space="preserve"> of Financial Assets</w:t>
      </w:r>
    </w:p>
    <w:p>
      <w:pPr>
        <w:ind w:left="0"/>
        <w:rPr>
          <w:rFonts w:ascii="Arial" w:hAnsi="Arial" w:cs="Arial"/>
          <w:b/>
          <w:sz w:val="22"/>
          <w:szCs w:val="22"/>
        </w:rPr>
      </w:pPr>
    </w:p>
    <w:p>
      <w:pPr>
        <w:widowControl w:val="0"/>
        <w:autoSpaceDE w:val="0"/>
        <w:autoSpaceDN w:val="0"/>
        <w:adjustRightInd w:val="0"/>
        <w:ind w:left="0"/>
        <w:rPr>
          <w:rFonts w:ascii="Arial" w:eastAsiaTheme="minorEastAsia" w:hAnsi="Arial" w:cs="Arial"/>
          <w:sz w:val="22"/>
          <w:szCs w:val="22"/>
        </w:rPr>
      </w:pPr>
      <w:r>
        <w:rPr>
          <w:rFonts w:ascii="Arial" w:eastAsiaTheme="minorEastAsia" w:hAnsi="Arial" w:cs="Arial"/>
          <w:sz w:val="22"/>
          <w:szCs w:val="22"/>
        </w:rPr>
        <w:t>A financial asset (or where applicable, a part of a financial asset or part of a group of similar financial assets) is derecognized when:</w:t>
      </w:r>
    </w:p>
    <w:p>
      <w:pPr>
        <w:widowControl w:val="0"/>
        <w:autoSpaceDE w:val="0"/>
        <w:autoSpaceDN w:val="0"/>
        <w:adjustRightInd w:val="0"/>
        <w:rPr>
          <w:rFonts w:ascii="Arial" w:eastAsiaTheme="minorEastAsia" w:hAnsi="Arial" w:cs="Arial"/>
          <w:sz w:val="22"/>
          <w:szCs w:val="22"/>
        </w:rPr>
      </w:pPr>
    </w:p>
    <w:p>
      <w:pPr>
        <w:pStyle w:val="ListParagraph"/>
        <w:numPr>
          <w:ilvl w:val="0"/>
          <w:numId w:val="18"/>
        </w:numPr>
        <w:ind w:left="720"/>
        <w:contextualSpacing/>
        <w:jc w:val="left"/>
        <w:rPr>
          <w:rFonts w:ascii="Arial" w:hAnsi="Arial" w:cs="Arial"/>
          <w:sz w:val="22"/>
          <w:szCs w:val="22"/>
        </w:rPr>
      </w:pPr>
      <w:r>
        <w:rPr>
          <w:rFonts w:ascii="Arial" w:hAnsi="Arial" w:cs="Arial"/>
          <w:sz w:val="22"/>
          <w:szCs w:val="22"/>
        </w:rPr>
        <w:t xml:space="preserve">The right to receive cash flows from the asset has expired; </w:t>
      </w:r>
    </w:p>
    <w:p>
      <w:pPr>
        <w:numPr>
          <w:ilvl w:val="0"/>
          <w:numId w:val="20"/>
        </w:numPr>
        <w:rPr>
          <w:rFonts w:ascii="Arial" w:hAnsi="Arial" w:cs="Arial"/>
          <w:bCs/>
          <w:sz w:val="22"/>
          <w:szCs w:val="22"/>
        </w:rPr>
      </w:pPr>
      <w:r>
        <w:rPr>
          <w:rFonts w:ascii="Arial" w:hAnsi="Arial" w:cs="Arial"/>
          <w:bCs/>
          <w:sz w:val="22"/>
          <w:szCs w:val="22"/>
        </w:rPr>
        <w:t>The PCSO retains the right to receive cash flows from the financial asset, but has assumed an obligation to pay them in full without material delay to a third party under a “pass-through” arrangement; or</w:t>
      </w:r>
    </w:p>
    <w:p>
      <w:pPr>
        <w:numPr>
          <w:ilvl w:val="0"/>
          <w:numId w:val="20"/>
        </w:numPr>
        <w:rPr>
          <w:rFonts w:ascii="Arial" w:hAnsi="Arial" w:cs="Arial"/>
          <w:bCs/>
          <w:sz w:val="22"/>
          <w:szCs w:val="22"/>
        </w:rPr>
      </w:pPr>
      <w:r>
        <w:rPr>
          <w:rFonts w:ascii="Arial" w:hAnsi="Arial" w:cs="Arial"/>
          <w:bCs/>
          <w:sz w:val="22"/>
          <w:szCs w:val="22"/>
        </w:rPr>
        <w:t>The PCSO has transferred its right to receive cash flows from the financial asset and either (a) has transferred substantially all the risks and rewards of the asset, or (b) has neither transferred nor retained substantially all the risks and rewards of the asset, but has transferred control of the asset.</w:t>
      </w:r>
    </w:p>
    <w:p>
      <w:pPr>
        <w:ind w:left="0"/>
        <w:rPr>
          <w:rFonts w:ascii="Arial" w:hAnsi="Arial" w:cs="Arial"/>
          <w:bCs/>
          <w:sz w:val="22"/>
          <w:szCs w:val="22"/>
        </w:rPr>
      </w:pPr>
    </w:p>
    <w:p>
      <w:pPr>
        <w:ind w:left="0"/>
        <w:rPr>
          <w:rFonts w:ascii="Arial" w:hAnsi="Arial" w:cs="Arial"/>
          <w:b/>
          <w:sz w:val="22"/>
          <w:szCs w:val="22"/>
        </w:rPr>
      </w:pPr>
      <w:r>
        <w:rPr>
          <w:rFonts w:ascii="Arial" w:eastAsia="Batang" w:hAnsi="Arial" w:cs="Arial"/>
          <w:sz w:val="22"/>
          <w:szCs w:val="22"/>
        </w:rPr>
        <w:t>When the PCSO has transferred its right to receive cash flows from a financial asset or has entered into a pass-through arrangement, and has neither transferred nor retained substantially all the risks and rewards of ownership of the financial asset nor transferred control of the financial asset, the financial asset is recognized to the extent of the PCSO’s continuing involvement in the financial asset.  Continuing involvement that takes the form of a guarantee over the transferred financial asset is measured at the lower of the original carrying amount of the financial asset and the maximum amount of consideration that the PCSO could be required to repay.</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Financial Liabilities and Equity Instruments</w:t>
      </w:r>
    </w:p>
    <w:p>
      <w:pPr>
        <w:pStyle w:val="ListParagraph"/>
        <w:ind w:left="540"/>
        <w:rPr>
          <w:rFonts w:ascii="Arial" w:hAnsi="Arial" w:cs="Arial"/>
          <w:b/>
          <w:sz w:val="22"/>
          <w:szCs w:val="22"/>
        </w:rPr>
      </w:pPr>
    </w:p>
    <w:p>
      <w:pPr>
        <w:ind w:left="0"/>
        <w:rPr>
          <w:rFonts w:ascii="Arial" w:hAnsi="Arial" w:cs="Arial"/>
          <w:b/>
          <w:i/>
          <w:sz w:val="22"/>
          <w:szCs w:val="22"/>
        </w:rPr>
      </w:pPr>
      <w:r>
        <w:rPr>
          <w:rFonts w:ascii="Arial" w:hAnsi="Arial" w:cs="Arial"/>
          <w:b/>
          <w:i/>
          <w:sz w:val="22"/>
          <w:szCs w:val="22"/>
        </w:rPr>
        <w:t>Classification as Debt or Equity</w:t>
      </w:r>
    </w:p>
    <w:p>
      <w:pPr>
        <w:ind w:left="0"/>
        <w:rPr>
          <w:rFonts w:ascii="Arial" w:hAnsi="Arial" w:cs="Arial"/>
          <w:i/>
          <w:sz w:val="22"/>
          <w:szCs w:val="22"/>
          <w:u w:val="single"/>
        </w:rPr>
      </w:pPr>
    </w:p>
    <w:p>
      <w:pPr>
        <w:ind w:left="0"/>
        <w:rPr>
          <w:rFonts w:ascii="Arial" w:hAnsi="Arial" w:cs="Arial"/>
          <w:sz w:val="22"/>
          <w:szCs w:val="22"/>
        </w:rPr>
      </w:pPr>
      <w:r>
        <w:rPr>
          <w:rFonts w:ascii="Arial" w:hAnsi="Arial" w:cs="Arial"/>
          <w:sz w:val="22"/>
          <w:szCs w:val="22"/>
        </w:rPr>
        <w:t>Debt and equity instruments issued by the Corporation classified as either financial liabilities or as equity in accordance with the substance of the contractual arrangements and the definitions of a financial liability and an equity instrument.</w:t>
      </w:r>
    </w:p>
    <w:p>
      <w:pPr>
        <w:ind w:left="0"/>
        <w:rPr>
          <w:rFonts w:ascii="Arial" w:hAnsi="Arial" w:cs="Arial"/>
          <w:bCs/>
          <w:iCs/>
          <w:sz w:val="22"/>
          <w:szCs w:val="22"/>
        </w:rPr>
      </w:pPr>
    </w:p>
    <w:p>
      <w:pPr>
        <w:ind w:left="0"/>
        <w:rPr>
          <w:rFonts w:ascii="Arial" w:hAnsi="Arial" w:cs="Arial"/>
          <w:b/>
          <w:i/>
          <w:sz w:val="22"/>
          <w:szCs w:val="22"/>
        </w:rPr>
      </w:pPr>
      <w:r>
        <w:rPr>
          <w:rFonts w:ascii="Arial" w:hAnsi="Arial" w:cs="Arial"/>
          <w:b/>
          <w:i/>
          <w:sz w:val="22"/>
          <w:szCs w:val="22"/>
        </w:rPr>
        <w:t>Financial Liabilities</w:t>
      </w:r>
    </w:p>
    <w:p>
      <w:pPr>
        <w:ind w:left="0"/>
        <w:rPr>
          <w:rFonts w:ascii="Arial" w:hAnsi="Arial" w:cs="Arial"/>
          <w:b/>
          <w:i/>
          <w:sz w:val="22"/>
          <w:szCs w:val="22"/>
          <w:u w:val="single"/>
        </w:rPr>
      </w:pPr>
    </w:p>
    <w:p>
      <w:pPr>
        <w:ind w:left="0"/>
        <w:rPr>
          <w:rFonts w:ascii="Arial" w:hAnsi="Arial" w:cs="Arial"/>
          <w:bCs/>
          <w:i/>
          <w:sz w:val="22"/>
          <w:szCs w:val="22"/>
        </w:rPr>
      </w:pPr>
      <w:r>
        <w:rPr>
          <w:rFonts w:ascii="Arial" w:hAnsi="Arial" w:cs="Arial"/>
          <w:bCs/>
          <w:i/>
          <w:sz w:val="22"/>
          <w:szCs w:val="22"/>
        </w:rPr>
        <w:t>Initial recognition</w:t>
      </w:r>
    </w:p>
    <w:p>
      <w:pPr>
        <w:ind w:left="0"/>
        <w:rPr>
          <w:rFonts w:ascii="Arial" w:hAnsi="Arial" w:cs="Arial"/>
          <w:b/>
          <w:sz w:val="22"/>
          <w:szCs w:val="22"/>
        </w:rPr>
      </w:pPr>
    </w:p>
    <w:p>
      <w:pPr>
        <w:ind w:left="0"/>
        <w:rPr>
          <w:rFonts w:ascii="Arial" w:eastAsia="Batang" w:hAnsi="Arial" w:cs="Arial"/>
          <w:sz w:val="22"/>
          <w:szCs w:val="22"/>
        </w:rPr>
      </w:pPr>
      <w:r>
        <w:rPr>
          <w:rFonts w:ascii="Arial" w:eastAsia="Batang" w:hAnsi="Arial" w:cs="Arial"/>
          <w:sz w:val="22"/>
          <w:szCs w:val="22"/>
        </w:rPr>
        <w:t>Financial liabilities are categorized as financial liabilities at amortized cost when the substance of the contractual arrangement results in the PCSO having an obligation either to deliver cash or another financial asset to the holder, or to settle the obligation other than by the exchange of a fixed amount of cash or another financial asset for a fixed number of its own equity instruments.</w:t>
      </w:r>
    </w:p>
    <w:p>
      <w:pPr>
        <w:spacing w:before="200"/>
        <w:ind w:left="0"/>
        <w:rPr>
          <w:rFonts w:ascii="Arial" w:eastAsia="Batang" w:hAnsi="Arial" w:cs="Arial"/>
          <w:sz w:val="22"/>
          <w:szCs w:val="22"/>
        </w:rPr>
      </w:pPr>
      <w:r>
        <w:rPr>
          <w:rFonts w:ascii="Arial" w:eastAsia="Batang" w:hAnsi="Arial" w:cs="Arial"/>
          <w:sz w:val="22"/>
          <w:szCs w:val="22"/>
        </w:rPr>
        <w:t>These financial liabilities are initially recognized at fair value less any directly attributable transaction costs. After initial recognition, these financial liabilities are subsequently measured at amortized cost using the effective interest method.  Amortized cost is calculated by taking into account any discount or premium on the issue and fees that are an integral part of the effective interest rate. Gains and losses are recognized in profit or loss when the liabilities are derecognized or through the amortization process.</w:t>
      </w:r>
    </w:p>
    <w:p>
      <w:pPr>
        <w:ind w:left="0"/>
        <w:rPr>
          <w:rFonts w:ascii="Arial" w:eastAsia="Batang" w:hAnsi="Arial" w:cs="Arial"/>
          <w:sz w:val="22"/>
          <w:szCs w:val="22"/>
        </w:rPr>
      </w:pPr>
    </w:p>
    <w:p>
      <w:pPr>
        <w:ind w:left="0"/>
        <w:rPr>
          <w:rFonts w:ascii="Arial" w:hAnsi="Arial" w:cs="Arial"/>
          <w:sz w:val="22"/>
          <w:szCs w:val="22"/>
        </w:rPr>
      </w:pPr>
      <w:r>
        <w:rPr>
          <w:rFonts w:ascii="Arial" w:eastAsia="Batang" w:hAnsi="Arial" w:cs="Arial"/>
          <w:sz w:val="22"/>
          <w:szCs w:val="22"/>
        </w:rPr>
        <w:t>As at December 31, 2021 and 2020, the PCSO’s</w:t>
      </w:r>
      <w:r>
        <w:rPr>
          <w:rFonts w:ascii="Arial" w:eastAsia="Batang" w:hAnsi="Arial" w:cs="Arial"/>
          <w:spacing w:val="2"/>
          <w:sz w:val="22"/>
          <w:szCs w:val="22"/>
        </w:rPr>
        <w:t xml:space="preserve"> </w:t>
      </w:r>
      <w:r>
        <w:rPr>
          <w:rFonts w:ascii="Arial" w:eastAsia="Batang" w:hAnsi="Arial" w:cs="Arial"/>
          <w:sz w:val="22"/>
          <w:szCs w:val="22"/>
        </w:rPr>
        <w:t>accounts payable and inter-agency payables (except statutory payables) are classified under this category.</w:t>
      </w:r>
    </w:p>
    <w:p>
      <w:pPr>
        <w:ind w:left="0"/>
        <w:rPr>
          <w:rFonts w:ascii="Arial" w:hAnsi="Arial" w:cs="Arial"/>
          <w:b/>
          <w:i/>
          <w:sz w:val="22"/>
          <w:szCs w:val="22"/>
        </w:rPr>
      </w:pPr>
    </w:p>
    <w:p>
      <w:pPr>
        <w:ind w:left="0"/>
        <w:rPr>
          <w:rFonts w:ascii="Arial" w:hAnsi="Arial" w:cs="Arial"/>
          <w:i/>
          <w:sz w:val="22"/>
          <w:szCs w:val="22"/>
        </w:rPr>
      </w:pPr>
      <w:r>
        <w:rPr>
          <w:rFonts w:ascii="Arial" w:hAnsi="Arial" w:cs="Arial"/>
          <w:i/>
          <w:sz w:val="22"/>
          <w:szCs w:val="22"/>
        </w:rPr>
        <w:t>Classification and Subsequent Measurement</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Financial liabilities are classified as either financial liabilities at FVTPL or other financial liabilities.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Financial liabilities at FVTPL when the financial liability is held for trading; designated upon initial recognition; either held for trading or designated upon initial recognition.</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 financial liability is classified as held for trading if:</w:t>
      </w:r>
    </w:p>
    <w:p>
      <w:pPr>
        <w:ind w:left="0"/>
        <w:rPr>
          <w:rFonts w:ascii="Arial" w:hAnsi="Arial" w:cs="Arial"/>
          <w:sz w:val="22"/>
          <w:szCs w:val="22"/>
        </w:rPr>
      </w:pPr>
    </w:p>
    <w:p>
      <w:pPr>
        <w:pStyle w:val="ListParagraph"/>
        <w:numPr>
          <w:ilvl w:val="0"/>
          <w:numId w:val="5"/>
        </w:numPr>
        <w:ind w:left="720"/>
        <w:rPr>
          <w:rFonts w:ascii="Arial" w:hAnsi="Arial" w:cs="Arial"/>
          <w:sz w:val="22"/>
          <w:szCs w:val="22"/>
        </w:rPr>
      </w:pPr>
      <w:r>
        <w:rPr>
          <w:rFonts w:ascii="Arial" w:hAnsi="Arial" w:cs="Arial"/>
          <w:sz w:val="22"/>
          <w:szCs w:val="22"/>
        </w:rPr>
        <w:t>It has been acquired principally for the purpose of repurchasing it in the near term; or</w:t>
      </w:r>
    </w:p>
    <w:p>
      <w:pPr>
        <w:pStyle w:val="ListParagraph"/>
        <w:numPr>
          <w:ilvl w:val="0"/>
          <w:numId w:val="5"/>
        </w:numPr>
        <w:ind w:left="720"/>
        <w:rPr>
          <w:rFonts w:ascii="Arial" w:hAnsi="Arial" w:cs="Arial"/>
          <w:sz w:val="22"/>
          <w:szCs w:val="22"/>
        </w:rPr>
      </w:pPr>
      <w:r>
        <w:rPr>
          <w:rFonts w:ascii="Arial" w:hAnsi="Arial" w:cs="Arial"/>
          <w:sz w:val="22"/>
          <w:szCs w:val="22"/>
        </w:rPr>
        <w:t>On initial recognition it is part of a portfolio of identified financial instruments that the Corporation manages together and has a recent actual pattern of short-term profit-taking; or</w:t>
      </w:r>
    </w:p>
    <w:p>
      <w:pPr>
        <w:pStyle w:val="ListParagraph"/>
        <w:numPr>
          <w:ilvl w:val="0"/>
          <w:numId w:val="5"/>
        </w:numPr>
        <w:ind w:left="720"/>
        <w:rPr>
          <w:rFonts w:ascii="Arial" w:hAnsi="Arial" w:cs="Arial"/>
          <w:sz w:val="22"/>
          <w:szCs w:val="22"/>
        </w:rPr>
      </w:pPr>
      <w:r>
        <w:rPr>
          <w:rFonts w:ascii="Arial" w:hAnsi="Arial" w:cs="Arial"/>
          <w:sz w:val="22"/>
          <w:szCs w:val="22"/>
        </w:rPr>
        <w:t>It is a derivative that is not designated and effective as a hedging instrument.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 financial liability other than a financial liability held for trading may be designated as at FVTPL upon initial recognition if:</w:t>
      </w:r>
    </w:p>
    <w:p>
      <w:pPr>
        <w:ind w:left="0"/>
        <w:rPr>
          <w:rFonts w:ascii="Arial" w:hAnsi="Arial" w:cs="Arial"/>
          <w:sz w:val="22"/>
          <w:szCs w:val="22"/>
        </w:rPr>
      </w:pPr>
    </w:p>
    <w:p>
      <w:pPr>
        <w:pStyle w:val="ListParagraph"/>
        <w:numPr>
          <w:ilvl w:val="0"/>
          <w:numId w:val="6"/>
        </w:numPr>
        <w:ind w:left="720"/>
        <w:rPr>
          <w:rFonts w:ascii="Arial" w:hAnsi="Arial" w:cs="Arial"/>
          <w:sz w:val="22"/>
          <w:szCs w:val="22"/>
        </w:rPr>
      </w:pPr>
      <w:r>
        <w:rPr>
          <w:rFonts w:ascii="Arial" w:hAnsi="Arial" w:cs="Arial"/>
          <w:sz w:val="22"/>
          <w:szCs w:val="22"/>
        </w:rPr>
        <w:t>Such designation eliminates or significantly reduces a measurement or recognition inconsistency that would otherwise arise; or</w:t>
      </w:r>
    </w:p>
    <w:p>
      <w:pPr>
        <w:pStyle w:val="ListParagraph"/>
        <w:numPr>
          <w:ilvl w:val="0"/>
          <w:numId w:val="6"/>
        </w:numPr>
        <w:ind w:left="720"/>
        <w:rPr>
          <w:rFonts w:ascii="Arial" w:hAnsi="Arial" w:cs="Arial"/>
          <w:sz w:val="22"/>
          <w:szCs w:val="22"/>
        </w:rPr>
      </w:pPr>
      <w:r>
        <w:rPr>
          <w:rFonts w:ascii="Arial" w:hAnsi="Arial" w:cs="Arial"/>
          <w:sz w:val="22"/>
          <w:szCs w:val="22"/>
        </w:rPr>
        <w:t>The financial liability forms part of financial assets or financial liabilities or both, which is managed and its performance is evaluated on a fair value basis, in accordance with the Corporation’s documented risk management or investment strategy, and information about the Corporation is provided internally on that basis; or</w:t>
      </w:r>
    </w:p>
    <w:p>
      <w:pPr>
        <w:pStyle w:val="ListParagraph"/>
        <w:numPr>
          <w:ilvl w:val="0"/>
          <w:numId w:val="6"/>
        </w:numPr>
        <w:ind w:left="720"/>
        <w:rPr>
          <w:rFonts w:ascii="Arial" w:hAnsi="Arial" w:cs="Arial"/>
          <w:sz w:val="22"/>
          <w:szCs w:val="22"/>
        </w:rPr>
      </w:pPr>
      <w:r>
        <w:rPr>
          <w:rFonts w:ascii="Arial" w:hAnsi="Arial" w:cs="Arial"/>
          <w:sz w:val="22"/>
          <w:szCs w:val="22"/>
        </w:rPr>
        <w:t xml:space="preserve">It forms part of a contract containing one or more embedded derivatives that sufficiently modify the cash flows of the liability and are not closely related, and PFRS 9, </w:t>
      </w:r>
      <w:r>
        <w:rPr>
          <w:rFonts w:ascii="Arial" w:hAnsi="Arial" w:cs="Arial"/>
          <w:i/>
          <w:sz w:val="22"/>
          <w:szCs w:val="22"/>
        </w:rPr>
        <w:t>Financial Instruments</w:t>
      </w:r>
      <w:r>
        <w:rPr>
          <w:rFonts w:ascii="Arial" w:hAnsi="Arial" w:cs="Arial"/>
          <w:sz w:val="22"/>
          <w:szCs w:val="22"/>
        </w:rPr>
        <w:t>, permits the entire combined contract (asset or liability) to be designated as a FVTPL.</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Financial liabilities at FVTPL are stated at fair value, with any gains or losses arising on re-measurement recognized in profit or loss. The net gain or loss recognized in profit or loss incorporates any interest paid on the financial liability and is included in the other gains and losses line item in the Statement of Comprehensive Income. Fair value is determined in the manner described in notes.</w:t>
      </w:r>
    </w:p>
    <w:p>
      <w:pPr>
        <w:ind w:left="0"/>
        <w:rPr>
          <w:rFonts w:ascii="Arial" w:hAnsi="Arial" w:cs="Arial"/>
          <w:sz w:val="22"/>
          <w:szCs w:val="22"/>
        </w:rPr>
      </w:pPr>
    </w:p>
    <w:p>
      <w:pPr>
        <w:ind w:left="0"/>
        <w:rPr>
          <w:ins w:id="1" w:author="Jennifer J. Mallari" w:date="2022-07-20T13:51:00Z"/>
          <w:rFonts w:ascii="Arial" w:hAnsi="Arial" w:cs="Arial"/>
          <w:sz w:val="22"/>
          <w:szCs w:val="22"/>
        </w:rPr>
      </w:pPr>
      <w:r>
        <w:rPr>
          <w:rFonts w:ascii="Arial" w:hAnsi="Arial" w:cs="Arial"/>
          <w:sz w:val="22"/>
          <w:szCs w:val="22"/>
        </w:rPr>
        <w:t>Other financial liabilities (including borrowings) are subsequently measured at amortized cost using the effective interest method.</w:t>
      </w:r>
    </w:p>
    <w:p>
      <w:pPr>
        <w:ind w:left="0"/>
        <w:rPr>
          <w:rFonts w:ascii="Arial" w:hAnsi="Arial" w:cs="Arial"/>
          <w:bCs/>
          <w:i/>
          <w:sz w:val="22"/>
          <w:szCs w:val="22"/>
        </w:rPr>
      </w:pPr>
    </w:p>
    <w:p>
      <w:pPr>
        <w:ind w:left="0"/>
        <w:rPr>
          <w:rFonts w:ascii="Arial" w:hAnsi="Arial" w:cs="Arial"/>
          <w:bCs/>
          <w:i/>
          <w:sz w:val="22"/>
          <w:szCs w:val="22"/>
        </w:rPr>
      </w:pPr>
      <w:proofErr w:type="spellStart"/>
      <w:r>
        <w:rPr>
          <w:rFonts w:ascii="Arial" w:hAnsi="Arial" w:cs="Arial"/>
          <w:bCs/>
          <w:i/>
          <w:sz w:val="22"/>
          <w:szCs w:val="22"/>
        </w:rPr>
        <w:t>Derecognition</w:t>
      </w:r>
      <w:proofErr w:type="spellEnd"/>
      <w:r>
        <w:rPr>
          <w:rFonts w:ascii="Arial" w:hAnsi="Arial" w:cs="Arial"/>
          <w:bCs/>
          <w:i/>
          <w:sz w:val="22"/>
          <w:szCs w:val="22"/>
        </w:rPr>
        <w:t xml:space="preserve"> of Financial Liabilities</w:t>
      </w:r>
    </w:p>
    <w:p>
      <w:pPr>
        <w:widowControl w:val="0"/>
        <w:autoSpaceDE w:val="0"/>
        <w:autoSpaceDN w:val="0"/>
        <w:adjustRightInd w:val="0"/>
        <w:spacing w:before="240"/>
        <w:ind w:left="0"/>
        <w:rPr>
          <w:rFonts w:ascii="Arial" w:eastAsia="Batang" w:hAnsi="Arial" w:cs="Arial"/>
          <w:spacing w:val="2"/>
          <w:sz w:val="22"/>
          <w:szCs w:val="22"/>
        </w:rPr>
      </w:pPr>
      <w:r>
        <w:rPr>
          <w:rFonts w:ascii="Arial" w:eastAsia="Batang" w:hAnsi="Arial" w:cs="Arial"/>
          <w:sz w:val="22"/>
          <w:szCs w:val="22"/>
        </w:rPr>
        <w:t xml:space="preserve">A financial liability is derecognized when the obligation under the liability is discharged, cancelled or has expired.  </w:t>
      </w:r>
      <w:r>
        <w:rPr>
          <w:rFonts w:ascii="Arial" w:eastAsia="Batang" w:hAnsi="Arial" w:cs="Arial"/>
          <w:spacing w:val="2"/>
          <w:sz w:val="22"/>
          <w:szCs w:val="22"/>
        </w:rPr>
        <w:t xml:space="preserve">When an existing financial liability is replaced by another from the same lender on substantially different terms, or the terms of an existing liability are substantially modified, such an exchange or modification is treated as a </w:t>
      </w:r>
      <w:proofErr w:type="spellStart"/>
      <w:r>
        <w:rPr>
          <w:rFonts w:ascii="Arial" w:eastAsia="Batang" w:hAnsi="Arial" w:cs="Arial"/>
          <w:spacing w:val="2"/>
          <w:sz w:val="22"/>
          <w:szCs w:val="22"/>
        </w:rPr>
        <w:t>derecognition</w:t>
      </w:r>
      <w:proofErr w:type="spellEnd"/>
      <w:r>
        <w:rPr>
          <w:rFonts w:ascii="Arial" w:eastAsia="Batang" w:hAnsi="Arial" w:cs="Arial"/>
          <w:spacing w:val="2"/>
          <w:sz w:val="22"/>
          <w:szCs w:val="22"/>
        </w:rPr>
        <w:t xml:space="preserve"> of the original liability and the recognition of a new liability, and the difference in the respective carrying amounts is recognized in the Statements of Comprehensive Income.</w:t>
      </w:r>
    </w:p>
    <w:p>
      <w:pPr>
        <w:spacing w:before="240"/>
        <w:ind w:left="0"/>
        <w:rPr>
          <w:rFonts w:ascii="Arial" w:eastAsia="Batang" w:hAnsi="Arial" w:cs="Arial"/>
          <w:sz w:val="22"/>
          <w:szCs w:val="22"/>
        </w:rPr>
      </w:pPr>
      <w:r>
        <w:rPr>
          <w:rFonts w:ascii="Arial" w:eastAsia="Batang" w:hAnsi="Arial" w:cs="Arial"/>
          <w:sz w:val="22"/>
          <w:szCs w:val="22"/>
        </w:rPr>
        <w:t>A modification is considered substantial if the present value of the cash flows under the new terms, including net fees paid or received and discounted using the original effective interest rate, is different by at least 10% from the discounted present value of remaining cash flows of the original liability.</w:t>
      </w:r>
    </w:p>
    <w:p>
      <w:pPr>
        <w:spacing w:before="240"/>
        <w:ind w:left="0"/>
        <w:rPr>
          <w:rFonts w:ascii="Arial" w:eastAsia="Batang" w:hAnsi="Arial" w:cs="Arial"/>
          <w:sz w:val="22"/>
          <w:szCs w:val="22"/>
        </w:rPr>
      </w:pPr>
      <w:r>
        <w:rPr>
          <w:rFonts w:ascii="Arial" w:eastAsia="Batang" w:hAnsi="Arial" w:cs="Arial"/>
          <w:sz w:val="22"/>
          <w:szCs w:val="22"/>
        </w:rPr>
        <w:t xml:space="preserve">The fair value of the modified financial liability is determined based on its expected cash flows, discounted using the interest rate at which the </w:t>
      </w:r>
      <w:r>
        <w:rPr>
          <w:rFonts w:ascii="Arial" w:eastAsia="Batang" w:hAnsi="Arial" w:cs="Arial"/>
          <w:spacing w:val="2"/>
          <w:sz w:val="22"/>
          <w:szCs w:val="22"/>
        </w:rPr>
        <w:t>PCSO</w:t>
      </w:r>
      <w:r>
        <w:rPr>
          <w:rFonts w:ascii="Arial" w:eastAsia="Batang" w:hAnsi="Arial" w:cs="Arial"/>
          <w:sz w:val="22"/>
          <w:szCs w:val="22"/>
        </w:rPr>
        <w:t xml:space="preserve"> could raise debt with similar terms and conditions in the market.  The difference between the carrying value of the original liability and fair value of the new liability is recognized in the Statements of Comprehensive Income.</w:t>
      </w:r>
    </w:p>
    <w:p>
      <w:pPr>
        <w:ind w:left="0"/>
        <w:rPr>
          <w:rFonts w:ascii="Arial" w:eastAsia="Batang" w:hAnsi="Arial" w:cs="Arial"/>
          <w:sz w:val="22"/>
          <w:szCs w:val="22"/>
        </w:rPr>
      </w:pPr>
    </w:p>
    <w:p>
      <w:pPr>
        <w:ind w:left="0"/>
        <w:rPr>
          <w:rFonts w:ascii="Arial" w:eastAsiaTheme="minorEastAsia" w:hAnsi="Arial" w:cs="Arial"/>
          <w:b/>
          <w:sz w:val="22"/>
          <w:szCs w:val="22"/>
        </w:rPr>
      </w:pPr>
      <w:r>
        <w:rPr>
          <w:rFonts w:ascii="Arial" w:eastAsia="Batang" w:hAnsi="Arial" w:cs="Arial"/>
          <w:sz w:val="22"/>
          <w:szCs w:val="22"/>
        </w:rPr>
        <w:t>On the other hand, if the difference does not meet the 10% threshold, the original debt is not extinguished but merely modified.  In such case, the carrying amount is adjusted by the costs or fees paid or received in the restructuring.</w:t>
      </w:r>
    </w:p>
    <w:p>
      <w:pPr>
        <w:spacing w:line="276" w:lineRule="auto"/>
        <w:ind w:left="0"/>
        <w:rPr>
          <w:rFonts w:ascii="Arial" w:eastAsiaTheme="minorEastAsia" w:hAnsi="Arial" w:cs="Arial"/>
          <w:b/>
          <w:sz w:val="22"/>
          <w:szCs w:val="22"/>
        </w:rPr>
      </w:pPr>
    </w:p>
    <w:p>
      <w:pPr>
        <w:spacing w:line="276" w:lineRule="auto"/>
        <w:ind w:left="0"/>
        <w:rPr>
          <w:rFonts w:ascii="Arial" w:eastAsiaTheme="minorEastAsia" w:hAnsi="Arial" w:cs="Arial"/>
          <w:sz w:val="22"/>
          <w:szCs w:val="22"/>
        </w:rPr>
      </w:pPr>
      <w:r>
        <w:rPr>
          <w:rFonts w:ascii="Arial" w:eastAsiaTheme="minorEastAsia" w:hAnsi="Arial" w:cs="Arial"/>
          <w:b/>
          <w:sz w:val="22"/>
          <w:szCs w:val="22"/>
        </w:rPr>
        <w:t>Offsetting of Financial Assets and Liabilities</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Financial assets and financial liabilities are offset and the net amount reported in the Statements of Financial Position if, and only if, there is a currently enforceable legal right to offset the recognized amounts and there is intention to settle on a net basis, or to realize the asset and settle the liability simultaneously.  This is not generally the case with master netting agreements, and the related assets and liabilities are presented gross in the Statements of Financial Position.</w:t>
      </w:r>
    </w:p>
    <w:p>
      <w:pPr>
        <w:spacing w:before="240"/>
        <w:ind w:left="0"/>
        <w:rPr>
          <w:rFonts w:ascii="Arial" w:eastAsia="Batang" w:hAnsi="Arial" w:cs="Arial"/>
          <w:b/>
          <w:sz w:val="22"/>
          <w:szCs w:val="22"/>
        </w:rPr>
      </w:pPr>
      <w:r>
        <w:rPr>
          <w:rFonts w:ascii="Arial" w:eastAsia="Batang" w:hAnsi="Arial" w:cs="Arial"/>
          <w:b/>
          <w:sz w:val="22"/>
          <w:szCs w:val="22"/>
        </w:rPr>
        <w:t>Classification of Financial Instrument between Liability and Equity</w:t>
      </w:r>
    </w:p>
    <w:p>
      <w:pPr>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 financial instrument is classified as liability if it provides for a contractual obligation to:</w:t>
      </w:r>
    </w:p>
    <w:p>
      <w:pPr>
        <w:spacing w:line="207" w:lineRule="exact"/>
        <w:rPr>
          <w:rFonts w:ascii="Arial" w:eastAsia="Batang" w:hAnsi="Arial" w:cs="Arial"/>
          <w:sz w:val="22"/>
          <w:szCs w:val="22"/>
        </w:rPr>
      </w:pPr>
    </w:p>
    <w:p>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Pr>
          <w:rFonts w:ascii="Arial" w:eastAsia="Calibri" w:hAnsi="Arial" w:cs="Arial"/>
          <w:sz w:val="22"/>
          <w:szCs w:val="22"/>
          <w:lang w:val="en-GB"/>
        </w:rPr>
        <w:t xml:space="preserve">Deliver cash or another financial asset to another entity; </w:t>
      </w:r>
    </w:p>
    <w:p>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Pr>
          <w:rFonts w:ascii="Arial" w:eastAsia="Calibri" w:hAnsi="Arial" w:cs="Arial"/>
          <w:sz w:val="22"/>
          <w:szCs w:val="22"/>
          <w:lang w:val="en-GB"/>
        </w:rPr>
        <w:t xml:space="preserve">Exchange financial assets or financial liabilities with another entity under conditions that are potentially </w:t>
      </w:r>
      <w:proofErr w:type="spellStart"/>
      <w:r>
        <w:rPr>
          <w:rFonts w:ascii="Arial" w:eastAsia="Calibri" w:hAnsi="Arial" w:cs="Arial"/>
          <w:sz w:val="22"/>
          <w:szCs w:val="22"/>
          <w:lang w:val="en-GB"/>
        </w:rPr>
        <w:t>unfavorable</w:t>
      </w:r>
      <w:proofErr w:type="spellEnd"/>
      <w:r>
        <w:rPr>
          <w:rFonts w:ascii="Arial" w:eastAsia="Calibri" w:hAnsi="Arial" w:cs="Arial"/>
          <w:sz w:val="22"/>
          <w:szCs w:val="22"/>
          <w:lang w:val="en-GB"/>
        </w:rPr>
        <w:t xml:space="preserve"> to the PCSO; or </w:t>
      </w:r>
    </w:p>
    <w:p>
      <w:pPr>
        <w:widowControl w:val="0"/>
        <w:numPr>
          <w:ilvl w:val="0"/>
          <w:numId w:val="21"/>
        </w:numPr>
        <w:overflowPunct w:val="0"/>
        <w:autoSpaceDE w:val="0"/>
        <w:autoSpaceDN w:val="0"/>
        <w:adjustRightInd w:val="0"/>
        <w:contextualSpacing/>
        <w:rPr>
          <w:rFonts w:ascii="Arial" w:eastAsia="PMingLiU" w:hAnsi="Arial" w:cs="Arial"/>
          <w:sz w:val="22"/>
          <w:szCs w:val="22"/>
          <w:lang w:val="en-GB"/>
        </w:rPr>
      </w:pPr>
      <w:r>
        <w:rPr>
          <w:rFonts w:ascii="Arial" w:eastAsia="Calibri" w:hAnsi="Arial" w:cs="Arial"/>
          <w:sz w:val="22"/>
          <w:szCs w:val="22"/>
          <w:lang w:val="en-GB"/>
        </w:rPr>
        <w:t>Satisfy the obligation other than by the exchange of a fixed amount of cash or another financial asset for a fixed number of own equity shares.</w:t>
      </w:r>
    </w:p>
    <w:p>
      <w:pPr>
        <w:spacing w:before="240"/>
        <w:ind w:left="0"/>
        <w:rPr>
          <w:rFonts w:ascii="Arial" w:eastAsia="Batang" w:hAnsi="Arial" w:cs="Arial"/>
          <w:sz w:val="22"/>
          <w:szCs w:val="22"/>
        </w:rPr>
      </w:pPr>
      <w:r>
        <w:rPr>
          <w:rFonts w:ascii="Arial" w:eastAsia="Batang" w:hAnsi="Arial" w:cs="Arial"/>
          <w:sz w:val="22"/>
          <w:szCs w:val="22"/>
        </w:rPr>
        <w:t>If the PCSO does not have an unconditional right to avoid delivering cash or another financial asset to settle its contractual obligation, the obligation meets the definition of a financial liability.</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Equity Instruments</w:t>
      </w:r>
    </w:p>
    <w:p>
      <w:pPr>
        <w:ind w:left="0"/>
        <w:rPr>
          <w:rFonts w:ascii="Arial" w:hAnsi="Arial" w:cs="Arial"/>
          <w:i/>
          <w:sz w:val="22"/>
          <w:szCs w:val="22"/>
        </w:rPr>
      </w:pPr>
    </w:p>
    <w:p>
      <w:pPr>
        <w:pStyle w:val="bodycopyindent"/>
        <w:spacing w:before="0" w:line="240" w:lineRule="auto"/>
        <w:ind w:left="0"/>
        <w:jc w:val="both"/>
        <w:rPr>
          <w:color w:val="auto"/>
          <w:sz w:val="22"/>
          <w:szCs w:val="22"/>
        </w:rPr>
      </w:pPr>
      <w:r>
        <w:rPr>
          <w:color w:val="auto"/>
          <w:sz w:val="22"/>
          <w:szCs w:val="22"/>
        </w:rPr>
        <w:t>An equity instrument is any contract that evidences a residual interest in the assets of an entity after deducting all of its liabilities. Equity of the PCSO consist of the following:</w:t>
      </w:r>
    </w:p>
    <w:p>
      <w:pPr>
        <w:ind w:left="0"/>
        <w:rPr>
          <w:rFonts w:ascii="Arial" w:hAnsi="Arial" w:cs="Arial"/>
          <w:b/>
          <w:i/>
          <w:sz w:val="22"/>
          <w:szCs w:val="22"/>
        </w:rPr>
      </w:pPr>
    </w:p>
    <w:p>
      <w:pPr>
        <w:ind w:left="0"/>
        <w:rPr>
          <w:rFonts w:ascii="Arial" w:hAnsi="Arial" w:cs="Arial"/>
          <w:b/>
          <w:i/>
          <w:sz w:val="22"/>
          <w:szCs w:val="22"/>
        </w:rPr>
      </w:pPr>
      <w:r>
        <w:rPr>
          <w:rFonts w:ascii="Arial" w:hAnsi="Arial" w:cs="Arial"/>
          <w:b/>
          <w:i/>
          <w:sz w:val="22"/>
          <w:szCs w:val="22"/>
        </w:rPr>
        <w:t>Retained Earnings</w:t>
      </w:r>
    </w:p>
    <w:p>
      <w:pPr>
        <w:ind w:left="0"/>
        <w:rPr>
          <w:rFonts w:ascii="Arial" w:hAnsi="Arial" w:cs="Arial"/>
          <w:i/>
          <w:sz w:val="22"/>
          <w:szCs w:val="22"/>
        </w:rPr>
      </w:pPr>
    </w:p>
    <w:p>
      <w:pPr>
        <w:pStyle w:val="ListParagraph"/>
        <w:ind w:left="0"/>
        <w:rPr>
          <w:rFonts w:ascii="Arial" w:hAnsi="Arial" w:cs="Arial"/>
          <w:sz w:val="22"/>
          <w:szCs w:val="22"/>
        </w:rPr>
      </w:pPr>
      <w:r>
        <w:rPr>
          <w:rFonts w:ascii="Arial" w:hAnsi="Arial" w:cs="Arial"/>
          <w:sz w:val="22"/>
          <w:szCs w:val="22"/>
        </w:rPr>
        <w:t xml:space="preserve">Retained earnings represent accumulated profit attributable to equity holders of the Corporation after deducting dividends declared. The Corporation remits 50% of its annual earnings to the national government as mandated under RA No. 7656 and </w:t>
      </w:r>
      <w:proofErr w:type="gramStart"/>
      <w:r>
        <w:rPr>
          <w:rFonts w:ascii="Arial" w:hAnsi="Arial" w:cs="Arial"/>
          <w:sz w:val="22"/>
          <w:szCs w:val="22"/>
        </w:rPr>
        <w:t>its</w:t>
      </w:r>
      <w:proofErr w:type="gramEnd"/>
      <w:r>
        <w:rPr>
          <w:rFonts w:ascii="Arial" w:hAnsi="Arial" w:cs="Arial"/>
          <w:sz w:val="22"/>
          <w:szCs w:val="22"/>
        </w:rPr>
        <w:t xml:space="preserve"> RIRR. Retained earnings may also include effect of changes in accounting policy and prior period adjustments.</w:t>
      </w:r>
    </w:p>
    <w:p>
      <w:pPr>
        <w:pStyle w:val="bodycopyindent"/>
        <w:spacing w:before="0" w:line="240" w:lineRule="auto"/>
        <w:ind w:left="0"/>
        <w:jc w:val="both"/>
        <w:rPr>
          <w:color w:val="auto"/>
          <w:sz w:val="22"/>
          <w:szCs w:val="22"/>
        </w:rPr>
      </w:pPr>
    </w:p>
    <w:p>
      <w:pPr>
        <w:pStyle w:val="bodycopyindent"/>
        <w:spacing w:before="0" w:line="240" w:lineRule="auto"/>
        <w:ind w:left="0"/>
        <w:jc w:val="both"/>
        <w:rPr>
          <w:b/>
          <w:i/>
          <w:color w:val="auto"/>
          <w:sz w:val="22"/>
          <w:szCs w:val="22"/>
        </w:rPr>
      </w:pPr>
      <w:r>
        <w:rPr>
          <w:b/>
          <w:i/>
          <w:color w:val="auto"/>
          <w:sz w:val="22"/>
          <w:szCs w:val="22"/>
        </w:rPr>
        <w:t>Charity Fund</w:t>
      </w:r>
    </w:p>
    <w:p>
      <w:pPr>
        <w:pStyle w:val="bodycopyindent"/>
        <w:spacing w:before="0" w:line="240" w:lineRule="auto"/>
        <w:ind w:left="0"/>
        <w:jc w:val="both"/>
        <w:rPr>
          <w:i/>
          <w:color w:val="auto"/>
          <w:sz w:val="22"/>
          <w:szCs w:val="22"/>
        </w:rPr>
      </w:pPr>
    </w:p>
    <w:p>
      <w:pPr>
        <w:pStyle w:val="bodycopyindent"/>
        <w:spacing w:before="0" w:line="240" w:lineRule="auto"/>
        <w:ind w:left="0"/>
        <w:jc w:val="both"/>
        <w:rPr>
          <w:color w:val="auto"/>
          <w:sz w:val="22"/>
          <w:szCs w:val="22"/>
        </w:rPr>
      </w:pPr>
      <w:r>
        <w:rPr>
          <w:color w:val="auto"/>
          <w:sz w:val="22"/>
          <w:szCs w:val="22"/>
        </w:rPr>
        <w:t>Charity fund represents the 30% share of net receipts (Gross sales less 2% printing cost) from which the Board of Directors, in consultation with the Ministry of Human Settlement on identified priority programs, needs, and requirements in specific communities and with approval of the Office of the President, shall make payments or grants for health programs, including the expansion of existing ones, medical assistance and services and/or charities of national character such as the Philippine National Red Cross, under such policies and subject to such rules and regulations as the Board may from time establish and promulgate.  The Board may apply part of the contributions to the charity fund to approved investments of the Office pursuant Section 1(B) hereof, but in no case shall such application to investments exceed 10% of the net receipts from the sale of sweepstakes tickets in any given year.</w:t>
      </w:r>
    </w:p>
    <w:p>
      <w:pPr>
        <w:pStyle w:val="bodycopyindent"/>
        <w:spacing w:before="0" w:line="240" w:lineRule="auto"/>
        <w:ind w:left="0"/>
        <w:jc w:val="both"/>
        <w:rPr>
          <w:b/>
          <w:i/>
          <w:color w:val="auto"/>
          <w:sz w:val="22"/>
          <w:szCs w:val="22"/>
        </w:rPr>
      </w:pPr>
    </w:p>
    <w:p>
      <w:pPr>
        <w:pStyle w:val="bodycopyindent"/>
        <w:spacing w:before="0" w:line="240" w:lineRule="auto"/>
        <w:ind w:left="0"/>
        <w:jc w:val="both"/>
        <w:rPr>
          <w:b/>
          <w:i/>
          <w:color w:val="auto"/>
          <w:sz w:val="22"/>
          <w:szCs w:val="22"/>
        </w:rPr>
      </w:pPr>
      <w:r>
        <w:rPr>
          <w:b/>
          <w:i/>
          <w:color w:val="auto"/>
          <w:sz w:val="22"/>
          <w:szCs w:val="22"/>
        </w:rPr>
        <w:t>Prize Fund</w:t>
      </w:r>
    </w:p>
    <w:p>
      <w:pPr>
        <w:pStyle w:val="bodycopyindent"/>
        <w:spacing w:before="0" w:line="240" w:lineRule="auto"/>
        <w:ind w:left="0"/>
        <w:jc w:val="both"/>
        <w:rPr>
          <w:color w:val="auto"/>
          <w:sz w:val="22"/>
          <w:szCs w:val="22"/>
        </w:rPr>
      </w:pPr>
    </w:p>
    <w:p>
      <w:pPr>
        <w:pStyle w:val="bodycopyindent"/>
        <w:spacing w:before="0" w:line="240" w:lineRule="auto"/>
        <w:ind w:left="0"/>
        <w:jc w:val="both"/>
        <w:rPr>
          <w:color w:val="auto"/>
          <w:sz w:val="22"/>
          <w:szCs w:val="22"/>
        </w:rPr>
      </w:pPr>
      <w:r>
        <w:rPr>
          <w:color w:val="auto"/>
          <w:sz w:val="22"/>
          <w:szCs w:val="22"/>
        </w:rPr>
        <w:t xml:space="preserve">Prize Fund represents the 55% share of net receipts (Gross sales less 2% printing cost) set aside for the payment of prizes, including those for the owners, jockeys of running horses, and sellers of winning tickets.  </w:t>
      </w:r>
    </w:p>
    <w:p>
      <w:pPr>
        <w:pStyle w:val="bodycopyindent"/>
        <w:spacing w:before="0" w:line="240" w:lineRule="auto"/>
        <w:ind w:left="0"/>
        <w:jc w:val="both"/>
        <w:rPr>
          <w:color w:val="auto"/>
          <w:sz w:val="22"/>
          <w:szCs w:val="22"/>
        </w:rPr>
      </w:pPr>
    </w:p>
    <w:p>
      <w:pPr>
        <w:pStyle w:val="bodycopyindent"/>
        <w:spacing w:before="0" w:line="240" w:lineRule="auto"/>
        <w:ind w:left="0"/>
        <w:jc w:val="both"/>
        <w:rPr>
          <w:b/>
          <w:i/>
          <w:color w:val="auto"/>
          <w:sz w:val="22"/>
          <w:szCs w:val="22"/>
          <w:u w:val="single"/>
        </w:rPr>
      </w:pPr>
      <w:r>
        <w:rPr>
          <w:color w:val="auto"/>
          <w:sz w:val="22"/>
          <w:szCs w:val="22"/>
        </w:rPr>
        <w:t>Prizes not claimed by the public within one (1) year from date of draw shall be considered as forfeited, and shall form part of the charity fund for disposition as stated.</w:t>
      </w:r>
    </w:p>
    <w:p>
      <w:pPr>
        <w:pStyle w:val="bodycopyindent"/>
        <w:spacing w:before="0" w:line="240" w:lineRule="auto"/>
        <w:ind w:left="0"/>
        <w:jc w:val="both"/>
        <w:rPr>
          <w:b/>
          <w:i/>
          <w:color w:val="auto"/>
          <w:sz w:val="22"/>
          <w:szCs w:val="22"/>
        </w:rPr>
      </w:pPr>
    </w:p>
    <w:p>
      <w:pPr>
        <w:pStyle w:val="bodycopyindent"/>
        <w:spacing w:before="0" w:line="240" w:lineRule="auto"/>
        <w:ind w:left="0"/>
        <w:jc w:val="both"/>
        <w:rPr>
          <w:b/>
          <w:i/>
          <w:color w:val="auto"/>
          <w:sz w:val="22"/>
          <w:szCs w:val="22"/>
        </w:rPr>
      </w:pPr>
      <w:r>
        <w:rPr>
          <w:b/>
          <w:i/>
          <w:color w:val="auto"/>
          <w:sz w:val="22"/>
          <w:szCs w:val="22"/>
        </w:rPr>
        <w:t>Operating Fund</w:t>
      </w:r>
    </w:p>
    <w:p>
      <w:pPr>
        <w:pStyle w:val="bodycopyindent"/>
        <w:spacing w:before="0" w:line="240" w:lineRule="auto"/>
        <w:ind w:left="0"/>
        <w:jc w:val="both"/>
        <w:rPr>
          <w:color w:val="auto"/>
          <w:sz w:val="22"/>
          <w:szCs w:val="22"/>
        </w:rPr>
      </w:pPr>
    </w:p>
    <w:p>
      <w:pPr>
        <w:pStyle w:val="bodycopyindent"/>
        <w:spacing w:before="0" w:line="240" w:lineRule="auto"/>
        <w:ind w:left="0"/>
        <w:jc w:val="both"/>
        <w:rPr>
          <w:color w:val="auto"/>
          <w:sz w:val="22"/>
          <w:szCs w:val="22"/>
        </w:rPr>
      </w:pPr>
      <w:r>
        <w:rPr>
          <w:color w:val="auto"/>
          <w:sz w:val="22"/>
          <w:szCs w:val="22"/>
        </w:rPr>
        <w:t>Operating Fund represents the 15% share of net receipts (Gross sales less 2% printing cost) set aside as contributions to the operating expenses and capital expenditures of the office.</w:t>
      </w:r>
    </w:p>
    <w:p>
      <w:pPr>
        <w:pStyle w:val="bodycopyindent"/>
        <w:spacing w:before="0" w:line="240" w:lineRule="auto"/>
        <w:ind w:left="0"/>
        <w:jc w:val="both"/>
        <w:rPr>
          <w:color w:val="auto"/>
          <w:sz w:val="22"/>
          <w:szCs w:val="22"/>
        </w:rPr>
      </w:pPr>
    </w:p>
    <w:p>
      <w:pPr>
        <w:ind w:left="0"/>
        <w:rPr>
          <w:rFonts w:ascii="Arial" w:hAnsi="Arial" w:cs="Arial"/>
          <w:sz w:val="22"/>
          <w:szCs w:val="22"/>
        </w:rPr>
      </w:pPr>
      <w:r>
        <w:rPr>
          <w:rFonts w:ascii="Arial" w:hAnsi="Arial" w:cs="Arial"/>
          <w:sz w:val="22"/>
          <w:szCs w:val="22"/>
        </w:rPr>
        <w:t>All balances of any funds shall revert to and form part of the charity fund and shall be subject to dispositions as stated.</w:t>
      </w:r>
    </w:p>
    <w:p>
      <w:pPr>
        <w:pStyle w:val="ListParagraph"/>
        <w:ind w:left="0"/>
        <w:rPr>
          <w:rFonts w:ascii="Arial" w:hAnsi="Arial" w:cs="Arial"/>
          <w:b/>
          <w:sz w:val="22"/>
          <w:szCs w:val="22"/>
        </w:rPr>
      </w:pPr>
    </w:p>
    <w:p>
      <w:pPr>
        <w:pStyle w:val="ListParagraph"/>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Inventories</w:t>
      </w:r>
    </w:p>
    <w:p>
      <w:pPr>
        <w:pStyle w:val="ListParagraph"/>
        <w:ind w:left="540"/>
        <w:rPr>
          <w:rFonts w:ascii="Arial" w:hAnsi="Arial" w:cs="Arial"/>
          <w:b/>
          <w:sz w:val="22"/>
          <w:szCs w:val="22"/>
        </w:rPr>
      </w:pPr>
    </w:p>
    <w:p>
      <w:pPr>
        <w:pStyle w:val="a-Right-Col-Reg"/>
        <w:spacing w:after="0" w:line="240" w:lineRule="auto"/>
        <w:jc w:val="both"/>
        <w:rPr>
          <w:rFonts w:cs="Arial"/>
          <w:sz w:val="22"/>
          <w:szCs w:val="22"/>
          <w:lang w:val="en-US"/>
        </w:rPr>
      </w:pPr>
      <w:r>
        <w:rPr>
          <w:rFonts w:cs="Arial"/>
          <w:sz w:val="22"/>
          <w:szCs w:val="22"/>
          <w:lang w:val="en-US"/>
        </w:rPr>
        <w:t xml:space="preserve">Inventories include Drugs and Medicines for Distribution, Office Supplies Inventory, Accountable Forms, Plates and Stickers Inventory, Medical, Dental and Laboratory Supplies, Play/Bet Slips and Thermal Rolls Inventory and Other Supplies and Materials Inventory. </w:t>
      </w:r>
    </w:p>
    <w:p>
      <w:pPr>
        <w:pStyle w:val="a-Right-Col-Reg"/>
        <w:spacing w:after="0" w:line="240" w:lineRule="auto"/>
        <w:jc w:val="both"/>
        <w:rPr>
          <w:rFonts w:cs="Arial"/>
          <w:sz w:val="22"/>
          <w:szCs w:val="22"/>
          <w:lang w:val="en-US"/>
        </w:rPr>
      </w:pPr>
    </w:p>
    <w:p>
      <w:pPr>
        <w:ind w:left="0"/>
        <w:rPr>
          <w:rFonts w:ascii="Arial" w:hAnsi="Arial" w:cs="Arial"/>
          <w:sz w:val="22"/>
          <w:szCs w:val="22"/>
        </w:rPr>
      </w:pPr>
      <w:r>
        <w:rPr>
          <w:rFonts w:ascii="Arial" w:hAnsi="Arial" w:cs="Arial"/>
          <w:sz w:val="22"/>
          <w:szCs w:val="22"/>
        </w:rPr>
        <w:t>Inventories are initially measured at cost. Subsequently, inventories are stated at the lower of cost and net realizable value.  The costs of inventories are calculated using the weighted average method. It is to be noted that for Medical, Dental and Laboratory Supplies, the Medical Services Department uses the First-In, First-Out method in dispensing its inventories.</w:t>
      </w:r>
      <w:r>
        <w:rPr>
          <w:rFonts w:ascii="Arial" w:hAnsi="Arial" w:cs="Arial"/>
          <w:sz w:val="22"/>
          <w:szCs w:val="22"/>
        </w:rPr>
        <w:tab/>
      </w:r>
    </w:p>
    <w:p>
      <w:pPr>
        <w:ind w:left="0"/>
        <w:rPr>
          <w:rFonts w:ascii="Arial" w:hAnsi="Arial" w:cs="Arial"/>
          <w:sz w:val="22"/>
          <w:szCs w:val="22"/>
        </w:rPr>
      </w:pPr>
      <w:r>
        <w:rPr>
          <w:rFonts w:ascii="Arial" w:hAnsi="Arial" w:cs="Arial"/>
          <w:sz w:val="22"/>
          <w:szCs w:val="22"/>
        </w:rPr>
        <w:tab/>
      </w:r>
    </w:p>
    <w:p>
      <w:pPr>
        <w:ind w:left="0"/>
        <w:rPr>
          <w:rFonts w:ascii="Arial" w:hAnsi="Arial" w:cs="Arial"/>
          <w:sz w:val="22"/>
          <w:szCs w:val="22"/>
        </w:rPr>
      </w:pPr>
      <w:r>
        <w:rPr>
          <w:rFonts w:ascii="Arial" w:hAnsi="Arial" w:cs="Arial"/>
          <w:sz w:val="22"/>
          <w:szCs w:val="22"/>
        </w:rPr>
        <w:t xml:space="preserve">When the net realizable value of the inventories is lower than the cost, the PCSO recognizes an impairment loss for the decline in the value of the inventory.  The amount of any reversal of any write-down of inventories, arising from an increase in net realizable value, is recognized in profit or loss in the period in which the reversal occurs. </w:t>
      </w:r>
    </w:p>
    <w:p>
      <w:pPr>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When inventories are consumed, the carrying amount of those inventories is recognized as an expense in the Statement of Comprehensive Income.</w:t>
      </w:r>
    </w:p>
    <w:p>
      <w:pPr>
        <w:pStyle w:val="ListParagraph"/>
        <w:ind w:left="0"/>
        <w:rPr>
          <w:rFonts w:ascii="Arial" w:hAnsi="Arial" w:cs="Arial"/>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Prepayments and Other Current Assets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Prepayments and other current assets represent assets of the PCSO that are expected to be realized or consumed within one year from the reporting dates. These are initially recorded at the amount of cash paid and are charged to profit or loss as they are consumed in operations or expire with the passage of time.</w:t>
      </w:r>
    </w:p>
    <w:p>
      <w:pPr>
        <w:ind w:left="0"/>
        <w:rPr>
          <w:rFonts w:ascii="Arial" w:hAnsi="Arial" w:cs="Arial"/>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Investment Property</w:t>
      </w:r>
    </w:p>
    <w:p>
      <w:pPr>
        <w:ind w:left="0"/>
        <w:rPr>
          <w:rFonts w:ascii="Arial" w:hAnsi="Arial" w:cs="Arial"/>
          <w:b/>
          <w:sz w:val="22"/>
          <w:szCs w:val="22"/>
        </w:rPr>
      </w:pPr>
    </w:p>
    <w:p>
      <w:pPr>
        <w:pStyle w:val="Bodycopy"/>
        <w:jc w:val="both"/>
        <w:rPr>
          <w:color w:val="auto"/>
          <w:sz w:val="22"/>
          <w:szCs w:val="22"/>
        </w:rPr>
      </w:pPr>
      <w:r>
        <w:rPr>
          <w:color w:val="auto"/>
          <w:sz w:val="22"/>
          <w:szCs w:val="22"/>
        </w:rPr>
        <w:t>Investment properties are properties that are held to earn rentals or for capital appreciation or both but not for sale in the ordinary course of business, use in the production or supply of goods or services or for administrative purposes.  Investment properties are measured initially at cost, including transaction costs.</w:t>
      </w:r>
    </w:p>
    <w:p>
      <w:pPr>
        <w:pStyle w:val="yiv9264845530ydpd831b659yiv5687725187ydp386160f2msonormal"/>
        <w:shd w:val="clear" w:color="auto" w:fill="FFFFFF"/>
        <w:jc w:val="both"/>
        <w:rPr>
          <w:rFonts w:ascii="Arial" w:hAnsi="Arial" w:cs="Arial"/>
          <w:sz w:val="22"/>
          <w:szCs w:val="22"/>
        </w:rPr>
      </w:pPr>
      <w:r>
        <w:rPr>
          <w:rFonts w:ascii="Arial" w:hAnsi="Arial" w:cs="Arial"/>
          <w:sz w:val="22"/>
          <w:szCs w:val="22"/>
        </w:rPr>
        <w:t>Subsequent to initial recognition, investment property is measured at cost less any accumulated depreciation. Depreciation is computed on a straight-line basis over an estimated life of 30 years.</w:t>
      </w:r>
    </w:p>
    <w:p>
      <w:pPr>
        <w:ind w:left="0"/>
        <w:rPr>
          <w:rFonts w:ascii="Arial" w:hAnsi="Arial" w:cs="Arial"/>
          <w:sz w:val="22"/>
          <w:szCs w:val="22"/>
        </w:rPr>
      </w:pPr>
      <w:r>
        <w:rPr>
          <w:rFonts w:ascii="Arial" w:hAnsi="Arial" w:cs="Arial"/>
          <w:sz w:val="22"/>
          <w:szCs w:val="22"/>
        </w:rPr>
        <w:t>Transfers to, or from, investment property is made only when there is a change in use.  Transfers to or from investment property is recognized at the carrying amount of the asset transferred. Accordingly, no gain or loss is recognized from these transfers.</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Property, Plant and Equipment</w:t>
      </w:r>
    </w:p>
    <w:p>
      <w:pPr>
        <w:pStyle w:val="ListParagraph"/>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Property, plant and equipment are initially measured at cost.  The cost of an item of property, plant and equipment comprises: </w:t>
      </w:r>
      <w:r>
        <w:rPr>
          <w:rFonts w:ascii="Arial" w:hAnsi="Arial" w:cs="Arial"/>
          <w:sz w:val="22"/>
          <w:szCs w:val="22"/>
        </w:rPr>
        <w:tab/>
      </w:r>
    </w:p>
    <w:p>
      <w:pPr>
        <w:ind w:firstLine="180"/>
        <w:rPr>
          <w:rFonts w:ascii="Arial" w:hAnsi="Arial" w:cs="Arial"/>
          <w:sz w:val="22"/>
          <w:szCs w:val="22"/>
        </w:rPr>
      </w:pPr>
      <w:r>
        <w:rPr>
          <w:rFonts w:ascii="Arial" w:hAnsi="Arial" w:cs="Arial"/>
          <w:sz w:val="22"/>
          <w:szCs w:val="22"/>
        </w:rPr>
        <w:tab/>
      </w:r>
    </w:p>
    <w:p>
      <w:pPr>
        <w:numPr>
          <w:ilvl w:val="0"/>
          <w:numId w:val="22"/>
        </w:numPr>
        <w:rPr>
          <w:rFonts w:ascii="Arial" w:hAnsi="Arial" w:cs="Arial"/>
          <w:sz w:val="22"/>
          <w:szCs w:val="22"/>
        </w:rPr>
      </w:pPr>
      <w:r>
        <w:rPr>
          <w:rFonts w:ascii="Arial" w:hAnsi="Arial" w:cs="Arial"/>
          <w:sz w:val="22"/>
          <w:szCs w:val="22"/>
        </w:rPr>
        <w:t>Its purchase price, including import duties and non-refundable purchase taxes, after deducting trade discounts and rebates;</w:t>
      </w:r>
      <w:r>
        <w:rPr>
          <w:rFonts w:ascii="Arial" w:hAnsi="Arial" w:cs="Arial"/>
          <w:sz w:val="22"/>
          <w:szCs w:val="22"/>
        </w:rPr>
        <w:tab/>
      </w:r>
    </w:p>
    <w:p>
      <w:pPr>
        <w:numPr>
          <w:ilvl w:val="0"/>
          <w:numId w:val="22"/>
        </w:numPr>
        <w:rPr>
          <w:rFonts w:ascii="Arial" w:hAnsi="Arial" w:cs="Arial"/>
          <w:sz w:val="22"/>
          <w:szCs w:val="22"/>
        </w:rPr>
      </w:pPr>
      <w:r>
        <w:rPr>
          <w:rFonts w:ascii="Arial" w:hAnsi="Arial" w:cs="Arial"/>
          <w:sz w:val="22"/>
          <w:szCs w:val="22"/>
        </w:rPr>
        <w:t xml:space="preserve">Any costs directly attributable to bringing the asset to the location and condition necessary for it to be capable of operating in the manner intended by management; and </w:t>
      </w:r>
    </w:p>
    <w:p>
      <w:pPr>
        <w:numPr>
          <w:ilvl w:val="0"/>
          <w:numId w:val="22"/>
        </w:numPr>
        <w:rPr>
          <w:rFonts w:ascii="Arial" w:hAnsi="Arial" w:cs="Arial"/>
          <w:sz w:val="22"/>
          <w:szCs w:val="22"/>
        </w:rPr>
      </w:pPr>
      <w:r>
        <w:rPr>
          <w:rFonts w:ascii="Arial" w:hAnsi="Arial" w:cs="Arial"/>
          <w:sz w:val="22"/>
          <w:szCs w:val="22"/>
        </w:rPr>
        <w:t>The initial estimate of the future costs of dismantling and removing the item and restoring the site on which it is located, the obligation for which an entity incurs either when the item is acquired or as a consequence of having used the item during a particular period for purposes other than to produce inventories during that period.</w:t>
      </w:r>
    </w:p>
    <w:p>
      <w:pPr>
        <w:ind w:left="1440" w:hanging="720"/>
        <w:rPr>
          <w:rFonts w:ascii="Arial" w:hAnsi="Arial" w:cs="Arial"/>
          <w:sz w:val="22"/>
          <w:szCs w:val="22"/>
        </w:rPr>
      </w:pPr>
    </w:p>
    <w:p>
      <w:pPr>
        <w:ind w:left="0"/>
        <w:rPr>
          <w:rFonts w:ascii="Arial" w:hAnsi="Arial" w:cs="Arial"/>
          <w:sz w:val="22"/>
          <w:szCs w:val="22"/>
        </w:rPr>
      </w:pPr>
      <w:r>
        <w:rPr>
          <w:rFonts w:ascii="Arial" w:hAnsi="Arial" w:cs="Arial"/>
          <w:sz w:val="22"/>
          <w:szCs w:val="22"/>
        </w:rPr>
        <w:t>At the end of each reporting period, items of property, plant and equipment are measured at cost less any subsequent accumulated depreciation and impairment losses</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Properties in the course of construction are carried at cost, less any recognized impairment loss.  Cost includes professional fees and for qualifying assets, borrowing costs capitalized in accordance with the PCSO’s accounting policy.  Depreciation of these assets, on the same basis as other property assets, commences at the time the assets become ready for their intended use.</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Intangible Assets</w:t>
      </w:r>
    </w:p>
    <w:p>
      <w:pPr>
        <w:ind w:left="0"/>
        <w:rPr>
          <w:rFonts w:ascii="Arial" w:hAnsi="Arial" w:cs="Arial"/>
          <w:b/>
          <w:sz w:val="22"/>
          <w:szCs w:val="22"/>
        </w:rPr>
      </w:pPr>
    </w:p>
    <w:p>
      <w:pPr>
        <w:ind w:left="0"/>
        <w:rPr>
          <w:rFonts w:ascii="Arial" w:eastAsia="Calibri" w:hAnsi="Arial" w:cs="Arial"/>
          <w:sz w:val="22"/>
          <w:szCs w:val="22"/>
        </w:rPr>
      </w:pPr>
      <w:r>
        <w:rPr>
          <w:rFonts w:ascii="Arial" w:hAnsi="Arial" w:cs="Arial"/>
          <w:sz w:val="22"/>
          <w:szCs w:val="22"/>
        </w:rPr>
        <w:t xml:space="preserve">Intangible Assets include computer software that are not integral part of the computer. </w:t>
      </w:r>
      <w:r>
        <w:rPr>
          <w:rFonts w:ascii="Arial" w:eastAsia="Calibri" w:hAnsi="Arial" w:cs="Arial"/>
          <w:sz w:val="22"/>
          <w:szCs w:val="22"/>
        </w:rPr>
        <w:t>These are initially recorded at cost and are subsequently measured at cost less accumulated amortization and any accumulated impairment loss. These are amortized over estimated useful life of 1 &amp; 3 years using the straight–line method. If there is an indication that there has been a significant change in amortization rate, useful life or residual value of an intangible asset, the amortization is revised prospectively to reflect the new expectations.</w:t>
      </w:r>
    </w:p>
    <w:p>
      <w:pPr>
        <w:ind w:left="0"/>
        <w:rPr>
          <w:rFonts w:ascii="Arial" w:hAnsi="Arial" w:cs="Arial"/>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Impairment of Non-financial Assets</w:t>
      </w:r>
    </w:p>
    <w:p>
      <w:pPr>
        <w:ind w:left="0"/>
        <w:rPr>
          <w:rFonts w:ascii="Arial" w:hAnsi="Arial" w:cs="Arial"/>
          <w:sz w:val="22"/>
          <w:szCs w:val="22"/>
        </w:rPr>
      </w:pPr>
    </w:p>
    <w:p>
      <w:pPr>
        <w:pStyle w:val="a-Right-Col-Reg"/>
        <w:spacing w:after="0" w:line="240" w:lineRule="auto"/>
        <w:jc w:val="both"/>
        <w:rPr>
          <w:rFonts w:cs="Arial"/>
          <w:sz w:val="22"/>
          <w:szCs w:val="22"/>
          <w:lang w:val="en-US"/>
        </w:rPr>
      </w:pPr>
      <w:r>
        <w:rPr>
          <w:rFonts w:cs="Arial"/>
          <w:sz w:val="22"/>
          <w:szCs w:val="22"/>
          <w:lang w:val="en-PH"/>
        </w:rPr>
        <w:t>At each reporting date, non-financial assets are reviewed to determine whether there is any indication that those assets have suffered an impairment loss. If there is an indication of possible impairment, the recoverable amount of any affected asset (or group of related assets) is estimated and compared with its carrying amount. If estimated recoverable amount is lower, the carrying amount is reduced to its estimated recoverable amount, and an impairment loss is recognized immediately in profit and loss.</w:t>
      </w:r>
    </w:p>
    <w:p>
      <w:pPr>
        <w:pStyle w:val="a-Right-Col-Reg"/>
        <w:spacing w:after="0" w:line="240" w:lineRule="auto"/>
        <w:jc w:val="both"/>
        <w:rPr>
          <w:rFonts w:cs="Arial"/>
          <w:sz w:val="22"/>
          <w:szCs w:val="22"/>
        </w:rPr>
      </w:pPr>
    </w:p>
    <w:p>
      <w:pPr>
        <w:pStyle w:val="a-Right-Col-Reg"/>
        <w:spacing w:after="0" w:line="240" w:lineRule="auto"/>
        <w:jc w:val="both"/>
        <w:rPr>
          <w:rFonts w:cs="Arial"/>
          <w:sz w:val="22"/>
          <w:szCs w:val="22"/>
          <w:lang w:val="en-PH"/>
        </w:rPr>
      </w:pPr>
      <w:r>
        <w:rPr>
          <w:rFonts w:cs="Arial"/>
          <w:sz w:val="22"/>
          <w:szCs w:val="22"/>
          <w:lang w:val="en-PH"/>
        </w:rPr>
        <w:t>If an impairment loss subsequently reverses, the carrying amount of the asset is increased to the revised estimate of its recoverable amount, but not in excess of the amount that would have been determined had no impairment loss been recognized for the asset in prior years. A reversal of an impairment loss is recognized immediately in profit or loss.</w:t>
      </w:r>
    </w:p>
    <w:p>
      <w:pPr>
        <w:pStyle w:val="a-Right-Col-Reg"/>
        <w:spacing w:after="0" w:line="240" w:lineRule="auto"/>
        <w:jc w:val="both"/>
        <w:rPr>
          <w:rFonts w:cs="Arial"/>
          <w:sz w:val="22"/>
          <w:szCs w:val="22"/>
          <w:lang w:val="en-PH"/>
        </w:rPr>
      </w:pPr>
    </w:p>
    <w:p>
      <w:pPr>
        <w:pStyle w:val="ListParagraph"/>
        <w:ind w:left="0"/>
        <w:rPr>
          <w:rFonts w:ascii="Arial" w:hAnsi="Arial" w:cs="Arial"/>
          <w:i/>
          <w:sz w:val="22"/>
          <w:szCs w:val="22"/>
        </w:rPr>
      </w:pPr>
      <w:proofErr w:type="spellStart"/>
      <w:r>
        <w:rPr>
          <w:rFonts w:ascii="Arial" w:hAnsi="Arial" w:cs="Arial"/>
          <w:i/>
          <w:sz w:val="22"/>
          <w:szCs w:val="22"/>
        </w:rPr>
        <w:t>Derecognition</w:t>
      </w:r>
      <w:proofErr w:type="spellEnd"/>
      <w:r>
        <w:rPr>
          <w:rFonts w:ascii="Arial" w:hAnsi="Arial" w:cs="Arial"/>
          <w:i/>
          <w:sz w:val="22"/>
          <w:szCs w:val="22"/>
        </w:rPr>
        <w:t xml:space="preserve"> of Non-financial Assets</w:t>
      </w:r>
    </w:p>
    <w:p>
      <w:pPr>
        <w:pStyle w:val="ListParagraph"/>
        <w:ind w:left="0"/>
        <w:rPr>
          <w:rFonts w:ascii="Arial" w:hAnsi="Arial" w:cs="Arial"/>
          <w:i/>
          <w:sz w:val="22"/>
          <w:szCs w:val="22"/>
        </w:rPr>
      </w:pPr>
    </w:p>
    <w:p>
      <w:pPr>
        <w:ind w:left="0"/>
        <w:rPr>
          <w:rFonts w:ascii="Arial" w:hAnsi="Arial" w:cs="Arial"/>
          <w:b/>
          <w:sz w:val="22"/>
          <w:szCs w:val="22"/>
        </w:rPr>
      </w:pPr>
      <w:r>
        <w:rPr>
          <w:rFonts w:ascii="Arial" w:hAnsi="Arial" w:cs="Arial"/>
          <w:sz w:val="22"/>
          <w:szCs w:val="22"/>
          <w:lang w:val="en-PH"/>
        </w:rPr>
        <w:t xml:space="preserve">Items of non-financial assets are derecognized when these assets are disposed of or when no future economic benefits are expected from these assets. Any difference between the carrying value of the asset derecognized and net proceeds from </w:t>
      </w:r>
      <w:proofErr w:type="spellStart"/>
      <w:r>
        <w:rPr>
          <w:rFonts w:ascii="Arial" w:hAnsi="Arial" w:cs="Arial"/>
          <w:sz w:val="22"/>
          <w:szCs w:val="22"/>
          <w:lang w:val="en-PH"/>
        </w:rPr>
        <w:t>derecognition</w:t>
      </w:r>
      <w:proofErr w:type="spellEnd"/>
      <w:r>
        <w:rPr>
          <w:rFonts w:ascii="Arial" w:hAnsi="Arial" w:cs="Arial"/>
          <w:sz w:val="22"/>
          <w:szCs w:val="22"/>
          <w:lang w:val="en-PH"/>
        </w:rPr>
        <w:t xml:space="preserve"> is recognized in profit or loss.</w:t>
      </w: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Related Parties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Related party relationship exist when one party has the ability to control, directly, or indirectly through one or more intermediaries, the other party or exercises significant influence over the other party in making financial and operating decisions. Such relationships also exist between and/or among the reporting enterprises and its key management personnel, directors, or its shareholders. In considering each possible related party relationship, attention is directed to the substance of the relationship, and not merely the legal form.</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Revenue Recognition</w:t>
      </w:r>
    </w:p>
    <w:p>
      <w:pPr>
        <w:ind w:left="0"/>
        <w:rPr>
          <w:rFonts w:ascii="Arial" w:hAnsi="Arial" w:cs="Arial"/>
          <w:b/>
          <w:sz w:val="22"/>
          <w:szCs w:val="22"/>
        </w:rPr>
      </w:pPr>
    </w:p>
    <w:p>
      <w:pPr>
        <w:ind w:left="0"/>
        <w:rPr>
          <w:rFonts w:ascii="Arial" w:eastAsia="Batang" w:hAnsi="Arial" w:cs="Arial"/>
          <w:b/>
          <w:i/>
          <w:sz w:val="22"/>
          <w:szCs w:val="22"/>
        </w:rPr>
      </w:pPr>
      <w:r>
        <w:rPr>
          <w:rFonts w:ascii="Arial" w:eastAsia="Batang" w:hAnsi="Arial" w:cs="Arial"/>
          <w:b/>
          <w:i/>
          <w:sz w:val="22"/>
          <w:szCs w:val="22"/>
        </w:rPr>
        <w:t>Revenue</w:t>
      </w:r>
    </w:p>
    <w:p>
      <w:pPr>
        <w:ind w:left="0"/>
        <w:rPr>
          <w:rFonts w:ascii="Arial" w:eastAsia="Batang" w:hAnsi="Arial" w:cs="Arial"/>
          <w:sz w:val="22"/>
          <w:szCs w:val="22"/>
        </w:rPr>
      </w:pPr>
    </w:p>
    <w:p>
      <w:pPr>
        <w:ind w:left="0"/>
        <w:rPr>
          <w:rFonts w:ascii="Arial" w:eastAsia="Batang" w:hAnsi="Arial" w:cs="Arial"/>
          <w:i/>
          <w:sz w:val="22"/>
          <w:szCs w:val="22"/>
        </w:rPr>
      </w:pPr>
      <w:r>
        <w:rPr>
          <w:rFonts w:ascii="Arial" w:eastAsia="Batang" w:hAnsi="Arial" w:cs="Arial"/>
          <w:sz w:val="22"/>
          <w:szCs w:val="22"/>
        </w:rPr>
        <w:t xml:space="preserve">Prior to adoption of PFRS 15, revenue is recognized to the extent that the revenue can be reliably measured, it is probable that the economic benefits will flow to the Company, and the revenue incurred or to be incurred can be measured reliably. The following specific recognition criteria must also be met before revenue is recognized. </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Upon adoption of PFRS 15, revenue is recognized to depict the transfer of promised goods or services to customers in an amount that reflects the consideration to which the Company expects to be entitled in exchange for those goods or services based on a five-step model:</w:t>
      </w:r>
    </w:p>
    <w:p>
      <w:pPr>
        <w:numPr>
          <w:ilvl w:val="0"/>
          <w:numId w:val="30"/>
        </w:numPr>
        <w:rPr>
          <w:rFonts w:ascii="Arial" w:eastAsia="Batang" w:hAnsi="Arial" w:cs="Arial"/>
          <w:sz w:val="22"/>
          <w:szCs w:val="22"/>
          <w:lang w:val="en-PH"/>
        </w:rPr>
      </w:pPr>
      <w:r>
        <w:rPr>
          <w:rFonts w:ascii="Arial" w:eastAsia="Batang" w:hAnsi="Arial" w:cs="Arial"/>
          <w:sz w:val="22"/>
          <w:szCs w:val="22"/>
          <w:lang w:val="en-PH"/>
        </w:rPr>
        <w:t>Identify the contract(s) with a customer </w:t>
      </w:r>
    </w:p>
    <w:p>
      <w:pPr>
        <w:numPr>
          <w:ilvl w:val="0"/>
          <w:numId w:val="30"/>
        </w:numPr>
        <w:rPr>
          <w:rFonts w:ascii="Arial" w:eastAsia="Batang" w:hAnsi="Arial" w:cs="Arial"/>
          <w:sz w:val="22"/>
          <w:szCs w:val="22"/>
          <w:lang w:val="en-PH"/>
        </w:rPr>
      </w:pPr>
      <w:r>
        <w:rPr>
          <w:rFonts w:ascii="Arial" w:eastAsia="Batang" w:hAnsi="Arial" w:cs="Arial"/>
          <w:sz w:val="22"/>
          <w:szCs w:val="22"/>
          <w:lang w:val="en-PH"/>
        </w:rPr>
        <w:t>Identify the performance obligations in the contract </w:t>
      </w:r>
    </w:p>
    <w:p>
      <w:pPr>
        <w:numPr>
          <w:ilvl w:val="0"/>
          <w:numId w:val="30"/>
        </w:numPr>
        <w:rPr>
          <w:rFonts w:ascii="Arial" w:eastAsia="Batang" w:hAnsi="Arial" w:cs="Arial"/>
          <w:sz w:val="22"/>
          <w:szCs w:val="22"/>
          <w:lang w:val="en-PH"/>
        </w:rPr>
      </w:pPr>
      <w:r>
        <w:rPr>
          <w:rFonts w:ascii="Arial" w:eastAsia="Batang" w:hAnsi="Arial" w:cs="Arial"/>
          <w:sz w:val="22"/>
          <w:szCs w:val="22"/>
          <w:lang w:val="en-PH"/>
        </w:rPr>
        <w:t>Determine the transaction price </w:t>
      </w:r>
    </w:p>
    <w:p>
      <w:pPr>
        <w:numPr>
          <w:ilvl w:val="0"/>
          <w:numId w:val="30"/>
        </w:numPr>
        <w:rPr>
          <w:rFonts w:ascii="Arial" w:eastAsia="Batang" w:hAnsi="Arial" w:cs="Arial"/>
          <w:sz w:val="22"/>
          <w:szCs w:val="22"/>
          <w:lang w:val="en-PH"/>
        </w:rPr>
      </w:pPr>
      <w:r>
        <w:rPr>
          <w:rFonts w:ascii="Arial" w:eastAsia="Batang" w:hAnsi="Arial" w:cs="Arial"/>
          <w:sz w:val="22"/>
          <w:szCs w:val="22"/>
          <w:lang w:val="en-PH"/>
        </w:rPr>
        <w:t>Allocate the transaction price to the performance obligations in the contract </w:t>
      </w:r>
    </w:p>
    <w:p>
      <w:pPr>
        <w:numPr>
          <w:ilvl w:val="0"/>
          <w:numId w:val="30"/>
        </w:numPr>
        <w:rPr>
          <w:rFonts w:ascii="Arial" w:eastAsia="Batang" w:hAnsi="Arial" w:cs="Arial"/>
          <w:sz w:val="22"/>
          <w:szCs w:val="22"/>
        </w:rPr>
      </w:pPr>
      <w:r>
        <w:rPr>
          <w:rFonts w:ascii="Arial" w:eastAsia="Batang" w:hAnsi="Arial" w:cs="Arial"/>
          <w:sz w:val="22"/>
          <w:szCs w:val="22"/>
          <w:lang w:val="en-PH"/>
        </w:rPr>
        <w:t>Recognize revenue when (or as) the entity satisfies a performance obligation.</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 xml:space="preserve">Depending on whether the PCSO is acting as a principal or as an agent, its main revenue arises from the sale of the following:   </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Lotto / Keno tickets</w:t>
      </w:r>
    </w:p>
    <w:p>
      <w:pPr>
        <w:ind w:left="0"/>
        <w:rPr>
          <w:rFonts w:ascii="Arial" w:eastAsia="Batang" w:hAnsi="Arial" w:cs="Arial"/>
          <w:b/>
          <w:i/>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betting customer and the PCSO at the time the customer places his bet.  The bettor places his bet for a consideration of his choice which ranges from P10 to P20 per numbers combination, with the expectation that the PCSO issues the corresponding ticket for the bet. Revenue is recognized only when both the performance obligations (an exchange of bet price and bet ticket) of the betting customer and the PCSO are satisfied.</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Revenue from the sale of tickets is recognized at the time of sale, except for advance sales. These advance sales are recognize as revenue at the time lotteries were drawn.</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 xml:space="preserve">Of the total revenue, 55% is allocated to the Prize fund for payment of prizes, including those for the owners, jockeys of running horses, and sellers of winning tickets.  Another 30% is allocated to the Charity fund from which identified priority programs, needs and requirements in specific communities take payments or grants for health programs, including the expansion of existing ones, medical assistance and services, and/or charities of national character.  The remaining 15%, meanwhile, is set aside to the Operating Fund as contributions to the operating expenses and capital expenditures of PCSO. </w:t>
      </w:r>
    </w:p>
    <w:p>
      <w:pPr>
        <w:ind w:left="0"/>
        <w:rPr>
          <w:rFonts w:ascii="Arial" w:eastAsia="Batang" w:hAnsi="Arial" w:cs="Arial"/>
          <w:b/>
          <w:i/>
          <w:sz w:val="22"/>
          <w:szCs w:val="22"/>
        </w:rPr>
      </w:pPr>
    </w:p>
    <w:p>
      <w:pPr>
        <w:ind w:left="0"/>
        <w:rPr>
          <w:rFonts w:ascii="Arial" w:eastAsia="Batang" w:hAnsi="Arial" w:cs="Arial"/>
          <w:b/>
          <w:i/>
          <w:sz w:val="22"/>
          <w:szCs w:val="22"/>
        </w:rPr>
      </w:pPr>
      <w:r>
        <w:rPr>
          <w:rFonts w:ascii="Arial" w:eastAsia="Batang" w:hAnsi="Arial" w:cs="Arial"/>
          <w:b/>
          <w:i/>
          <w:sz w:val="22"/>
          <w:szCs w:val="22"/>
        </w:rPr>
        <w:t>STL tickets</w:t>
      </w:r>
    </w:p>
    <w:p>
      <w:pPr>
        <w:ind w:left="0"/>
        <w:rPr>
          <w:rFonts w:ascii="Arial" w:eastAsia="Batang" w:hAnsi="Arial" w:cs="Arial"/>
          <w:b/>
          <w:i/>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AAC and the PCSO, with the latter authorizing the AAC to operate its own localized lottery game/s, upon agreeing to the terms set by the PCSO.  The transaction price involves a guaranteed minimum monthly retail receipts which the AAC commits to remit.  Revenue is recognized when the AAC declares its reported sales for the month.</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Instant Sweepstakes (Scratch-it)</w:t>
      </w:r>
    </w:p>
    <w:p>
      <w:pPr>
        <w:ind w:left="0"/>
        <w:rPr>
          <w:rFonts w:ascii="Arial" w:eastAsia="Batang" w:hAnsi="Arial" w:cs="Arial"/>
          <w:sz w:val="22"/>
          <w:szCs w:val="22"/>
        </w:rPr>
      </w:pPr>
    </w:p>
    <w:p>
      <w:pPr>
        <w:ind w:left="0"/>
        <w:rPr>
          <w:rFonts w:ascii="Arial" w:eastAsia="Batang" w:hAnsi="Arial" w:cs="Arial"/>
          <w:sz w:val="22"/>
          <w:szCs w:val="22"/>
        </w:rPr>
      </w:pPr>
      <w:r>
        <w:rPr>
          <w:rFonts w:ascii="Arial" w:eastAsia="Batang" w:hAnsi="Arial" w:cs="Arial"/>
          <w:sz w:val="22"/>
          <w:szCs w:val="22"/>
        </w:rPr>
        <w:t>As principal, the contract is established between the ISAC and the PCSO, whereby the PCSO remains to have full operational control and supervision of the Instant Sweepstakes. ISAC will have the authority, granted by PCSO, to produce, distribute, market, advertise and sell Instant Sweepstakes tickets. The transaction price is the guaranteed five billion pesos (P5</w:t>
      </w:r>
      <w:proofErr w:type="gramStart"/>
      <w:r>
        <w:rPr>
          <w:rFonts w:ascii="Arial" w:eastAsia="Batang" w:hAnsi="Arial" w:cs="Arial"/>
          <w:sz w:val="22"/>
          <w:szCs w:val="22"/>
        </w:rPr>
        <w:t>,000,000,000</w:t>
      </w:r>
      <w:proofErr w:type="gramEnd"/>
      <w:r>
        <w:rPr>
          <w:rFonts w:ascii="Arial" w:eastAsia="Batang" w:hAnsi="Arial" w:cs="Arial"/>
          <w:sz w:val="22"/>
          <w:szCs w:val="22"/>
        </w:rPr>
        <w:t>) in a 5 years’ term. Revenue is recognized based on the guaranteed sales per year.</w:t>
      </w:r>
    </w:p>
    <w:p>
      <w:pPr>
        <w:ind w:left="0"/>
        <w:rPr>
          <w:rFonts w:ascii="Arial" w:eastAsia="Batang" w:hAnsi="Arial" w:cs="Arial"/>
          <w:sz w:val="22"/>
          <w:szCs w:val="22"/>
        </w:rPr>
      </w:pPr>
    </w:p>
    <w:p>
      <w:pPr>
        <w:ind w:left="0"/>
        <w:rPr>
          <w:rFonts w:ascii="Arial" w:eastAsia="Batang" w:hAnsi="Arial" w:cs="Arial"/>
          <w:b/>
          <w:i/>
          <w:sz w:val="22"/>
          <w:szCs w:val="22"/>
        </w:rPr>
      </w:pPr>
      <w:r>
        <w:rPr>
          <w:rFonts w:ascii="Arial" w:eastAsia="Batang" w:hAnsi="Arial" w:cs="Arial"/>
          <w:b/>
          <w:i/>
          <w:sz w:val="22"/>
          <w:szCs w:val="22"/>
        </w:rPr>
        <w:t>Interest Revenue</w:t>
      </w:r>
    </w:p>
    <w:p>
      <w:pPr>
        <w:ind w:left="0"/>
        <w:rPr>
          <w:rFonts w:ascii="Arial" w:eastAsia="Batang" w:hAnsi="Arial" w:cs="Arial"/>
          <w:sz w:val="22"/>
          <w:szCs w:val="22"/>
          <w:u w:val="single"/>
        </w:rPr>
      </w:pPr>
    </w:p>
    <w:p>
      <w:pPr>
        <w:pStyle w:val="ListParagraph"/>
        <w:ind w:left="0"/>
        <w:rPr>
          <w:rFonts w:ascii="Arial" w:eastAsia="Batang" w:hAnsi="Arial" w:cs="Arial"/>
          <w:sz w:val="22"/>
          <w:szCs w:val="22"/>
        </w:rPr>
      </w:pPr>
      <w:r>
        <w:rPr>
          <w:rFonts w:ascii="Arial" w:eastAsia="Batang" w:hAnsi="Arial" w:cs="Arial"/>
          <w:sz w:val="22"/>
          <w:szCs w:val="22"/>
        </w:rPr>
        <w:t>Interest revenue is accrued on a time proportion basis, by reference to the principal outstanding and at the effective interest rate applicable, which is the rate that exactly discounts estimated future cash receipts through the expected life of the financial asset to that asset’s net carrying amount.</w:t>
      </w:r>
    </w:p>
    <w:p>
      <w:pPr>
        <w:pStyle w:val="ListParagraph"/>
        <w:ind w:left="0"/>
        <w:rPr>
          <w:rFonts w:ascii="Arial" w:eastAsia="Batang" w:hAnsi="Arial" w:cs="Arial"/>
          <w:sz w:val="22"/>
          <w:szCs w:val="22"/>
        </w:rPr>
      </w:pPr>
    </w:p>
    <w:p>
      <w:pPr>
        <w:pStyle w:val="ListParagraph"/>
        <w:ind w:left="0"/>
        <w:rPr>
          <w:rFonts w:ascii="Arial" w:eastAsia="Batang" w:hAnsi="Arial" w:cs="Arial"/>
          <w:sz w:val="22"/>
          <w:szCs w:val="22"/>
        </w:rPr>
      </w:pPr>
      <w:r>
        <w:rPr>
          <w:rFonts w:ascii="Arial" w:eastAsia="Batang" w:hAnsi="Arial" w:cs="Arial"/>
          <w:sz w:val="22"/>
          <w:szCs w:val="22"/>
        </w:rPr>
        <w:t>Under prevailing circumstances, the adoption of the PFRS 15 is not expected to have any material effect on the financial statements of the Corporation.</w:t>
      </w:r>
    </w:p>
    <w:p>
      <w:pPr>
        <w:ind w:left="0"/>
        <w:rPr>
          <w:rStyle w:val="CommentReference"/>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Expense Recognition</w:t>
      </w:r>
    </w:p>
    <w:p>
      <w:pPr>
        <w:pStyle w:val="ListParagraph"/>
        <w:rPr>
          <w:rFonts w:ascii="Arial" w:hAnsi="Arial" w:cs="Arial"/>
          <w:b/>
          <w:sz w:val="22"/>
          <w:szCs w:val="22"/>
        </w:rPr>
      </w:pPr>
    </w:p>
    <w:p>
      <w:pPr>
        <w:ind w:left="0"/>
        <w:rPr>
          <w:rFonts w:ascii="Arial" w:hAnsi="Arial" w:cs="Arial"/>
          <w:sz w:val="22"/>
          <w:szCs w:val="22"/>
        </w:rPr>
      </w:pPr>
      <w:bookmarkStart w:id="2" w:name="OLE_LINK12"/>
      <w:r>
        <w:rPr>
          <w:rFonts w:ascii="Arial" w:hAnsi="Arial" w:cs="Arial"/>
          <w:sz w:val="22"/>
          <w:szCs w:val="22"/>
        </w:rPr>
        <w:t>Expenses are recognized in profit or loss when decrease in future economic benefit related to a decrease in an asset or an increase in a liability has arisen that can be measured reliably. Expenses are recognized in profit or loss: on the basis of a direct association between the costs incurred and the earning of specific items of income; on the basis of systematic and rational allocation procedures when economic benefits are expected to arise over several accounting periods and the association with income can only be broadly or indirectly determined; or immediately when an expenditure produces no future economic benefits or when, and to the extent that, future economic benefits do not qualify, or cease to qualify, for recognition in the Statements of Financial Position as an asset.</w:t>
      </w:r>
      <w:r>
        <w:rPr>
          <w:rFonts w:ascii="Arial" w:hAnsi="Arial" w:cs="Arial"/>
          <w:sz w:val="22"/>
          <w:szCs w:val="22"/>
        </w:rPr>
        <w:tab/>
      </w:r>
    </w:p>
    <w:bookmarkEnd w:id="2"/>
    <w:p>
      <w:pPr>
        <w:ind w:left="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rPr>
        <w:t>Expenses in the Statement of Comprehensive Income are presented using the function of expense method. Costs of sales are expenses incurred that are associated with the goods sold. Operating expenses are costs attributable to administrative, marketing, selling and other business activities of the PCSO.</w:t>
      </w:r>
    </w:p>
    <w:p>
      <w:pPr>
        <w:pStyle w:val="ListParagraph"/>
        <w:ind w:left="0"/>
        <w:rPr>
          <w:rFonts w:ascii="Arial" w:hAnsi="Arial" w:cs="Arial"/>
          <w:sz w:val="22"/>
          <w:szCs w:val="22"/>
        </w:rPr>
      </w:pPr>
    </w:p>
    <w:p>
      <w:pPr>
        <w:pStyle w:val="ListParagraph"/>
        <w:ind w:left="0"/>
        <w:rPr>
          <w:rFonts w:ascii="Arial" w:hAnsi="Arial" w:cs="Arial"/>
          <w:sz w:val="22"/>
          <w:szCs w:val="22"/>
        </w:rPr>
      </w:pPr>
    </w:p>
    <w:p>
      <w:pPr>
        <w:pStyle w:val="ListParagraph"/>
        <w:ind w:left="0"/>
        <w:rPr>
          <w:rFonts w:ascii="Arial" w:hAnsi="Arial" w:cs="Arial"/>
          <w:sz w:val="22"/>
          <w:szCs w:val="22"/>
        </w:rPr>
      </w:pPr>
    </w:p>
    <w:p>
      <w:pPr>
        <w:pStyle w:val="ListParagraph"/>
        <w:numPr>
          <w:ilvl w:val="0"/>
          <w:numId w:val="8"/>
        </w:numPr>
        <w:ind w:left="0" w:firstLine="0"/>
        <w:rPr>
          <w:rFonts w:ascii="Arial" w:hAnsi="Arial" w:cs="Arial"/>
          <w:b/>
          <w:sz w:val="22"/>
          <w:szCs w:val="22"/>
        </w:rPr>
      </w:pPr>
      <w:r>
        <w:rPr>
          <w:rFonts w:ascii="Arial" w:hAnsi="Arial" w:cs="Arial"/>
          <w:b/>
          <w:sz w:val="22"/>
          <w:szCs w:val="22"/>
        </w:rPr>
        <w:t>Leases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PCSO assesses whether a contract is or contains a lease at inception of the contract. This assessment involves the exercise of judgement about whether it depends on a specified asset, whether the PCSO obtains substantially all the economic benefits from the use of that asset, and whether the PCSO has the right to direct the use of the asset.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PCSO recognizes a right-of-use (ROU) asset and a lease liability at the lease commencement date, except for short-term leases of 12 months or less which are expensed in the income statement on a straight-line basis over the lease term.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The lease liability is initially measured at the present value of the lease payments that are not paid at the commencement date, discounted using the incremental borrowing rate based on the issued T-Bills of </w:t>
      </w:r>
      <w:proofErr w:type="spellStart"/>
      <w:r>
        <w:rPr>
          <w:rFonts w:ascii="Arial" w:hAnsi="Arial" w:cs="Arial"/>
          <w:sz w:val="22"/>
          <w:szCs w:val="22"/>
        </w:rPr>
        <w:t>Bangko</w:t>
      </w:r>
      <w:proofErr w:type="spellEnd"/>
      <w:r>
        <w:rPr>
          <w:rFonts w:ascii="Arial" w:hAnsi="Arial" w:cs="Arial"/>
          <w:sz w:val="22"/>
          <w:szCs w:val="22"/>
        </w:rPr>
        <w:t xml:space="preserve"> </w:t>
      </w:r>
      <w:proofErr w:type="spellStart"/>
      <w:r>
        <w:rPr>
          <w:rFonts w:ascii="Arial" w:hAnsi="Arial" w:cs="Arial"/>
          <w:sz w:val="22"/>
          <w:szCs w:val="22"/>
        </w:rPr>
        <w:t>Sentral</w:t>
      </w:r>
      <w:proofErr w:type="spellEnd"/>
      <w:r>
        <w:rPr>
          <w:rFonts w:ascii="Arial" w:hAnsi="Arial" w:cs="Arial"/>
          <w:sz w:val="22"/>
          <w:szCs w:val="22"/>
        </w:rPr>
        <w:t xml:space="preserve"> ng </w:t>
      </w:r>
      <w:proofErr w:type="spellStart"/>
      <w:r>
        <w:rPr>
          <w:rFonts w:ascii="Arial" w:hAnsi="Arial" w:cs="Arial"/>
          <w:sz w:val="22"/>
          <w:szCs w:val="22"/>
        </w:rPr>
        <w:t>Pilipinas</w:t>
      </w:r>
      <w:proofErr w:type="spellEnd"/>
      <w:r>
        <w:rPr>
          <w:rFonts w:ascii="Arial" w:hAnsi="Arial" w:cs="Arial"/>
          <w:sz w:val="22"/>
          <w:szCs w:val="22"/>
        </w:rPr>
        <w:t xml:space="preserve"> (BSP) with a similar term, as the implicit rate cannot be determined in the lease contract.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ROU asset is depreciated over the shorter of the lease term.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ROU assets are included in the heading Property, Plant and Equipment – Leased Assets, and the lease liability is included in the headings Current Financial Liabilities.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PCSO adopted PFRS 16 using the modified retrospective approach effective for reporting periods beginning on or after January 1, 2019 and to apply the new standard to contracts that were previously identified as leases under PAS 17. Likewise, PCSO will not apply the standard to contracts that were not previously identified as lease under PAS 17.</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Employee Benefits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 xml:space="preserve">Under PAS 19 </w:t>
      </w:r>
      <w:r>
        <w:rPr>
          <w:rFonts w:ascii="Arial" w:hAnsi="Arial" w:cs="Arial"/>
          <w:i/>
          <w:sz w:val="22"/>
          <w:szCs w:val="22"/>
        </w:rPr>
        <w:t>– Employee Benefits</w:t>
      </w:r>
      <w:r>
        <w:rPr>
          <w:rFonts w:ascii="Arial" w:hAnsi="Arial" w:cs="Arial"/>
          <w:sz w:val="22"/>
          <w:szCs w:val="22"/>
        </w:rPr>
        <w:t>, an entity is required to recognize a liability when an employee has provided service in exchange for employee benefits to be paid in the future; and an expense when the entity consumes the economic benefit arising from service provided by an employee in exchange for employee benefits.</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Short-term Benefits</w:t>
      </w:r>
    </w:p>
    <w:p>
      <w:pPr>
        <w:ind w:left="0"/>
        <w:rPr>
          <w:rFonts w:ascii="Arial" w:hAnsi="Arial" w:cs="Arial"/>
          <w:sz w:val="22"/>
          <w:szCs w:val="22"/>
        </w:rPr>
      </w:pPr>
    </w:p>
    <w:p>
      <w:pPr>
        <w:ind w:left="0"/>
        <w:rPr>
          <w:rFonts w:ascii="Arial" w:hAnsi="Arial" w:cs="Arial"/>
          <w:i/>
          <w:sz w:val="22"/>
          <w:szCs w:val="22"/>
        </w:rPr>
      </w:pPr>
      <w:r>
        <w:rPr>
          <w:rFonts w:ascii="Arial" w:hAnsi="Arial" w:cs="Arial"/>
          <w:sz w:val="22"/>
          <w:szCs w:val="22"/>
        </w:rPr>
        <w:t xml:space="preserve">The PCSO recognizes an expense for services rendered by employees during the accounting period.  A liability is recognized for the amount expected to be paid if the PCSO has a present legal or constructive obligation to pay this amount as a result of past service provided by the employee, and the obligation can be estimated reliably. </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Terminal leave Benefits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Terminal leave benefits are computed based on the actual leave credits earned by employees as of reporting date.  The amount reported as liability in the statement of financial position is based on the employee’s salary grade as of reporting dates.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total terminal leave liability as of December 31, 2021 amounted to P314</w:t>
      </w:r>
      <w:proofErr w:type="gramStart"/>
      <w:r>
        <w:rPr>
          <w:rFonts w:ascii="Arial" w:hAnsi="Arial" w:cs="Arial"/>
          <w:sz w:val="22"/>
          <w:szCs w:val="22"/>
        </w:rPr>
        <w:t>,522,511</w:t>
      </w:r>
      <w:proofErr w:type="gramEnd"/>
      <w:r>
        <w:rPr>
          <w:rFonts w:ascii="Arial" w:hAnsi="Arial" w:cs="Arial"/>
          <w:sz w:val="22"/>
          <w:szCs w:val="22"/>
        </w:rPr>
        <w:t xml:space="preserve"> recorded in the account Leave Benefits Payable.</w:t>
      </w: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Income Taxes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Income tax expense represents the sum of the current tax and deferred tax expense.</w:t>
      </w:r>
      <w:r>
        <w:rPr>
          <w:rFonts w:ascii="Arial" w:hAnsi="Arial" w:cs="Arial"/>
          <w:sz w:val="22"/>
          <w:szCs w:val="22"/>
        </w:rPr>
        <w:tab/>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Current Tax</w:t>
      </w:r>
    </w:p>
    <w:p>
      <w:pPr>
        <w:ind w:left="0"/>
        <w:rPr>
          <w:rFonts w:ascii="Arial" w:hAnsi="Arial" w:cs="Arial"/>
          <w:sz w:val="22"/>
          <w:szCs w:val="22"/>
          <w:u w:val="single"/>
        </w:rPr>
      </w:pPr>
    </w:p>
    <w:p>
      <w:pPr>
        <w:ind w:left="0"/>
        <w:rPr>
          <w:rFonts w:ascii="Arial" w:hAnsi="Arial" w:cs="Arial"/>
          <w:sz w:val="22"/>
          <w:szCs w:val="22"/>
        </w:rPr>
      </w:pPr>
      <w:r>
        <w:rPr>
          <w:rFonts w:ascii="Arial" w:hAnsi="Arial" w:cs="Arial"/>
          <w:sz w:val="22"/>
          <w:szCs w:val="22"/>
        </w:rPr>
        <w:t>The current tax expense is based on taxable profit for the year.  Taxable profit differs from net profit as reported in the Statements of Comprehensive Income because it excludes items of income or expense that are taxable or deductible in other years and it further excludes items that are never taxable or deductible.  The PCSO’s current tax liability is calculated using the regular corporate income tax rate prescribed under the newly enacted RA No. 11534 or the Corporate Recovery and Tax Incentives for Enterprises Act.</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Deferred Tax</w:t>
      </w:r>
    </w:p>
    <w:p>
      <w:pPr>
        <w:ind w:left="0"/>
        <w:rPr>
          <w:rFonts w:ascii="Arial" w:hAnsi="Arial" w:cs="Arial"/>
          <w:sz w:val="22"/>
          <w:szCs w:val="22"/>
          <w:u w:val="single"/>
        </w:rPr>
      </w:pPr>
    </w:p>
    <w:p>
      <w:pPr>
        <w:ind w:left="0"/>
        <w:rPr>
          <w:rFonts w:ascii="Arial" w:hAnsi="Arial" w:cs="Arial"/>
          <w:sz w:val="22"/>
          <w:szCs w:val="22"/>
        </w:rPr>
      </w:pPr>
      <w:r>
        <w:rPr>
          <w:rFonts w:ascii="Arial" w:hAnsi="Arial" w:cs="Arial"/>
          <w:sz w:val="22"/>
          <w:szCs w:val="22"/>
        </w:rPr>
        <w:t>Deferred tax is recognized on temporary differences between the carrying amounts of assets and liabilities in the financial statements and the corresponding tax bases used in the computation of taxable profit. Deferred tax liabilities are generally recognized for all taxable temporary differences. Deferred tax assets are generally recognized for all deductible temporary differences to the extent that it is probable that taxable profits will be available against which those deductible temporary differences can be utilized. Such deferred tax assets and liabilities are not recognized if the temporary difference arises from the initial recognition of assets and liabilities in a transaction that affects neither the taxable profit nor the accounting profit.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carrying amount of deferred tax assets is reviewed at the end of each reporting period and reduced to the extent that it is no longer probable that sufficient taxable profits will be available to allow all or part of the asset to be recovered.</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Deferred tax liabilities and assets are measured at the tax rates that are expected to apply in the period in which the liability is settled or the asset realized, based on tax rates (and tax laws) that have been enacted or substantively enacted by the end of the reporting period. </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measurement of deferred tax liabilities and assets reflects the tax consequences that would follow from the manner in which the PCSO expects, at the end of the reporting period, to recover or settle the carrying amount of its assets and liabilities.</w:t>
      </w:r>
      <w:r>
        <w:rPr>
          <w:rFonts w:ascii="Arial" w:hAnsi="Arial" w:cs="Arial"/>
          <w:sz w:val="22"/>
          <w:szCs w:val="22"/>
        </w:rPr>
        <w:tab/>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Current and Deferred Tax for the Year</w:t>
      </w:r>
    </w:p>
    <w:p>
      <w:pPr>
        <w:ind w:left="0"/>
        <w:rPr>
          <w:rFonts w:ascii="Arial" w:hAnsi="Arial" w:cs="Arial"/>
          <w:sz w:val="22"/>
          <w:szCs w:val="22"/>
          <w:u w:val="single"/>
        </w:rPr>
      </w:pPr>
    </w:p>
    <w:p>
      <w:pPr>
        <w:ind w:left="0"/>
        <w:rPr>
          <w:rFonts w:ascii="Arial" w:hAnsi="Arial" w:cs="Arial"/>
          <w:b/>
          <w:sz w:val="22"/>
          <w:szCs w:val="22"/>
        </w:rPr>
      </w:pPr>
      <w:r>
        <w:rPr>
          <w:rFonts w:ascii="Arial" w:hAnsi="Arial" w:cs="Arial"/>
          <w:sz w:val="22"/>
          <w:szCs w:val="22"/>
        </w:rPr>
        <w:t>Current and deferred tax are recognized in profit or loss, except when they relate to items that are recognized in other comprehensive income or directly in equity, in which case, the current and deferred tax are also recognized in other comprehensive income or directly in equity respectively.</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Foreign Currency Transactions and Translation</w:t>
      </w:r>
    </w:p>
    <w:p>
      <w:pPr>
        <w:ind w:left="0"/>
        <w:rPr>
          <w:rFonts w:ascii="Arial" w:hAnsi="Arial" w:cs="Arial"/>
          <w:b/>
          <w:sz w:val="22"/>
          <w:szCs w:val="22"/>
        </w:rPr>
      </w:pPr>
    </w:p>
    <w:p>
      <w:pPr>
        <w:pStyle w:val="BodyText2"/>
        <w:numPr>
          <w:ilvl w:val="12"/>
          <w:numId w:val="0"/>
        </w:numPr>
        <w:jc w:val="both"/>
        <w:rPr>
          <w:rFonts w:ascii="Arial" w:hAnsi="Arial" w:cs="Arial"/>
          <w:sz w:val="22"/>
          <w:szCs w:val="22"/>
        </w:rPr>
      </w:pPr>
      <w:r>
        <w:rPr>
          <w:rFonts w:ascii="Arial" w:hAnsi="Arial" w:cs="Arial"/>
          <w:sz w:val="22"/>
          <w:szCs w:val="22"/>
        </w:rPr>
        <w:t>The accounting records of the PCSO are maintained in Philippine pesos. Foreign currency transactions during the year are translated into the functional currency at exchange rates which approximate those prevailing on transaction dates.</w:t>
      </w:r>
    </w:p>
    <w:p>
      <w:pPr>
        <w:pStyle w:val="BodyText2"/>
        <w:numPr>
          <w:ilvl w:val="12"/>
          <w:numId w:val="0"/>
        </w:numPr>
        <w:jc w:val="both"/>
        <w:rPr>
          <w:rFonts w:ascii="Arial" w:hAnsi="Arial" w:cs="Arial"/>
          <w:sz w:val="22"/>
          <w:szCs w:val="22"/>
        </w:rPr>
      </w:pPr>
      <w:r>
        <w:rPr>
          <w:rFonts w:ascii="Arial" w:hAnsi="Arial" w:cs="Arial"/>
          <w:sz w:val="22"/>
          <w:szCs w:val="22"/>
        </w:rPr>
        <w:t>Foreign currency gains and losses resulting from the settlement of such transactions and from the translation at year-end exchange rates of monetary assets and liabilities denominated in foreign currencies are recognized in profit or loss.</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Judgment and Estimates</w:t>
      </w:r>
    </w:p>
    <w:p>
      <w:pPr>
        <w:pStyle w:val="ListParagraph"/>
        <w:ind w:left="900" w:hanging="360"/>
        <w:rPr>
          <w:rFonts w:ascii="Arial" w:hAnsi="Arial" w:cs="Arial"/>
          <w:sz w:val="22"/>
          <w:szCs w:val="22"/>
        </w:rPr>
      </w:pPr>
    </w:p>
    <w:p>
      <w:pPr>
        <w:pStyle w:val="ListParagraph"/>
        <w:ind w:left="0"/>
        <w:rPr>
          <w:rFonts w:ascii="Arial" w:hAnsi="Arial" w:cs="Arial"/>
          <w:sz w:val="22"/>
          <w:szCs w:val="22"/>
        </w:rPr>
      </w:pPr>
      <w:r>
        <w:rPr>
          <w:rFonts w:ascii="Arial" w:hAnsi="Arial" w:cs="Arial"/>
          <w:sz w:val="22"/>
          <w:szCs w:val="22"/>
          <w:lang w:val="en-GB"/>
        </w:rPr>
        <w:t>The preparation of the financial statements in accordance with PFRSs requires the PCSO to make estimates and assumptions that affect the amounts reported in the financial statements and accompanying notes.  Future events may occur which will cause the assumption used in arriving at the estimates to change.  The effects of changes in estimates will be reflected in the financial statements as they become reasonably determinable.</w:t>
      </w:r>
    </w:p>
    <w:p>
      <w:pPr>
        <w:ind w:left="0"/>
        <w:rPr>
          <w:rFonts w:ascii="Arial" w:hAnsi="Arial" w:cs="Arial"/>
          <w:b/>
          <w:sz w:val="22"/>
          <w:szCs w:val="22"/>
        </w:rPr>
      </w:pPr>
    </w:p>
    <w:p>
      <w:pPr>
        <w:keepNext/>
        <w:ind w:left="0"/>
        <w:rPr>
          <w:rFonts w:ascii="Arial" w:hAnsi="Arial" w:cs="Arial"/>
          <w:b/>
          <w:sz w:val="22"/>
          <w:szCs w:val="22"/>
        </w:rPr>
      </w:pPr>
      <w:r>
        <w:rPr>
          <w:rFonts w:ascii="Arial" w:hAnsi="Arial" w:cs="Arial"/>
          <w:b/>
          <w:sz w:val="22"/>
          <w:szCs w:val="22"/>
        </w:rPr>
        <w:t>Judgments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the process of applying the PCSO’s accounting policies, management has made the following judgments, apart from those involving estimations, which have the most significant effect on the amounts recognized in the financial statements:</w:t>
      </w:r>
    </w:p>
    <w:p>
      <w:pPr>
        <w:spacing w:before="240"/>
        <w:ind w:left="0"/>
        <w:rPr>
          <w:rFonts w:ascii="Arial" w:hAnsi="Arial" w:cs="Arial"/>
          <w:i/>
          <w:iCs/>
          <w:sz w:val="22"/>
          <w:szCs w:val="22"/>
        </w:rPr>
      </w:pPr>
      <w:r>
        <w:rPr>
          <w:rFonts w:ascii="Arial" w:hAnsi="Arial" w:cs="Arial"/>
          <w:i/>
          <w:iCs/>
          <w:sz w:val="22"/>
          <w:szCs w:val="22"/>
        </w:rPr>
        <w:t>Classification of Financial Instruments</w:t>
      </w:r>
    </w:p>
    <w:p>
      <w:pPr>
        <w:spacing w:before="240"/>
        <w:ind w:left="0"/>
        <w:rPr>
          <w:rFonts w:ascii="Arial" w:hAnsi="Arial" w:cs="Arial"/>
          <w:sz w:val="22"/>
          <w:szCs w:val="22"/>
        </w:rPr>
      </w:pPr>
      <w:r>
        <w:rPr>
          <w:rFonts w:ascii="Arial" w:hAnsi="Arial" w:cs="Arial"/>
          <w:sz w:val="22"/>
          <w:szCs w:val="22"/>
        </w:rPr>
        <w:t xml:space="preserve">The PCSO classifies a financial instrument, or its component parts, on initial recognition, as a financial asset, a financial liability or an equity instrument in accordance with the substance of the contractual arrangement and the definition of a financial asset, a financial liability or an equity instrument.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substance of a financial instrument, rather than its legal form, governs its classification in the Statements of Financial Position.</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Estimates</w:t>
      </w:r>
    </w:p>
    <w:p>
      <w:pPr>
        <w:ind w:left="0"/>
        <w:rPr>
          <w:rFonts w:ascii="Arial" w:hAnsi="Arial" w:cs="Arial"/>
          <w:b/>
          <w:sz w:val="22"/>
          <w:szCs w:val="22"/>
        </w:rPr>
      </w:pPr>
    </w:p>
    <w:p>
      <w:pPr>
        <w:ind w:left="0"/>
        <w:rPr>
          <w:rFonts w:ascii="Arial" w:hAnsi="Arial" w:cs="Arial"/>
          <w:b/>
          <w:i/>
          <w:sz w:val="22"/>
          <w:szCs w:val="22"/>
          <w:lang w:val="en-GB"/>
        </w:rPr>
      </w:pPr>
      <w:r>
        <w:rPr>
          <w:rFonts w:ascii="Arial" w:hAnsi="Arial" w:cs="Arial"/>
          <w:sz w:val="22"/>
          <w:szCs w:val="22"/>
          <w:lang w:val="en-AU"/>
        </w:rPr>
        <w:t>The following are the key assumptions concerning the future and other key sources of estimation uncertainty at the reporting date that have a significant risk of causing a material adjustment to the carrying amounts of assets and liabilities within the next financial year.</w:t>
      </w:r>
    </w:p>
    <w:p>
      <w:pPr>
        <w:ind w:left="0"/>
        <w:rPr>
          <w:rFonts w:ascii="Arial" w:hAnsi="Arial" w:cs="Arial"/>
          <w:i/>
          <w:iCs/>
          <w:sz w:val="22"/>
          <w:szCs w:val="22"/>
        </w:rPr>
      </w:pPr>
    </w:p>
    <w:p>
      <w:pPr>
        <w:ind w:left="0"/>
        <w:rPr>
          <w:rFonts w:ascii="Arial" w:hAnsi="Arial" w:cs="Arial"/>
          <w:bCs/>
          <w:i/>
          <w:sz w:val="22"/>
          <w:szCs w:val="22"/>
          <w:lang w:val="en-PH"/>
        </w:rPr>
      </w:pPr>
      <w:r>
        <w:rPr>
          <w:rFonts w:ascii="Arial" w:hAnsi="Arial" w:cs="Arial"/>
          <w:i/>
          <w:iCs/>
          <w:sz w:val="22"/>
          <w:szCs w:val="22"/>
        </w:rPr>
        <w:t xml:space="preserve">Estimating Useful Lives of Property, Plant and Equipment </w:t>
      </w:r>
    </w:p>
    <w:p>
      <w:pPr>
        <w:pStyle w:val="Bodycopy"/>
        <w:spacing w:before="0" w:line="240" w:lineRule="auto"/>
        <w:jc w:val="both"/>
        <w:rPr>
          <w:b/>
          <w:bCs/>
          <w:i/>
          <w:color w:val="auto"/>
          <w:sz w:val="22"/>
          <w:szCs w:val="22"/>
          <w:lang w:val="en-PH"/>
        </w:rPr>
      </w:pPr>
    </w:p>
    <w:p>
      <w:pPr>
        <w:ind w:left="0"/>
        <w:rPr>
          <w:rFonts w:ascii="Arial" w:hAnsi="Arial" w:cs="Arial"/>
          <w:sz w:val="22"/>
          <w:szCs w:val="22"/>
        </w:rPr>
      </w:pPr>
      <w:r>
        <w:rPr>
          <w:rFonts w:ascii="Arial" w:hAnsi="Arial" w:cs="Arial"/>
          <w:sz w:val="22"/>
          <w:szCs w:val="22"/>
        </w:rPr>
        <w:t>The PCSO estimates the useful lives of its PPE based on the period over which these assets are expected to be available for use. The estimated useful lives of these assets and residual values are reviewed, and adjusted if appropriate, only if there is a significant change in the asset or how it is used.</w:t>
      </w:r>
    </w:p>
    <w:p>
      <w:pPr>
        <w:ind w:left="0"/>
        <w:rPr>
          <w:rFonts w:ascii="Arial" w:hAnsi="Arial" w:cs="Arial"/>
          <w:sz w:val="22"/>
          <w:szCs w:val="22"/>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p>
    <w:p>
      <w:pPr>
        <w:ind w:left="0"/>
        <w:rPr>
          <w:rFonts w:ascii="Arial" w:hAnsi="Arial" w:cs="Arial"/>
          <w:sz w:val="22"/>
          <w:szCs w:val="22"/>
          <w:lang w:val="en-PH"/>
        </w:rPr>
      </w:pPr>
      <w:r>
        <w:rPr>
          <w:rFonts w:ascii="Arial" w:hAnsi="Arial" w:cs="Arial"/>
          <w:sz w:val="22"/>
          <w:szCs w:val="22"/>
          <w:lang w:val="en-PH"/>
        </w:rPr>
        <w:t>The following estimated useful lives are used in depreciating the PPE:</w:t>
      </w:r>
    </w:p>
    <w:p>
      <w:pPr>
        <w:ind w:left="0"/>
        <w:rPr>
          <w:rFonts w:ascii="Arial" w:hAnsi="Arial" w:cs="Arial"/>
          <w:sz w:val="22"/>
          <w:szCs w:val="22"/>
          <w:lang w:val="en-PH"/>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5"/>
        <w:gridCol w:w="4425"/>
      </w:tblGrid>
      <w:tr>
        <w:trPr>
          <w:tblHeader/>
        </w:trPr>
        <w:tc>
          <w:tcPr>
            <w:tcW w:w="2439" w:type="pct"/>
            <w:tcBorders>
              <w:top w:val="single" w:sz="4" w:space="0" w:color="auto"/>
              <w:bottom w:val="single" w:sz="4" w:space="0" w:color="auto"/>
            </w:tcBorders>
          </w:tcPr>
          <w:p>
            <w:pPr>
              <w:ind w:left="-108"/>
              <w:rPr>
                <w:rFonts w:ascii="Arial Narrow" w:hAnsi="Arial Narrow" w:cs="Arial"/>
                <w:b/>
                <w:sz w:val="20"/>
                <w:szCs w:val="20"/>
              </w:rPr>
            </w:pPr>
            <w:r>
              <w:rPr>
                <w:rFonts w:ascii="Arial Narrow" w:hAnsi="Arial Narrow" w:cs="Arial"/>
                <w:b/>
                <w:sz w:val="20"/>
                <w:szCs w:val="20"/>
              </w:rPr>
              <w:t>PPE Account</w:t>
            </w:r>
          </w:p>
        </w:tc>
        <w:tc>
          <w:tcPr>
            <w:tcW w:w="2561" w:type="pct"/>
            <w:tcBorders>
              <w:top w:val="single" w:sz="4" w:space="0" w:color="auto"/>
              <w:bottom w:val="single" w:sz="4" w:space="0" w:color="auto"/>
            </w:tcBorders>
          </w:tcPr>
          <w:p>
            <w:pPr>
              <w:ind w:left="0" w:right="-108"/>
              <w:jc w:val="right"/>
              <w:rPr>
                <w:rFonts w:ascii="Arial Narrow" w:hAnsi="Arial Narrow" w:cs="Arial"/>
                <w:b/>
                <w:sz w:val="20"/>
                <w:szCs w:val="20"/>
              </w:rPr>
            </w:pPr>
            <w:r>
              <w:rPr>
                <w:rFonts w:ascii="Arial Narrow" w:hAnsi="Arial Narrow" w:cs="Arial"/>
                <w:b/>
                <w:sz w:val="20"/>
                <w:szCs w:val="20"/>
              </w:rPr>
              <w:t>Estimated Life in Years</w:t>
            </w:r>
          </w:p>
        </w:tc>
      </w:tr>
      <w:tr>
        <w:trPr>
          <w:tblHeader/>
        </w:trPr>
        <w:tc>
          <w:tcPr>
            <w:tcW w:w="2439" w:type="pct"/>
            <w:tcBorders>
              <w:top w:val="single" w:sz="4" w:space="0" w:color="auto"/>
            </w:tcBorders>
          </w:tcPr>
          <w:p>
            <w:pPr>
              <w:ind w:left="-108"/>
              <w:rPr>
                <w:rFonts w:ascii="Arial Narrow" w:hAnsi="Arial Narrow" w:cs="Arial"/>
                <w:sz w:val="20"/>
                <w:szCs w:val="20"/>
              </w:rPr>
            </w:pPr>
            <w:r>
              <w:rPr>
                <w:rFonts w:ascii="Arial Narrow" w:hAnsi="Arial Narrow" w:cs="Arial"/>
                <w:sz w:val="20"/>
                <w:szCs w:val="20"/>
              </w:rPr>
              <w:t>Land improvements</w:t>
            </w:r>
          </w:p>
        </w:tc>
        <w:tc>
          <w:tcPr>
            <w:tcW w:w="2561" w:type="pct"/>
            <w:tcBorders>
              <w:top w:val="single" w:sz="4" w:space="0" w:color="auto"/>
            </w:tcBorders>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Building – those that are predominantly</w:t>
            </w:r>
          </w:p>
        </w:tc>
        <w:tc>
          <w:tcPr>
            <w:tcW w:w="2561" w:type="pct"/>
          </w:tcPr>
          <w:p>
            <w:pPr>
              <w:ind w:left="0" w:right="-108"/>
              <w:jc w:val="right"/>
              <w:rPr>
                <w:rFonts w:ascii="Arial Narrow" w:hAnsi="Arial Narrow" w:cs="Arial"/>
                <w:sz w:val="20"/>
                <w:szCs w:val="20"/>
              </w:rPr>
            </w:pP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Wood</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Mixed</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20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Concrete</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30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Leasehold improvement</w:t>
            </w:r>
          </w:p>
        </w:tc>
        <w:tc>
          <w:tcPr>
            <w:tcW w:w="2561" w:type="pct"/>
          </w:tcPr>
          <w:p>
            <w:pPr>
              <w:ind w:left="0" w:right="-108"/>
              <w:jc w:val="right"/>
              <w:rPr>
                <w:rFonts w:ascii="Arial Narrow" w:hAnsi="Arial Narrow" w:cs="Arial"/>
                <w:sz w:val="20"/>
                <w:szCs w:val="20"/>
              </w:rPr>
            </w:pP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Land</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Building</w:t>
            </w:r>
          </w:p>
        </w:tc>
        <w:tc>
          <w:tcPr>
            <w:tcW w:w="2561" w:type="pct"/>
          </w:tcPr>
          <w:p>
            <w:pPr>
              <w:ind w:left="0" w:right="-108"/>
              <w:jc w:val="right"/>
              <w:rPr>
                <w:rFonts w:ascii="Arial Narrow" w:hAnsi="Arial Narrow" w:cs="Arial"/>
                <w:sz w:val="20"/>
                <w:szCs w:val="20"/>
              </w:rPr>
            </w:pP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Wood</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Mixed</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20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Concrete</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30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Office equipment</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Furniture and fixtures</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IT equipment and software</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Library books</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5</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Machineries</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Communication equipment</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Medical, dental &amp; laboratory equipment</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Military and police equipment</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Sports equipment</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10</w:t>
            </w:r>
          </w:p>
        </w:tc>
      </w:tr>
      <w:tr>
        <w:trPr>
          <w:tblHeader/>
        </w:trPr>
        <w:tc>
          <w:tcPr>
            <w:tcW w:w="2439" w:type="pct"/>
          </w:tcPr>
          <w:p>
            <w:pPr>
              <w:ind w:left="-108"/>
              <w:rPr>
                <w:rFonts w:ascii="Arial Narrow" w:hAnsi="Arial Narrow" w:cs="Arial"/>
                <w:sz w:val="20"/>
                <w:szCs w:val="20"/>
              </w:rPr>
            </w:pPr>
            <w:r>
              <w:rPr>
                <w:rFonts w:ascii="Arial Narrow" w:hAnsi="Arial Narrow" w:cs="Arial"/>
                <w:sz w:val="20"/>
                <w:szCs w:val="20"/>
              </w:rPr>
              <w:t>Motor vehicle</w:t>
            </w:r>
          </w:p>
        </w:tc>
        <w:tc>
          <w:tcPr>
            <w:tcW w:w="2561" w:type="pct"/>
          </w:tcPr>
          <w:p>
            <w:pPr>
              <w:ind w:left="0" w:right="-108"/>
              <w:jc w:val="right"/>
              <w:rPr>
                <w:rFonts w:ascii="Arial Narrow" w:hAnsi="Arial Narrow" w:cs="Arial"/>
                <w:sz w:val="20"/>
                <w:szCs w:val="20"/>
              </w:rPr>
            </w:pPr>
            <w:r>
              <w:rPr>
                <w:rFonts w:ascii="Arial Narrow" w:hAnsi="Arial Narrow" w:cs="Arial"/>
                <w:sz w:val="20"/>
                <w:szCs w:val="20"/>
              </w:rPr>
              <w:t>7</w:t>
            </w:r>
          </w:p>
        </w:tc>
      </w:tr>
      <w:tr>
        <w:trPr>
          <w:tblHeader/>
        </w:trPr>
        <w:tc>
          <w:tcPr>
            <w:tcW w:w="2439" w:type="pct"/>
            <w:tcBorders>
              <w:bottom w:val="single" w:sz="4" w:space="0" w:color="auto"/>
            </w:tcBorders>
          </w:tcPr>
          <w:p>
            <w:pPr>
              <w:ind w:left="-108"/>
              <w:rPr>
                <w:rFonts w:ascii="Arial Narrow" w:hAnsi="Arial Narrow" w:cs="Arial"/>
                <w:sz w:val="20"/>
                <w:szCs w:val="20"/>
              </w:rPr>
            </w:pPr>
            <w:r>
              <w:rPr>
                <w:rFonts w:ascii="Arial Narrow" w:hAnsi="Arial Narrow" w:cs="Arial"/>
                <w:sz w:val="20"/>
                <w:szCs w:val="20"/>
              </w:rPr>
              <w:t>Other PPE</w:t>
            </w:r>
          </w:p>
        </w:tc>
        <w:tc>
          <w:tcPr>
            <w:tcW w:w="2561" w:type="pct"/>
            <w:tcBorders>
              <w:bottom w:val="single" w:sz="4" w:space="0" w:color="auto"/>
            </w:tcBorders>
          </w:tcPr>
          <w:p>
            <w:pPr>
              <w:ind w:left="0" w:right="-108"/>
              <w:jc w:val="right"/>
              <w:rPr>
                <w:rFonts w:ascii="Arial Narrow" w:hAnsi="Arial Narrow" w:cs="Arial"/>
                <w:sz w:val="20"/>
                <w:szCs w:val="20"/>
              </w:rPr>
            </w:pPr>
            <w:r>
              <w:rPr>
                <w:rFonts w:ascii="Arial Narrow" w:hAnsi="Arial Narrow" w:cs="Arial"/>
                <w:sz w:val="20"/>
                <w:szCs w:val="20"/>
              </w:rPr>
              <w:t>5</w:t>
            </w:r>
          </w:p>
        </w:tc>
      </w:tr>
    </w:tbl>
    <w:p>
      <w:pPr>
        <w:ind w:left="0"/>
        <w:rPr>
          <w:rFonts w:ascii="Arial" w:hAnsi="Arial" w:cs="Arial"/>
          <w:sz w:val="22"/>
          <w:szCs w:val="22"/>
        </w:rPr>
      </w:pPr>
    </w:p>
    <w:p>
      <w:pPr>
        <w:ind w:left="0"/>
        <w:rPr>
          <w:rFonts w:ascii="Arial" w:hAnsi="Arial" w:cs="Arial"/>
          <w:sz w:val="22"/>
          <w:szCs w:val="22"/>
          <w:lang w:val="en-PH"/>
        </w:rPr>
      </w:pPr>
      <w:r>
        <w:rPr>
          <w:rFonts w:ascii="Arial" w:hAnsi="Arial" w:cs="Arial"/>
          <w:sz w:val="22"/>
          <w:szCs w:val="22"/>
          <w:lang w:val="en-PH"/>
        </w:rPr>
        <w:t>The carrying amounts of the PCSO’s PPE as at December 31, 2021 and 2020, amounts to P1,105,214,218 and P807,150,757 respectively. Depreciation cost charged to operation amounts to P177</w:t>
      </w:r>
      <w:proofErr w:type="gramStart"/>
      <w:r>
        <w:rPr>
          <w:rFonts w:ascii="Arial" w:hAnsi="Arial" w:cs="Arial"/>
          <w:sz w:val="22"/>
          <w:szCs w:val="22"/>
          <w:lang w:val="en-PH"/>
        </w:rPr>
        <w:t>,711,082</w:t>
      </w:r>
      <w:proofErr w:type="gramEnd"/>
      <w:r>
        <w:rPr>
          <w:rFonts w:ascii="Arial" w:hAnsi="Arial" w:cs="Arial"/>
          <w:sz w:val="22"/>
          <w:szCs w:val="22"/>
          <w:lang w:val="en-PH"/>
        </w:rPr>
        <w:t xml:space="preserve"> and P145,063,445 in CYs 2021 and 2020 respectively.</w:t>
      </w:r>
    </w:p>
    <w:p>
      <w:pPr>
        <w:ind w:left="0"/>
        <w:rPr>
          <w:rFonts w:ascii="Arial" w:hAnsi="Arial" w:cs="Arial"/>
          <w:sz w:val="22"/>
          <w:szCs w:val="22"/>
          <w:lang w:val="en-PH"/>
        </w:rPr>
      </w:pPr>
    </w:p>
    <w:p>
      <w:pPr>
        <w:pStyle w:val="ListParagraph"/>
        <w:numPr>
          <w:ilvl w:val="0"/>
          <w:numId w:val="8"/>
        </w:numPr>
        <w:ind w:hanging="720"/>
        <w:rPr>
          <w:rFonts w:ascii="Arial" w:hAnsi="Arial" w:cs="Arial"/>
          <w:b/>
          <w:sz w:val="22"/>
          <w:szCs w:val="22"/>
        </w:rPr>
      </w:pPr>
      <w:r>
        <w:rPr>
          <w:rFonts w:ascii="Arial" w:hAnsi="Arial" w:cs="Arial"/>
          <w:b/>
          <w:sz w:val="22"/>
          <w:szCs w:val="22"/>
        </w:rPr>
        <w:t>Provisions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Provisions are recognized when present obligations will probably lead to an outflow of economic resources and they can be estimated reliably even if the timing or amount of the outflow may still be uncertain.  A present obligation arises from the presence of a legal or constructive commitment that has resulted from past events.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Provisions are measured at the estimated expenditure required to settle the present obligation, based on the most reliable evidence available at the Statement of Financial Position date, including the risks and uncertainties associated with the present obligation.  In those cases when the possible outflow of economic resources as a result of present obligations is considered improbable or remote, or the amount to be provided for cannot be measured reliably, no liability is recognized in the financial statements.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Probable inflows of economic benefits that do not yet meet the recognition criteria of an asset are considered contingent assets, hence, are not recognized in the financial statements.</w:t>
      </w:r>
    </w:p>
    <w:p>
      <w:pPr>
        <w:ind w:left="0"/>
        <w:rPr>
          <w:rFonts w:ascii="Arial" w:hAnsi="Arial" w:cs="Arial"/>
          <w:b/>
          <w:sz w:val="22"/>
          <w:szCs w:val="22"/>
        </w:rPr>
      </w:pPr>
    </w:p>
    <w:p>
      <w:pPr>
        <w:pStyle w:val="ListParagraph"/>
        <w:numPr>
          <w:ilvl w:val="0"/>
          <w:numId w:val="8"/>
        </w:numPr>
        <w:ind w:hanging="720"/>
        <w:rPr>
          <w:rFonts w:ascii="Arial" w:hAnsi="Arial" w:cs="Arial"/>
          <w:b/>
          <w:sz w:val="22"/>
          <w:szCs w:val="22"/>
        </w:rPr>
      </w:pPr>
      <w:r>
        <w:rPr>
          <w:rFonts w:ascii="Arial" w:hAnsi="Arial" w:cs="Arial"/>
          <w:b/>
          <w:sz w:val="22"/>
          <w:szCs w:val="22"/>
        </w:rPr>
        <w:t>Events after Reporting Date</w:t>
      </w:r>
    </w:p>
    <w:p>
      <w:pPr>
        <w:ind w:left="0"/>
        <w:rPr>
          <w:rFonts w:ascii="Arial" w:hAnsi="Arial" w:cs="Arial"/>
          <w:b/>
          <w:sz w:val="22"/>
          <w:szCs w:val="22"/>
        </w:rPr>
      </w:pPr>
    </w:p>
    <w:p>
      <w:pPr>
        <w:ind w:left="0"/>
        <w:rPr>
          <w:rFonts w:ascii="Arial" w:hAnsi="Arial" w:cs="Arial"/>
          <w:sz w:val="22"/>
          <w:szCs w:val="22"/>
          <w:lang w:val="en-PH"/>
        </w:rPr>
      </w:pPr>
      <w:r>
        <w:rPr>
          <w:rFonts w:ascii="Arial" w:hAnsi="Arial" w:cs="Arial"/>
          <w:sz w:val="22"/>
          <w:szCs w:val="22"/>
          <w:lang w:val="en-PH"/>
        </w:rPr>
        <w:t>Subsequent events that provide additional information about conditions existing at period end (adjusting events) are recognized in the financial statements. Subsequent events that provide additional information about conditions existing after period end (non-adjusting events) are disclosed in the notes to the financial statements.</w:t>
      </w:r>
    </w:p>
    <w:p>
      <w:pPr>
        <w:ind w:left="0"/>
        <w:rPr>
          <w:rFonts w:ascii="Arial" w:hAnsi="Arial" w:cs="Arial"/>
          <w:sz w:val="22"/>
          <w:szCs w:val="22"/>
          <w:lang w:val="en-PH"/>
        </w:rPr>
      </w:pPr>
    </w:p>
    <w:p>
      <w:pPr>
        <w:ind w:left="0"/>
        <w:rPr>
          <w:rFonts w:ascii="Arial" w:hAnsi="Arial" w:cs="Arial"/>
          <w:sz w:val="22"/>
          <w:szCs w:val="22"/>
          <w:lang w:val="en-PH"/>
        </w:rPr>
      </w:pPr>
    </w:p>
    <w:p>
      <w:pPr>
        <w:pStyle w:val="ListParagraph"/>
        <w:numPr>
          <w:ilvl w:val="0"/>
          <w:numId w:val="7"/>
        </w:numPr>
        <w:ind w:hanging="720"/>
        <w:jc w:val="left"/>
        <w:rPr>
          <w:rFonts w:ascii="Arial" w:hAnsi="Arial" w:cs="Arial"/>
          <w:b/>
          <w:sz w:val="22"/>
          <w:szCs w:val="22"/>
        </w:rPr>
      </w:pPr>
      <w:r>
        <w:rPr>
          <w:rFonts w:ascii="Arial" w:hAnsi="Arial" w:cs="Arial"/>
          <w:b/>
          <w:sz w:val="22"/>
          <w:szCs w:val="22"/>
        </w:rPr>
        <w:t>RISK MANAGEMENT OBJECTIVES AND POLICIES</w:t>
      </w:r>
    </w:p>
    <w:p>
      <w:pPr>
        <w:ind w:left="0"/>
        <w:rPr>
          <w:rFonts w:ascii="Arial" w:hAnsi="Arial" w:cs="Arial"/>
          <w:b/>
          <w:sz w:val="22"/>
          <w:szCs w:val="22"/>
        </w:rPr>
      </w:pPr>
    </w:p>
    <w:p>
      <w:pPr>
        <w:pStyle w:val="ListParagraph"/>
        <w:numPr>
          <w:ilvl w:val="0"/>
          <w:numId w:val="9"/>
        </w:numPr>
        <w:ind w:hanging="720"/>
        <w:rPr>
          <w:rFonts w:ascii="Arial" w:hAnsi="Arial" w:cs="Arial"/>
          <w:b/>
          <w:sz w:val="22"/>
          <w:szCs w:val="22"/>
        </w:rPr>
      </w:pPr>
      <w:r>
        <w:rPr>
          <w:rFonts w:ascii="Arial" w:hAnsi="Arial" w:cs="Arial"/>
          <w:b/>
          <w:sz w:val="22"/>
          <w:szCs w:val="22"/>
        </w:rPr>
        <w:t>Risk Management Framework</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Board of Directors has overall responsibility for the establishment and oversight of the Corporation’s risk management framework. The Board has established the Corporation’s credit, finance, operational risk and executive committees, which are responsible for developing and monitoring Corporation’s risk management policies in their specific areas.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All board committees have executive and non-executive members and report regularly to the Board of Directors on their activities.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PCSO’s risk management policies are established to identify and analyze the risks faced by the Corporation, to set appropriate risk limits and control, and to monitor risks and adherence to limits.  Risk management policies and systems are reviewed regularly to reflect changes to market conditions, products and services offered.  PCSO, through its training and management standards and procedures, aims to develop disciplined and constructive control environment, in which all employees understand their roles and obligations.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Corporation audit committee is responsible for monitoring compliance with PCSO’s risk management policies and procedures and for reviewing the adequacy of the risk management framework in relation to the risk faced by the Corporation and it is regularly discussed in the Board meeting.</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Generally, the maximum risk exposure of financial assets and financial liabilities is the carrying amount of the financial assets and financial liabilities as shown in the Statement of Financial Position, as summarized: </w:t>
      </w:r>
    </w:p>
    <w:p>
      <w:pPr>
        <w:ind w:left="0"/>
        <w:rPr>
          <w:rFonts w:ascii="Arial" w:hAnsi="Arial" w:cs="Arial"/>
          <w:sz w:val="22"/>
          <w:szCs w:val="22"/>
        </w:rPr>
      </w:pPr>
    </w:p>
    <w:tbl>
      <w:tblPr>
        <w:tblStyle w:val="TableGrid"/>
        <w:tblW w:w="86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6"/>
        <w:gridCol w:w="1114"/>
        <w:gridCol w:w="2365"/>
        <w:gridCol w:w="2629"/>
      </w:tblGrid>
      <w:tr>
        <w:trPr>
          <w:trHeight w:val="89"/>
          <w:tblHeader/>
        </w:trPr>
        <w:tc>
          <w:tcPr>
            <w:tcW w:w="2576" w:type="dxa"/>
            <w:tcBorders>
              <w:top w:val="single" w:sz="4" w:space="0" w:color="auto"/>
              <w:bottom w:val="single" w:sz="4" w:space="0" w:color="auto"/>
            </w:tcBorders>
          </w:tcPr>
          <w:p>
            <w:pPr>
              <w:ind w:left="0"/>
              <w:rPr>
                <w:rFonts w:ascii="Arial Narrow" w:hAnsi="Arial Narrow" w:cs="Arial"/>
                <w:b/>
                <w:sz w:val="18"/>
                <w:szCs w:val="18"/>
              </w:rPr>
            </w:pPr>
          </w:p>
        </w:tc>
        <w:tc>
          <w:tcPr>
            <w:tcW w:w="1114" w:type="dxa"/>
            <w:tcBorders>
              <w:top w:val="single" w:sz="4" w:space="0" w:color="auto"/>
              <w:bottom w:val="single" w:sz="4" w:space="0" w:color="auto"/>
            </w:tcBorders>
          </w:tcPr>
          <w:p>
            <w:pPr>
              <w:ind w:left="0"/>
              <w:jc w:val="center"/>
              <w:rPr>
                <w:rFonts w:ascii="Arial Narrow" w:hAnsi="Arial Narrow" w:cs="Arial"/>
                <w:b/>
                <w:sz w:val="18"/>
                <w:szCs w:val="18"/>
              </w:rPr>
            </w:pPr>
            <w:r>
              <w:rPr>
                <w:rFonts w:ascii="Arial Narrow" w:hAnsi="Arial Narrow" w:cs="Arial"/>
                <w:b/>
                <w:sz w:val="18"/>
                <w:szCs w:val="18"/>
              </w:rPr>
              <w:t>Note</w:t>
            </w:r>
          </w:p>
        </w:tc>
        <w:tc>
          <w:tcPr>
            <w:tcW w:w="2365" w:type="dxa"/>
            <w:tcBorders>
              <w:top w:val="single" w:sz="4" w:space="0" w:color="auto"/>
              <w:bottom w:val="single" w:sz="4" w:space="0" w:color="auto"/>
            </w:tcBorders>
          </w:tcPr>
          <w:p>
            <w:pPr>
              <w:ind w:left="0"/>
              <w:jc w:val="right"/>
              <w:rPr>
                <w:rFonts w:ascii="Arial Narrow" w:hAnsi="Arial Narrow" w:cs="Arial"/>
                <w:b/>
                <w:sz w:val="18"/>
                <w:szCs w:val="18"/>
                <w:lang w:val="en-PH"/>
              </w:rPr>
            </w:pPr>
            <w:r>
              <w:rPr>
                <w:rFonts w:ascii="Arial Narrow" w:hAnsi="Arial Narrow" w:cs="Arial"/>
                <w:b/>
                <w:sz w:val="18"/>
                <w:szCs w:val="18"/>
                <w:lang w:val="en-PH"/>
              </w:rPr>
              <w:t>2021</w:t>
            </w:r>
          </w:p>
        </w:tc>
        <w:tc>
          <w:tcPr>
            <w:tcW w:w="2629" w:type="dxa"/>
            <w:tcBorders>
              <w:top w:val="single" w:sz="4" w:space="0" w:color="auto"/>
              <w:bottom w:val="single" w:sz="4" w:space="0" w:color="auto"/>
            </w:tcBorders>
          </w:tcPr>
          <w:p>
            <w:pPr>
              <w:ind w:left="0" w:right="-108"/>
              <w:jc w:val="right"/>
              <w:rPr>
                <w:rFonts w:ascii="Arial Narrow" w:hAnsi="Arial Narrow" w:cs="Arial"/>
                <w:b/>
                <w:sz w:val="18"/>
                <w:szCs w:val="18"/>
                <w:lang w:val="en-PH"/>
              </w:rPr>
            </w:pPr>
            <w:r>
              <w:rPr>
                <w:rFonts w:ascii="Arial Narrow" w:hAnsi="Arial Narrow" w:cs="Arial"/>
                <w:b/>
                <w:sz w:val="18"/>
                <w:szCs w:val="18"/>
                <w:lang w:val="en-PH"/>
              </w:rPr>
              <w:t>2020</w:t>
            </w:r>
          </w:p>
        </w:tc>
      </w:tr>
      <w:tr>
        <w:trPr>
          <w:trHeight w:val="50"/>
        </w:trPr>
        <w:tc>
          <w:tcPr>
            <w:tcW w:w="2576" w:type="dxa"/>
            <w:tcBorders>
              <w:top w:val="single" w:sz="4" w:space="0" w:color="auto"/>
            </w:tcBorders>
          </w:tcPr>
          <w:p>
            <w:pPr>
              <w:ind w:left="-108"/>
              <w:rPr>
                <w:rFonts w:ascii="Arial Narrow" w:hAnsi="Arial Narrow" w:cs="Arial"/>
                <w:b/>
                <w:sz w:val="18"/>
                <w:szCs w:val="18"/>
              </w:rPr>
            </w:pPr>
            <w:r>
              <w:rPr>
                <w:rFonts w:ascii="Arial Narrow" w:hAnsi="Arial Narrow" w:cs="Arial"/>
                <w:b/>
                <w:sz w:val="18"/>
                <w:szCs w:val="18"/>
              </w:rPr>
              <w:t xml:space="preserve">Financial Assets: </w:t>
            </w:r>
          </w:p>
        </w:tc>
        <w:tc>
          <w:tcPr>
            <w:tcW w:w="1114" w:type="dxa"/>
            <w:tcBorders>
              <w:top w:val="single" w:sz="4" w:space="0" w:color="auto"/>
            </w:tcBorders>
          </w:tcPr>
          <w:p>
            <w:pPr>
              <w:ind w:left="0"/>
              <w:jc w:val="center"/>
              <w:rPr>
                <w:rFonts w:ascii="Arial Narrow" w:hAnsi="Arial Narrow" w:cs="Arial"/>
                <w:sz w:val="18"/>
                <w:szCs w:val="18"/>
              </w:rPr>
            </w:pPr>
          </w:p>
        </w:tc>
        <w:tc>
          <w:tcPr>
            <w:tcW w:w="2365" w:type="dxa"/>
            <w:tcBorders>
              <w:top w:val="single" w:sz="4" w:space="0" w:color="auto"/>
            </w:tcBorders>
          </w:tcPr>
          <w:p>
            <w:pPr>
              <w:ind w:left="0"/>
              <w:jc w:val="right"/>
              <w:rPr>
                <w:rFonts w:ascii="Arial Narrow" w:hAnsi="Arial Narrow" w:cs="Arial"/>
                <w:sz w:val="18"/>
                <w:szCs w:val="18"/>
              </w:rPr>
            </w:pPr>
          </w:p>
        </w:tc>
        <w:tc>
          <w:tcPr>
            <w:tcW w:w="2629" w:type="dxa"/>
            <w:tcBorders>
              <w:top w:val="single" w:sz="4" w:space="0" w:color="auto"/>
            </w:tcBorders>
          </w:tcPr>
          <w:p>
            <w:pPr>
              <w:ind w:left="0" w:right="-108"/>
              <w:jc w:val="right"/>
              <w:rPr>
                <w:rFonts w:ascii="Arial Narrow" w:hAnsi="Arial Narrow" w:cs="Arial"/>
                <w:sz w:val="18"/>
                <w:szCs w:val="18"/>
              </w:rPr>
            </w:pPr>
          </w:p>
        </w:tc>
      </w:tr>
      <w:tr>
        <w:trPr>
          <w:trHeight w:val="90"/>
        </w:trPr>
        <w:tc>
          <w:tcPr>
            <w:tcW w:w="2576" w:type="dxa"/>
          </w:tcPr>
          <w:p>
            <w:pPr>
              <w:ind w:left="-108"/>
              <w:rPr>
                <w:rFonts w:ascii="Arial Narrow" w:hAnsi="Arial Narrow" w:cs="Arial"/>
                <w:sz w:val="18"/>
                <w:szCs w:val="18"/>
              </w:rPr>
            </w:pPr>
            <w:r>
              <w:rPr>
                <w:rFonts w:ascii="Arial Narrow" w:hAnsi="Arial Narrow" w:cs="Arial"/>
                <w:sz w:val="18"/>
                <w:szCs w:val="18"/>
              </w:rPr>
              <w:t>Cash and cash equivalents</w:t>
            </w:r>
          </w:p>
        </w:tc>
        <w:tc>
          <w:tcPr>
            <w:tcW w:w="1114" w:type="dxa"/>
          </w:tcPr>
          <w:p>
            <w:pPr>
              <w:ind w:left="0"/>
              <w:jc w:val="center"/>
              <w:rPr>
                <w:rFonts w:ascii="Arial Narrow" w:hAnsi="Arial Narrow" w:cs="Arial"/>
                <w:sz w:val="18"/>
                <w:szCs w:val="18"/>
              </w:rPr>
            </w:pPr>
            <w:r>
              <w:rPr>
                <w:rFonts w:ascii="Arial Narrow" w:hAnsi="Arial Narrow" w:cs="Arial"/>
                <w:sz w:val="18"/>
                <w:szCs w:val="18"/>
              </w:rPr>
              <w:t>5</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16,130,051,514</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 xml:space="preserve">14,206,297,472 </w:t>
            </w:r>
          </w:p>
        </w:tc>
      </w:tr>
      <w:tr>
        <w:tc>
          <w:tcPr>
            <w:tcW w:w="2576" w:type="dxa"/>
          </w:tcPr>
          <w:p>
            <w:pPr>
              <w:ind w:left="-108"/>
              <w:rPr>
                <w:rFonts w:ascii="Arial Narrow" w:hAnsi="Arial Narrow" w:cs="Arial"/>
                <w:sz w:val="18"/>
                <w:szCs w:val="18"/>
              </w:rPr>
            </w:pPr>
            <w:r>
              <w:rPr>
                <w:rFonts w:ascii="Arial Narrow" w:hAnsi="Arial Narrow" w:cs="Arial"/>
                <w:sz w:val="18"/>
                <w:szCs w:val="18"/>
              </w:rPr>
              <w:t>Receivables</w:t>
            </w:r>
          </w:p>
        </w:tc>
        <w:tc>
          <w:tcPr>
            <w:tcW w:w="1114" w:type="dxa"/>
          </w:tcPr>
          <w:p>
            <w:pPr>
              <w:ind w:left="0"/>
              <w:jc w:val="center"/>
              <w:rPr>
                <w:rFonts w:ascii="Arial Narrow" w:hAnsi="Arial Narrow" w:cs="Arial"/>
                <w:sz w:val="18"/>
                <w:szCs w:val="18"/>
              </w:rPr>
            </w:pPr>
            <w:r>
              <w:rPr>
                <w:rFonts w:ascii="Arial Narrow" w:hAnsi="Arial Narrow" w:cs="Arial"/>
                <w:sz w:val="18"/>
                <w:szCs w:val="18"/>
              </w:rPr>
              <w:t>7</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7,246,508,820</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7,117,949,000</w:t>
            </w:r>
          </w:p>
        </w:tc>
      </w:tr>
      <w:tr>
        <w:tc>
          <w:tcPr>
            <w:tcW w:w="2576" w:type="dxa"/>
          </w:tcPr>
          <w:p>
            <w:pPr>
              <w:ind w:left="-108"/>
              <w:rPr>
                <w:rFonts w:ascii="Arial Narrow" w:hAnsi="Arial Narrow" w:cs="Arial"/>
                <w:sz w:val="18"/>
                <w:szCs w:val="18"/>
              </w:rPr>
            </w:pPr>
            <w:r>
              <w:rPr>
                <w:rFonts w:ascii="Arial Narrow" w:hAnsi="Arial Narrow" w:cs="Arial"/>
                <w:sz w:val="18"/>
                <w:szCs w:val="18"/>
              </w:rPr>
              <w:t>Financial assets-held to maturity</w:t>
            </w:r>
          </w:p>
        </w:tc>
        <w:tc>
          <w:tcPr>
            <w:tcW w:w="1114" w:type="dxa"/>
          </w:tcPr>
          <w:p>
            <w:pPr>
              <w:ind w:left="0"/>
              <w:jc w:val="center"/>
              <w:rPr>
                <w:rFonts w:ascii="Arial Narrow" w:hAnsi="Arial Narrow" w:cs="Arial"/>
                <w:sz w:val="18"/>
                <w:szCs w:val="18"/>
              </w:rPr>
            </w:pPr>
            <w:r>
              <w:rPr>
                <w:rFonts w:ascii="Arial Narrow" w:hAnsi="Arial Narrow" w:cs="Arial"/>
                <w:sz w:val="18"/>
                <w:szCs w:val="18"/>
              </w:rPr>
              <w:t>10</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200,000,000</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200,000,000</w:t>
            </w:r>
          </w:p>
        </w:tc>
      </w:tr>
      <w:tr>
        <w:tc>
          <w:tcPr>
            <w:tcW w:w="2576" w:type="dxa"/>
          </w:tcPr>
          <w:p>
            <w:pPr>
              <w:ind w:left="-108"/>
              <w:rPr>
                <w:rFonts w:ascii="Arial Narrow" w:hAnsi="Arial Narrow" w:cs="Arial"/>
                <w:sz w:val="18"/>
                <w:szCs w:val="18"/>
              </w:rPr>
            </w:pPr>
            <w:r>
              <w:rPr>
                <w:rFonts w:ascii="Arial Narrow" w:hAnsi="Arial Narrow" w:cs="Arial"/>
                <w:sz w:val="18"/>
                <w:szCs w:val="18"/>
              </w:rPr>
              <w:t>Financial assets at FVOCI</w:t>
            </w:r>
          </w:p>
        </w:tc>
        <w:tc>
          <w:tcPr>
            <w:tcW w:w="1114" w:type="dxa"/>
          </w:tcPr>
          <w:p>
            <w:pPr>
              <w:ind w:left="0"/>
              <w:jc w:val="center"/>
              <w:rPr>
                <w:rFonts w:ascii="Arial Narrow" w:hAnsi="Arial Narrow" w:cs="Arial"/>
                <w:sz w:val="18"/>
                <w:szCs w:val="18"/>
              </w:rPr>
            </w:pPr>
            <w:r>
              <w:rPr>
                <w:rFonts w:ascii="Arial Narrow" w:hAnsi="Arial Narrow" w:cs="Arial"/>
                <w:sz w:val="18"/>
                <w:szCs w:val="18"/>
              </w:rPr>
              <w:t>10</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2,694,195,320</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1,443,933,939</w:t>
            </w:r>
          </w:p>
        </w:tc>
      </w:tr>
      <w:tr>
        <w:tc>
          <w:tcPr>
            <w:tcW w:w="2576" w:type="dxa"/>
          </w:tcPr>
          <w:p>
            <w:pPr>
              <w:ind w:left="-108"/>
              <w:rPr>
                <w:rFonts w:ascii="Arial Narrow" w:hAnsi="Arial Narrow" w:cs="Arial"/>
                <w:sz w:val="18"/>
                <w:szCs w:val="18"/>
              </w:rPr>
            </w:pPr>
            <w:r>
              <w:rPr>
                <w:rFonts w:ascii="Arial Narrow" w:hAnsi="Arial Narrow" w:cs="Arial"/>
                <w:sz w:val="18"/>
                <w:szCs w:val="18"/>
              </w:rPr>
              <w:t>Other investments – current portion</w:t>
            </w:r>
          </w:p>
        </w:tc>
        <w:tc>
          <w:tcPr>
            <w:tcW w:w="1114" w:type="dxa"/>
          </w:tcPr>
          <w:p>
            <w:pPr>
              <w:ind w:left="0"/>
              <w:jc w:val="center"/>
              <w:rPr>
                <w:rFonts w:ascii="Arial Narrow" w:hAnsi="Arial Narrow" w:cs="Arial"/>
                <w:sz w:val="18"/>
                <w:szCs w:val="18"/>
              </w:rPr>
            </w:pPr>
            <w:r>
              <w:rPr>
                <w:rFonts w:ascii="Arial Narrow" w:hAnsi="Arial Narrow" w:cs="Arial"/>
                <w:sz w:val="18"/>
                <w:szCs w:val="18"/>
              </w:rPr>
              <w:t>6</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2,483,267,240</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2,220,035,313</w:t>
            </w:r>
          </w:p>
        </w:tc>
      </w:tr>
      <w:tr>
        <w:tc>
          <w:tcPr>
            <w:tcW w:w="2576" w:type="dxa"/>
            <w:tcBorders>
              <w:bottom w:val="single" w:sz="4" w:space="0" w:color="auto"/>
            </w:tcBorders>
          </w:tcPr>
          <w:p>
            <w:pPr>
              <w:ind w:left="-108"/>
              <w:rPr>
                <w:rFonts w:ascii="Arial Narrow" w:hAnsi="Arial Narrow" w:cs="Arial"/>
                <w:sz w:val="18"/>
                <w:szCs w:val="18"/>
              </w:rPr>
            </w:pPr>
            <w:r>
              <w:rPr>
                <w:rFonts w:ascii="Arial Narrow" w:hAnsi="Arial Narrow" w:cs="Arial"/>
                <w:sz w:val="18"/>
                <w:szCs w:val="18"/>
              </w:rPr>
              <w:t>Other investments – noncurrent portion</w:t>
            </w:r>
          </w:p>
        </w:tc>
        <w:tc>
          <w:tcPr>
            <w:tcW w:w="1114" w:type="dxa"/>
            <w:tcBorders>
              <w:bottom w:val="single" w:sz="4" w:space="0" w:color="auto"/>
            </w:tcBorders>
          </w:tcPr>
          <w:p>
            <w:pPr>
              <w:ind w:left="0"/>
              <w:jc w:val="center"/>
              <w:rPr>
                <w:rFonts w:ascii="Arial Narrow" w:hAnsi="Arial Narrow" w:cs="Arial"/>
                <w:sz w:val="18"/>
                <w:szCs w:val="18"/>
              </w:rPr>
            </w:pPr>
            <w:r>
              <w:rPr>
                <w:rFonts w:ascii="Arial Narrow" w:hAnsi="Arial Narrow" w:cs="Arial"/>
                <w:sz w:val="18"/>
                <w:szCs w:val="18"/>
              </w:rPr>
              <w:t>10</w:t>
            </w:r>
          </w:p>
        </w:tc>
        <w:tc>
          <w:tcPr>
            <w:tcW w:w="2365" w:type="dxa"/>
            <w:tcBorders>
              <w:bottom w:val="single" w:sz="4" w:space="0" w:color="auto"/>
            </w:tcBorders>
          </w:tcPr>
          <w:p>
            <w:pPr>
              <w:ind w:left="0"/>
              <w:jc w:val="right"/>
              <w:rPr>
                <w:rFonts w:ascii="Arial Narrow" w:hAnsi="Arial Narrow" w:cs="Arial"/>
                <w:sz w:val="18"/>
                <w:szCs w:val="18"/>
                <w:lang w:val="en-PH"/>
              </w:rPr>
            </w:pPr>
            <w:r>
              <w:rPr>
                <w:rFonts w:ascii="Arial Narrow" w:hAnsi="Arial Narrow" w:cs="Arial"/>
                <w:sz w:val="18"/>
                <w:szCs w:val="18"/>
                <w:lang w:val="en-PH"/>
              </w:rPr>
              <w:t>-</w:t>
            </w:r>
          </w:p>
        </w:tc>
        <w:tc>
          <w:tcPr>
            <w:tcW w:w="2629" w:type="dxa"/>
            <w:tcBorders>
              <w:bottom w:val="single" w:sz="4" w:space="0" w:color="auto"/>
            </w:tcBorders>
          </w:tcPr>
          <w:p>
            <w:pPr>
              <w:ind w:left="0" w:right="-108"/>
              <w:jc w:val="right"/>
              <w:rPr>
                <w:rFonts w:ascii="Arial Narrow" w:hAnsi="Arial Narrow" w:cs="Arial"/>
                <w:sz w:val="18"/>
                <w:szCs w:val="18"/>
                <w:lang w:val="en-PH"/>
              </w:rPr>
            </w:pPr>
            <w:r>
              <w:rPr>
                <w:rFonts w:ascii="Arial Narrow" w:hAnsi="Arial Narrow" w:cs="Arial"/>
                <w:sz w:val="18"/>
                <w:szCs w:val="18"/>
                <w:lang w:val="en-PH"/>
              </w:rPr>
              <w:t>-</w:t>
            </w:r>
          </w:p>
        </w:tc>
      </w:tr>
      <w:tr>
        <w:tc>
          <w:tcPr>
            <w:tcW w:w="2576" w:type="dxa"/>
            <w:tcBorders>
              <w:top w:val="single" w:sz="4" w:space="0" w:color="auto"/>
              <w:bottom w:val="double" w:sz="4" w:space="0" w:color="auto"/>
            </w:tcBorders>
          </w:tcPr>
          <w:p>
            <w:pPr>
              <w:ind w:left="-108"/>
              <w:rPr>
                <w:rFonts w:ascii="Arial Narrow" w:hAnsi="Arial Narrow" w:cs="Arial"/>
                <w:b/>
                <w:bCs/>
                <w:sz w:val="18"/>
                <w:szCs w:val="18"/>
              </w:rPr>
            </w:pPr>
            <w:r>
              <w:rPr>
                <w:rFonts w:ascii="Arial Narrow" w:hAnsi="Arial Narrow" w:cs="Arial"/>
                <w:b/>
                <w:bCs/>
                <w:sz w:val="18"/>
                <w:szCs w:val="18"/>
              </w:rPr>
              <w:t>Total</w:t>
            </w:r>
          </w:p>
        </w:tc>
        <w:tc>
          <w:tcPr>
            <w:tcW w:w="1114" w:type="dxa"/>
            <w:tcBorders>
              <w:top w:val="single" w:sz="4" w:space="0" w:color="auto"/>
              <w:bottom w:val="double" w:sz="4" w:space="0" w:color="auto"/>
            </w:tcBorders>
          </w:tcPr>
          <w:p>
            <w:pPr>
              <w:ind w:left="0"/>
              <w:rPr>
                <w:rFonts w:ascii="Arial Narrow" w:hAnsi="Arial Narrow" w:cs="Arial"/>
                <w:b/>
                <w:bCs/>
                <w:sz w:val="18"/>
                <w:szCs w:val="18"/>
              </w:rPr>
            </w:pPr>
          </w:p>
        </w:tc>
        <w:tc>
          <w:tcPr>
            <w:tcW w:w="2365" w:type="dxa"/>
            <w:tcBorders>
              <w:top w:val="single" w:sz="4" w:space="0" w:color="auto"/>
              <w:bottom w:val="double" w:sz="4" w:space="0" w:color="auto"/>
            </w:tcBorders>
          </w:tcPr>
          <w:p>
            <w:pPr>
              <w:jc w:val="right"/>
              <w:rPr>
                <w:rFonts w:ascii="Arial Narrow" w:hAnsi="Arial Narrow" w:cs="Calibri"/>
                <w:sz w:val="18"/>
                <w:szCs w:val="18"/>
              </w:rPr>
            </w:pPr>
            <w:r>
              <w:rPr>
                <w:rFonts w:ascii="Arial Narrow" w:hAnsi="Arial Narrow" w:cs="Calibri"/>
                <w:sz w:val="18"/>
                <w:szCs w:val="18"/>
              </w:rPr>
              <w:t>28,754,022,894</w:t>
            </w:r>
          </w:p>
        </w:tc>
        <w:tc>
          <w:tcPr>
            <w:tcW w:w="2629" w:type="dxa"/>
            <w:tcBorders>
              <w:top w:val="single" w:sz="4" w:space="0" w:color="auto"/>
              <w:bottom w:val="double" w:sz="4" w:space="0" w:color="auto"/>
            </w:tcBorders>
          </w:tcPr>
          <w:p>
            <w:pPr>
              <w:ind w:right="-105"/>
              <w:jc w:val="right"/>
              <w:rPr>
                <w:rFonts w:ascii="Arial Narrow" w:hAnsi="Arial Narrow" w:cs="Calibri"/>
                <w:color w:val="FF0000"/>
                <w:sz w:val="18"/>
                <w:szCs w:val="18"/>
              </w:rPr>
            </w:pPr>
            <w:r>
              <w:rPr>
                <w:rFonts w:ascii="Arial Narrow" w:hAnsi="Arial Narrow" w:cs="Calibri"/>
                <w:sz w:val="18"/>
                <w:szCs w:val="18"/>
              </w:rPr>
              <w:t>25,188,215,724</w:t>
            </w:r>
          </w:p>
        </w:tc>
      </w:tr>
      <w:tr>
        <w:tc>
          <w:tcPr>
            <w:tcW w:w="2576" w:type="dxa"/>
            <w:tcBorders>
              <w:top w:val="single" w:sz="4" w:space="0" w:color="auto"/>
              <w:bottom w:val="single" w:sz="4" w:space="0" w:color="auto"/>
            </w:tcBorders>
          </w:tcPr>
          <w:p>
            <w:pPr>
              <w:ind w:left="-108"/>
              <w:rPr>
                <w:rFonts w:ascii="Arial Narrow" w:hAnsi="Arial Narrow" w:cs="Arial"/>
                <w:b/>
                <w:sz w:val="18"/>
                <w:szCs w:val="18"/>
              </w:rPr>
            </w:pPr>
          </w:p>
        </w:tc>
        <w:tc>
          <w:tcPr>
            <w:tcW w:w="1114" w:type="dxa"/>
            <w:tcBorders>
              <w:top w:val="single" w:sz="4" w:space="0" w:color="auto"/>
              <w:bottom w:val="single" w:sz="4" w:space="0" w:color="auto"/>
            </w:tcBorders>
          </w:tcPr>
          <w:p>
            <w:pPr>
              <w:ind w:left="0"/>
              <w:jc w:val="center"/>
              <w:rPr>
                <w:rFonts w:ascii="Arial Narrow" w:hAnsi="Arial Narrow" w:cs="Arial"/>
                <w:b/>
                <w:sz w:val="18"/>
                <w:szCs w:val="18"/>
              </w:rPr>
            </w:pPr>
            <w:r>
              <w:rPr>
                <w:rFonts w:ascii="Arial Narrow" w:hAnsi="Arial Narrow" w:cs="Arial"/>
                <w:b/>
                <w:sz w:val="18"/>
                <w:szCs w:val="18"/>
              </w:rPr>
              <w:t>Note</w:t>
            </w:r>
          </w:p>
        </w:tc>
        <w:tc>
          <w:tcPr>
            <w:tcW w:w="2365" w:type="dxa"/>
            <w:tcBorders>
              <w:top w:val="single" w:sz="4" w:space="0" w:color="auto"/>
              <w:bottom w:val="single" w:sz="4" w:space="0" w:color="auto"/>
            </w:tcBorders>
          </w:tcPr>
          <w:p>
            <w:pPr>
              <w:ind w:left="0"/>
              <w:jc w:val="right"/>
              <w:rPr>
                <w:rFonts w:ascii="Arial Narrow" w:hAnsi="Arial Narrow" w:cs="Arial"/>
                <w:b/>
                <w:sz w:val="18"/>
                <w:szCs w:val="18"/>
                <w:lang w:val="en-PH"/>
              </w:rPr>
            </w:pPr>
            <w:r>
              <w:rPr>
                <w:rFonts w:ascii="Arial Narrow" w:hAnsi="Arial Narrow" w:cs="Arial"/>
                <w:b/>
                <w:sz w:val="18"/>
                <w:szCs w:val="18"/>
                <w:lang w:val="en-PH"/>
              </w:rPr>
              <w:t>2021</w:t>
            </w:r>
          </w:p>
        </w:tc>
        <w:tc>
          <w:tcPr>
            <w:tcW w:w="2629" w:type="dxa"/>
            <w:tcBorders>
              <w:top w:val="single" w:sz="4" w:space="0" w:color="auto"/>
              <w:bottom w:val="single" w:sz="4" w:space="0" w:color="auto"/>
            </w:tcBorders>
          </w:tcPr>
          <w:p>
            <w:pPr>
              <w:ind w:left="0" w:right="-108"/>
              <w:jc w:val="right"/>
              <w:rPr>
                <w:rFonts w:ascii="Arial Narrow" w:hAnsi="Arial Narrow" w:cs="Arial"/>
                <w:b/>
                <w:sz w:val="18"/>
                <w:szCs w:val="18"/>
                <w:lang w:val="en-PH"/>
              </w:rPr>
            </w:pPr>
            <w:r>
              <w:rPr>
                <w:rFonts w:ascii="Arial Narrow" w:hAnsi="Arial Narrow" w:cs="Arial"/>
                <w:b/>
                <w:sz w:val="18"/>
                <w:szCs w:val="18"/>
                <w:lang w:val="en-PH"/>
              </w:rPr>
              <w:t>2020</w:t>
            </w:r>
          </w:p>
        </w:tc>
      </w:tr>
      <w:tr>
        <w:tc>
          <w:tcPr>
            <w:tcW w:w="2576" w:type="dxa"/>
            <w:tcBorders>
              <w:top w:val="single" w:sz="4" w:space="0" w:color="auto"/>
            </w:tcBorders>
          </w:tcPr>
          <w:p>
            <w:pPr>
              <w:ind w:left="-108"/>
              <w:rPr>
                <w:rFonts w:ascii="Arial Narrow" w:hAnsi="Arial Narrow" w:cs="Arial"/>
                <w:b/>
                <w:sz w:val="18"/>
                <w:szCs w:val="18"/>
              </w:rPr>
            </w:pPr>
            <w:r>
              <w:rPr>
                <w:rFonts w:ascii="Arial Narrow" w:hAnsi="Arial Narrow" w:cs="Arial"/>
                <w:b/>
                <w:sz w:val="18"/>
                <w:szCs w:val="18"/>
              </w:rPr>
              <w:t xml:space="preserve">Financial Liabilities: </w:t>
            </w:r>
          </w:p>
        </w:tc>
        <w:tc>
          <w:tcPr>
            <w:tcW w:w="1114" w:type="dxa"/>
            <w:tcBorders>
              <w:top w:val="single" w:sz="4" w:space="0" w:color="auto"/>
            </w:tcBorders>
          </w:tcPr>
          <w:p>
            <w:pPr>
              <w:ind w:left="0"/>
              <w:jc w:val="center"/>
              <w:rPr>
                <w:rFonts w:ascii="Arial Narrow" w:hAnsi="Arial Narrow" w:cs="Arial"/>
                <w:sz w:val="18"/>
                <w:szCs w:val="18"/>
              </w:rPr>
            </w:pPr>
          </w:p>
        </w:tc>
        <w:tc>
          <w:tcPr>
            <w:tcW w:w="2365" w:type="dxa"/>
            <w:tcBorders>
              <w:top w:val="single" w:sz="4" w:space="0" w:color="auto"/>
            </w:tcBorders>
          </w:tcPr>
          <w:p>
            <w:pPr>
              <w:ind w:left="0"/>
              <w:jc w:val="right"/>
              <w:rPr>
                <w:rFonts w:ascii="Arial Narrow" w:hAnsi="Arial Narrow" w:cs="Arial"/>
                <w:sz w:val="18"/>
                <w:szCs w:val="18"/>
              </w:rPr>
            </w:pPr>
          </w:p>
        </w:tc>
        <w:tc>
          <w:tcPr>
            <w:tcW w:w="2629" w:type="dxa"/>
            <w:tcBorders>
              <w:top w:val="single" w:sz="4" w:space="0" w:color="auto"/>
            </w:tcBorders>
          </w:tcPr>
          <w:p>
            <w:pPr>
              <w:ind w:left="0" w:right="-108"/>
              <w:jc w:val="right"/>
              <w:rPr>
                <w:rFonts w:ascii="Arial Narrow" w:hAnsi="Arial Narrow" w:cs="Arial"/>
                <w:sz w:val="18"/>
                <w:szCs w:val="18"/>
              </w:rPr>
            </w:pPr>
          </w:p>
        </w:tc>
      </w:tr>
      <w:tr>
        <w:tc>
          <w:tcPr>
            <w:tcW w:w="2576" w:type="dxa"/>
          </w:tcPr>
          <w:p>
            <w:pPr>
              <w:ind w:left="-108"/>
              <w:rPr>
                <w:rFonts w:ascii="Arial Narrow" w:hAnsi="Arial Narrow" w:cs="Arial"/>
                <w:sz w:val="18"/>
                <w:szCs w:val="18"/>
              </w:rPr>
            </w:pPr>
            <w:r>
              <w:rPr>
                <w:rFonts w:ascii="Arial Narrow" w:hAnsi="Arial Narrow" w:cs="Arial"/>
                <w:sz w:val="18"/>
                <w:szCs w:val="18"/>
              </w:rPr>
              <w:t>Financial liabilities  - current portion</w:t>
            </w:r>
          </w:p>
        </w:tc>
        <w:tc>
          <w:tcPr>
            <w:tcW w:w="1114" w:type="dxa"/>
          </w:tcPr>
          <w:p>
            <w:pPr>
              <w:ind w:left="0"/>
              <w:jc w:val="center"/>
              <w:rPr>
                <w:rFonts w:ascii="Arial Narrow" w:hAnsi="Arial Narrow" w:cs="Arial"/>
                <w:sz w:val="18"/>
                <w:szCs w:val="18"/>
              </w:rPr>
            </w:pPr>
            <w:r>
              <w:rPr>
                <w:rFonts w:ascii="Arial Narrow" w:hAnsi="Arial Narrow" w:cs="Arial"/>
                <w:sz w:val="18"/>
                <w:szCs w:val="18"/>
              </w:rPr>
              <w:t>16</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10,123,419,403</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8,339,637,528</w:t>
            </w:r>
          </w:p>
        </w:tc>
      </w:tr>
      <w:tr>
        <w:tc>
          <w:tcPr>
            <w:tcW w:w="2576" w:type="dxa"/>
          </w:tcPr>
          <w:p>
            <w:pPr>
              <w:ind w:left="-108"/>
              <w:rPr>
                <w:rFonts w:ascii="Arial Narrow" w:hAnsi="Arial Narrow" w:cs="Arial"/>
                <w:sz w:val="18"/>
                <w:szCs w:val="18"/>
              </w:rPr>
            </w:pPr>
            <w:r>
              <w:rPr>
                <w:rFonts w:ascii="Arial Narrow" w:hAnsi="Arial Narrow" w:cs="Arial"/>
                <w:sz w:val="18"/>
                <w:szCs w:val="18"/>
              </w:rPr>
              <w:t>Inter-agency payables *</w:t>
            </w:r>
          </w:p>
        </w:tc>
        <w:tc>
          <w:tcPr>
            <w:tcW w:w="1114" w:type="dxa"/>
          </w:tcPr>
          <w:p>
            <w:pPr>
              <w:ind w:left="0"/>
              <w:jc w:val="center"/>
              <w:rPr>
                <w:rFonts w:ascii="Arial Narrow" w:hAnsi="Arial Narrow" w:cs="Arial"/>
                <w:sz w:val="18"/>
                <w:szCs w:val="18"/>
              </w:rPr>
            </w:pPr>
            <w:r>
              <w:rPr>
                <w:rFonts w:ascii="Arial Narrow" w:hAnsi="Arial Narrow" w:cs="Arial"/>
                <w:sz w:val="18"/>
                <w:szCs w:val="18"/>
              </w:rPr>
              <w:t>17</w:t>
            </w:r>
          </w:p>
        </w:tc>
        <w:tc>
          <w:tcPr>
            <w:tcW w:w="2365" w:type="dxa"/>
          </w:tcPr>
          <w:p>
            <w:pPr>
              <w:ind w:left="0"/>
              <w:jc w:val="right"/>
              <w:rPr>
                <w:rFonts w:ascii="Arial Narrow" w:hAnsi="Arial Narrow" w:cs="Arial"/>
                <w:sz w:val="18"/>
                <w:szCs w:val="18"/>
                <w:lang w:val="en-PH"/>
              </w:rPr>
            </w:pPr>
            <w:r>
              <w:rPr>
                <w:rFonts w:ascii="Arial Narrow" w:hAnsi="Arial Narrow" w:cs="Arial"/>
                <w:sz w:val="18"/>
                <w:szCs w:val="18"/>
                <w:lang w:val="en-PH"/>
              </w:rPr>
              <w:t>40,348,830</w:t>
            </w:r>
          </w:p>
        </w:tc>
        <w:tc>
          <w:tcPr>
            <w:tcW w:w="2629" w:type="dxa"/>
          </w:tcPr>
          <w:p>
            <w:pPr>
              <w:ind w:left="0" w:right="-108"/>
              <w:jc w:val="right"/>
              <w:rPr>
                <w:rFonts w:ascii="Arial Narrow" w:hAnsi="Arial Narrow" w:cs="Arial"/>
                <w:sz w:val="18"/>
                <w:szCs w:val="18"/>
                <w:lang w:val="en-PH"/>
              </w:rPr>
            </w:pPr>
            <w:r>
              <w:rPr>
                <w:rFonts w:ascii="Arial Narrow" w:hAnsi="Arial Narrow" w:cs="Arial"/>
                <w:sz w:val="18"/>
                <w:szCs w:val="18"/>
              </w:rPr>
              <w:t>18,852,972</w:t>
            </w:r>
          </w:p>
        </w:tc>
      </w:tr>
      <w:tr>
        <w:tc>
          <w:tcPr>
            <w:tcW w:w="2576" w:type="dxa"/>
          </w:tcPr>
          <w:p>
            <w:pPr>
              <w:ind w:left="-108"/>
              <w:rPr>
                <w:rFonts w:ascii="Arial Narrow" w:hAnsi="Arial Narrow" w:cs="Arial"/>
                <w:sz w:val="18"/>
                <w:szCs w:val="18"/>
              </w:rPr>
            </w:pPr>
            <w:r>
              <w:rPr>
                <w:rFonts w:ascii="Arial Narrow" w:hAnsi="Arial Narrow" w:cs="Arial"/>
                <w:sz w:val="18"/>
                <w:szCs w:val="18"/>
              </w:rPr>
              <w:t>Trust liabilities</w:t>
            </w:r>
          </w:p>
        </w:tc>
        <w:tc>
          <w:tcPr>
            <w:tcW w:w="1114" w:type="dxa"/>
          </w:tcPr>
          <w:p>
            <w:pPr>
              <w:ind w:left="0"/>
              <w:jc w:val="center"/>
              <w:rPr>
                <w:rFonts w:ascii="Arial Narrow" w:hAnsi="Arial Narrow" w:cs="Arial"/>
                <w:sz w:val="18"/>
                <w:szCs w:val="18"/>
              </w:rPr>
            </w:pPr>
            <w:r>
              <w:rPr>
                <w:rFonts w:ascii="Arial Narrow" w:hAnsi="Arial Narrow" w:cs="Arial"/>
                <w:sz w:val="18"/>
                <w:szCs w:val="18"/>
              </w:rPr>
              <w:t>21</w:t>
            </w:r>
          </w:p>
        </w:tc>
        <w:tc>
          <w:tcPr>
            <w:tcW w:w="2365" w:type="dxa"/>
            <w:shd w:val="clear" w:color="auto" w:fill="auto"/>
            <w:vAlign w:val="bottom"/>
          </w:tcPr>
          <w:p>
            <w:pPr>
              <w:ind w:left="0"/>
              <w:jc w:val="right"/>
              <w:rPr>
                <w:rFonts w:ascii="Arial Narrow" w:hAnsi="Arial Narrow" w:cs="Arial"/>
                <w:sz w:val="18"/>
                <w:szCs w:val="18"/>
                <w:lang w:val="en-PH"/>
              </w:rPr>
            </w:pPr>
            <w:r>
              <w:rPr>
                <w:rFonts w:ascii="Arial Narrow" w:hAnsi="Arial Narrow" w:cs="Arial"/>
                <w:sz w:val="18"/>
                <w:szCs w:val="18"/>
                <w:lang w:val="en-PH"/>
              </w:rPr>
              <w:t>6,369,301,414</w:t>
            </w:r>
          </w:p>
        </w:tc>
        <w:tc>
          <w:tcPr>
            <w:tcW w:w="2629" w:type="dxa"/>
            <w:vAlign w:val="bottom"/>
          </w:tcPr>
          <w:p>
            <w:pPr>
              <w:ind w:left="0" w:right="-108"/>
              <w:jc w:val="right"/>
              <w:rPr>
                <w:rFonts w:ascii="Arial Narrow" w:hAnsi="Arial Narrow" w:cs="Arial"/>
                <w:sz w:val="18"/>
                <w:szCs w:val="18"/>
                <w:lang w:val="en-PH"/>
              </w:rPr>
            </w:pPr>
            <w:r>
              <w:rPr>
                <w:rFonts w:ascii="Arial Narrow" w:hAnsi="Arial Narrow"/>
                <w:sz w:val="18"/>
                <w:szCs w:val="18"/>
              </w:rPr>
              <w:t>4,898,306,564</w:t>
            </w:r>
          </w:p>
        </w:tc>
      </w:tr>
      <w:tr>
        <w:tc>
          <w:tcPr>
            <w:tcW w:w="2576" w:type="dxa"/>
            <w:tcBorders>
              <w:top w:val="single" w:sz="4" w:space="0" w:color="auto"/>
              <w:bottom w:val="double" w:sz="4" w:space="0" w:color="auto"/>
            </w:tcBorders>
          </w:tcPr>
          <w:p>
            <w:pPr>
              <w:ind w:left="-108"/>
              <w:rPr>
                <w:rFonts w:ascii="Arial Narrow" w:hAnsi="Arial Narrow" w:cs="Arial"/>
                <w:b/>
                <w:bCs/>
                <w:sz w:val="18"/>
                <w:szCs w:val="18"/>
              </w:rPr>
            </w:pPr>
            <w:r>
              <w:rPr>
                <w:rFonts w:ascii="Arial Narrow" w:hAnsi="Arial Narrow" w:cs="Arial"/>
                <w:b/>
                <w:bCs/>
                <w:sz w:val="18"/>
                <w:szCs w:val="18"/>
              </w:rPr>
              <w:t>Total</w:t>
            </w:r>
          </w:p>
        </w:tc>
        <w:tc>
          <w:tcPr>
            <w:tcW w:w="1114" w:type="dxa"/>
            <w:tcBorders>
              <w:top w:val="single" w:sz="4" w:space="0" w:color="auto"/>
              <w:bottom w:val="double" w:sz="4" w:space="0" w:color="auto"/>
            </w:tcBorders>
          </w:tcPr>
          <w:p>
            <w:pPr>
              <w:ind w:left="0"/>
              <w:jc w:val="center"/>
              <w:rPr>
                <w:rFonts w:ascii="Arial Narrow" w:hAnsi="Arial Narrow" w:cs="Arial"/>
                <w:b/>
                <w:bCs/>
                <w:sz w:val="18"/>
                <w:szCs w:val="18"/>
              </w:rPr>
            </w:pPr>
            <w:r>
              <w:rPr>
                <w:rFonts w:ascii="Arial Narrow" w:hAnsi="Arial Narrow" w:cs="Arial"/>
                <w:b/>
                <w:bCs/>
                <w:sz w:val="18"/>
                <w:szCs w:val="18"/>
              </w:rPr>
              <w:t> </w:t>
            </w:r>
          </w:p>
        </w:tc>
        <w:tc>
          <w:tcPr>
            <w:tcW w:w="2365" w:type="dxa"/>
            <w:tcBorders>
              <w:top w:val="single" w:sz="4" w:space="0" w:color="auto"/>
              <w:bottom w:val="double" w:sz="4" w:space="0" w:color="auto"/>
            </w:tcBorders>
            <w:vAlign w:val="bottom"/>
          </w:tcPr>
          <w:p>
            <w:pPr>
              <w:jc w:val="right"/>
              <w:rPr>
                <w:rFonts w:ascii="Arial Narrow" w:hAnsi="Arial Narrow" w:cs="Calibri"/>
                <w:sz w:val="18"/>
                <w:szCs w:val="18"/>
              </w:rPr>
            </w:pPr>
            <w:r>
              <w:rPr>
                <w:rFonts w:ascii="Arial Narrow" w:hAnsi="Arial Narrow" w:cs="Calibri"/>
                <w:sz w:val="18"/>
                <w:szCs w:val="18"/>
              </w:rPr>
              <w:t>16,533,069,647</w:t>
            </w:r>
          </w:p>
        </w:tc>
        <w:tc>
          <w:tcPr>
            <w:tcW w:w="2629" w:type="dxa"/>
            <w:tcBorders>
              <w:top w:val="single" w:sz="4" w:space="0" w:color="auto"/>
              <w:bottom w:val="double" w:sz="4" w:space="0" w:color="auto"/>
            </w:tcBorders>
            <w:vAlign w:val="bottom"/>
          </w:tcPr>
          <w:p>
            <w:pPr>
              <w:ind w:right="-105"/>
              <w:jc w:val="right"/>
              <w:rPr>
                <w:rFonts w:ascii="Arial Narrow" w:hAnsi="Arial Narrow" w:cs="Calibri"/>
                <w:sz w:val="18"/>
                <w:szCs w:val="18"/>
              </w:rPr>
            </w:pPr>
            <w:r>
              <w:rPr>
                <w:rFonts w:ascii="Arial Narrow" w:hAnsi="Arial Narrow" w:cs="Calibri"/>
                <w:sz w:val="18"/>
                <w:szCs w:val="18"/>
              </w:rPr>
              <w:t>13,256,797,064</w:t>
            </w:r>
          </w:p>
        </w:tc>
      </w:tr>
    </w:tbl>
    <w:p>
      <w:pPr>
        <w:ind w:left="0"/>
        <w:rPr>
          <w:rFonts w:ascii="Arial" w:hAnsi="Arial" w:cs="Arial"/>
          <w:i/>
          <w:sz w:val="18"/>
          <w:szCs w:val="18"/>
        </w:rPr>
      </w:pPr>
      <w:r>
        <w:rPr>
          <w:rFonts w:ascii="Arial" w:hAnsi="Arial" w:cs="Arial"/>
          <w:i/>
          <w:sz w:val="18"/>
          <w:szCs w:val="18"/>
        </w:rPr>
        <w:t>* excluding statutory payables amounting to P443,520,938 and P1,193,333,528 as of December 31, 2021 and 2020, respectively</w:t>
      </w: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9"/>
        </w:numPr>
        <w:ind w:hanging="720"/>
        <w:rPr>
          <w:rFonts w:ascii="Arial" w:hAnsi="Arial" w:cs="Arial"/>
          <w:b/>
          <w:sz w:val="22"/>
          <w:szCs w:val="22"/>
        </w:rPr>
      </w:pPr>
      <w:r>
        <w:rPr>
          <w:rFonts w:ascii="Arial" w:hAnsi="Arial" w:cs="Arial"/>
          <w:b/>
          <w:sz w:val="22"/>
          <w:szCs w:val="22"/>
        </w:rPr>
        <w:t>Credit Risk</w:t>
      </w:r>
    </w:p>
    <w:p>
      <w:pPr>
        <w:ind w:left="0"/>
        <w:rPr>
          <w:rFonts w:ascii="Arial" w:hAnsi="Arial" w:cs="Arial"/>
          <w:sz w:val="22"/>
          <w:szCs w:val="22"/>
        </w:rPr>
      </w:pPr>
    </w:p>
    <w:p>
      <w:pPr>
        <w:ind w:left="540" w:hanging="540"/>
        <w:rPr>
          <w:rFonts w:ascii="Arial" w:hAnsi="Arial" w:cs="Arial"/>
          <w:b/>
          <w:sz w:val="22"/>
          <w:szCs w:val="22"/>
        </w:rPr>
      </w:pPr>
      <w:r>
        <w:rPr>
          <w:rFonts w:ascii="Arial" w:hAnsi="Arial" w:cs="Arial"/>
          <w:sz w:val="22"/>
          <w:szCs w:val="22"/>
        </w:rPr>
        <w:t>a.</w:t>
      </w:r>
      <w:r>
        <w:rPr>
          <w:rFonts w:ascii="Arial" w:hAnsi="Arial" w:cs="Arial"/>
          <w:b/>
          <w:sz w:val="22"/>
          <w:szCs w:val="22"/>
        </w:rPr>
        <w:tab/>
      </w:r>
      <w:r>
        <w:rPr>
          <w:rFonts w:ascii="Arial" w:hAnsi="Arial" w:cs="Arial"/>
          <w:sz w:val="22"/>
          <w:szCs w:val="22"/>
        </w:rPr>
        <w:t>Credit Risk Exposure</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Credit risk refers to the risk that the client will default on its contractual obligation resulting in financial loss to the Corporation.  PCSO has adopted a policy of dealing only with creditworthy clients and obtaining sufficient collateral, where appropriate, as a means of mitigating the risk of financial loss from defaults.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Also, PCSO manages its credit risk by depositing its cash with high credit quality banking institutions.</w:t>
      </w:r>
    </w:p>
    <w:p>
      <w:pPr>
        <w:ind w:left="0"/>
        <w:rPr>
          <w:rFonts w:ascii="Arial" w:hAnsi="Arial" w:cs="Arial"/>
          <w:sz w:val="22"/>
          <w:szCs w:val="22"/>
        </w:rPr>
      </w:pPr>
    </w:p>
    <w:p>
      <w:pPr>
        <w:pStyle w:val="ListParagraph"/>
        <w:numPr>
          <w:ilvl w:val="0"/>
          <w:numId w:val="10"/>
        </w:numPr>
        <w:ind w:left="540" w:hanging="540"/>
        <w:rPr>
          <w:rFonts w:ascii="Arial" w:hAnsi="Arial" w:cs="Arial"/>
          <w:sz w:val="22"/>
          <w:szCs w:val="22"/>
        </w:rPr>
      </w:pPr>
      <w:r>
        <w:rPr>
          <w:rFonts w:ascii="Arial" w:hAnsi="Arial" w:cs="Arial"/>
          <w:sz w:val="22"/>
          <w:szCs w:val="22"/>
        </w:rPr>
        <w:t>Management of Credit Risk</w:t>
      </w:r>
    </w:p>
    <w:p>
      <w:pPr>
        <w:ind w:left="0"/>
        <w:rPr>
          <w:rFonts w:ascii="Arial" w:hAnsi="Arial" w:cs="Arial"/>
          <w:sz w:val="22"/>
          <w:szCs w:val="22"/>
        </w:rPr>
      </w:pPr>
    </w:p>
    <w:p>
      <w:pPr>
        <w:ind w:left="0"/>
        <w:rPr>
          <w:rFonts w:ascii="Arial" w:hAnsi="Arial" w:cs="Arial"/>
          <w:sz w:val="22"/>
          <w:szCs w:val="22"/>
          <w:lang w:val="en-GB" w:eastAsia="zh-CN"/>
        </w:rPr>
      </w:pPr>
      <w:r>
        <w:rPr>
          <w:rFonts w:ascii="Arial" w:hAnsi="Arial" w:cs="Arial"/>
          <w:sz w:val="22"/>
          <w:szCs w:val="22"/>
          <w:lang w:val="en-GB" w:eastAsia="zh-CN"/>
        </w:rPr>
        <w:t xml:space="preserve">The PCSO Board of Directors has approved guidelines/implementing rules and regulations to manage the credit risk exposure. PCSO has adopted the Revised Rules and Regulations Governing the Conduct and Operations of the Philippine On-Line Lottery and the RIRR Governing the Conduct and Operations of the STL. The implementing rules and regulations explicitly states the provisions for the Imposition of Penalties and Procedures in case of agents’ default on the remittance of sales. </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It also requires imposition of security/cash bonds to Lotto/Keno agents and Authorized STL Agents (ASA) in order to ensure remedial collection of unremitted sale</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 xml:space="preserve">PCSO will request authority from COA for the write-off of receivable balance (and any related allowances for impairment losses) when it has determined that the receivables are finally uncollectible after exhausting its efforts to collect and legal action. </w:t>
      </w:r>
    </w:p>
    <w:p>
      <w:pPr>
        <w:ind w:left="0"/>
        <w:rPr>
          <w:rFonts w:ascii="Arial" w:hAnsi="Arial" w:cs="Arial"/>
          <w:sz w:val="22"/>
          <w:szCs w:val="22"/>
          <w:lang w:val="en-GB" w:eastAsia="zh-CN"/>
        </w:rPr>
      </w:pPr>
    </w:p>
    <w:p>
      <w:pPr>
        <w:pStyle w:val="ListParagraph"/>
        <w:numPr>
          <w:ilvl w:val="0"/>
          <w:numId w:val="9"/>
        </w:numPr>
        <w:ind w:hanging="720"/>
        <w:rPr>
          <w:rFonts w:ascii="Arial" w:hAnsi="Arial" w:cs="Arial"/>
          <w:b/>
          <w:sz w:val="22"/>
          <w:szCs w:val="22"/>
          <w:lang w:val="en-GB" w:eastAsia="zh-CN"/>
        </w:rPr>
      </w:pPr>
      <w:r>
        <w:rPr>
          <w:rFonts w:ascii="Arial" w:hAnsi="Arial" w:cs="Arial"/>
          <w:b/>
          <w:sz w:val="22"/>
          <w:szCs w:val="22"/>
          <w:lang w:val="en-GB" w:eastAsia="zh-CN"/>
        </w:rPr>
        <w:t>Liquidity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Liquidity risk is the risk that the Corporation might encounter difficulty in meeting obligation from its financial liabilities.</w:t>
      </w:r>
    </w:p>
    <w:p>
      <w:pPr>
        <w:ind w:left="0"/>
        <w:rPr>
          <w:rFonts w:ascii="Arial" w:hAnsi="Arial" w:cs="Arial"/>
          <w:b/>
          <w:sz w:val="22"/>
          <w:szCs w:val="22"/>
          <w:lang w:val="en-GB" w:eastAsia="zh-CN"/>
        </w:rPr>
      </w:pPr>
    </w:p>
    <w:p>
      <w:pPr>
        <w:ind w:left="540" w:hanging="540"/>
        <w:rPr>
          <w:rFonts w:ascii="Arial" w:hAnsi="Arial" w:cs="Arial"/>
          <w:b/>
          <w:sz w:val="22"/>
          <w:szCs w:val="22"/>
          <w:lang w:val="en-GB" w:eastAsia="zh-CN"/>
        </w:rPr>
      </w:pPr>
      <w:r>
        <w:rPr>
          <w:rFonts w:ascii="Arial" w:hAnsi="Arial" w:cs="Arial"/>
          <w:sz w:val="22"/>
          <w:szCs w:val="22"/>
          <w:lang w:val="en-GB" w:eastAsia="zh-CN"/>
        </w:rPr>
        <w:t>a.</w:t>
      </w:r>
      <w:r>
        <w:rPr>
          <w:rFonts w:ascii="Arial" w:hAnsi="Arial" w:cs="Arial"/>
          <w:b/>
          <w:sz w:val="22"/>
          <w:szCs w:val="22"/>
          <w:lang w:val="en-GB" w:eastAsia="zh-CN"/>
        </w:rPr>
        <w:tab/>
      </w:r>
      <w:r>
        <w:rPr>
          <w:rFonts w:ascii="Arial" w:hAnsi="Arial" w:cs="Arial"/>
          <w:sz w:val="22"/>
          <w:szCs w:val="22"/>
          <w:lang w:val="en-GB" w:eastAsia="zh-CN"/>
        </w:rPr>
        <w:t>Management of Liquidity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Corporation’s approach to managing liquidity is to ensure, as far as possible, that it will always have sufficient liquidity to meet its liabilities when due, under both normal and stressed conditions, without incurring unacceptable losses or risking damage to the Corporation’s reputation.</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Corporation seeks to manage its liquidity profile to be able to finance capital expenditures as well as its current operations. To cover its financing requirements, the corporation intends to use internally generated funds and available short-term credit facilities.</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As part of its liquidity risk management, the corporation regularly evaluates its projected and actual cash flows. It also continually assesses conditions in the financial markets for opportunities to pursue fund raising activities, in case any requirements arise. Fund raising activities may include bank loans and subsidies from the national government or government owned and controlled corporations.</w:t>
      </w:r>
    </w:p>
    <w:p>
      <w:pPr>
        <w:ind w:left="540" w:hanging="540"/>
        <w:rPr>
          <w:rFonts w:ascii="Arial" w:hAnsi="Arial" w:cs="Arial"/>
          <w:b/>
          <w:sz w:val="22"/>
          <w:szCs w:val="22"/>
          <w:lang w:val="en-GB" w:eastAsia="zh-CN"/>
        </w:rPr>
      </w:pPr>
      <w:r>
        <w:rPr>
          <w:rFonts w:ascii="Arial" w:hAnsi="Arial" w:cs="Arial"/>
          <w:sz w:val="22"/>
          <w:szCs w:val="22"/>
          <w:lang w:val="en-GB" w:eastAsia="zh-CN"/>
        </w:rPr>
        <w:t>b.</w:t>
      </w:r>
      <w:r>
        <w:rPr>
          <w:rFonts w:ascii="Arial" w:hAnsi="Arial" w:cs="Arial"/>
          <w:b/>
          <w:sz w:val="22"/>
          <w:szCs w:val="22"/>
          <w:lang w:val="en-GB" w:eastAsia="zh-CN"/>
        </w:rPr>
        <w:tab/>
      </w:r>
      <w:r>
        <w:rPr>
          <w:rFonts w:ascii="Arial" w:hAnsi="Arial" w:cs="Arial"/>
          <w:sz w:val="22"/>
          <w:szCs w:val="22"/>
          <w:lang w:val="en-GB" w:eastAsia="zh-CN"/>
        </w:rPr>
        <w:t>Exposure to Liquidity Risk</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liquidity risk is the adverse situation when the Corporation encounters difficulty in meeting unconditionally the settlement of its obligations at maturity. Prudent liquidity management requires that liquidity risks are identified, measured, monitored and controlled in a comprehensive and timely manner. Liquidity management is a major component of the corporate-wide risk management system. Liquidity planning takes into consideration various possible changes in economic, market, political, regulatory and other external factors that may affect the liquidity position of the corporation.</w:t>
      </w:r>
    </w:p>
    <w:p>
      <w:pPr>
        <w:ind w:left="0"/>
        <w:rPr>
          <w:rFonts w:ascii="Arial" w:hAnsi="Arial" w:cs="Arial"/>
          <w:sz w:val="22"/>
          <w:szCs w:val="22"/>
          <w:lang w:val="en-GB" w:eastAsia="zh-CN"/>
        </w:rPr>
      </w:pPr>
    </w:p>
    <w:p>
      <w:pPr>
        <w:pStyle w:val="ListParagraph"/>
        <w:numPr>
          <w:ilvl w:val="0"/>
          <w:numId w:val="9"/>
        </w:numPr>
        <w:ind w:hanging="720"/>
        <w:rPr>
          <w:rFonts w:ascii="Arial" w:hAnsi="Arial" w:cs="Arial"/>
          <w:b/>
          <w:sz w:val="22"/>
          <w:szCs w:val="22"/>
          <w:lang w:val="en-GB" w:eastAsia="zh-CN"/>
        </w:rPr>
      </w:pPr>
      <w:r>
        <w:rPr>
          <w:rFonts w:ascii="Arial" w:hAnsi="Arial" w:cs="Arial"/>
          <w:b/>
          <w:sz w:val="22"/>
          <w:szCs w:val="22"/>
          <w:lang w:val="en-GB" w:eastAsia="zh-CN"/>
        </w:rPr>
        <w:t>Market Risks</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Market risk is the risk that changes in the market prices, such as interest rate, equity prices, foreign exchange rates and credit spreads (not relating to changes in the obligor’s issuer’s credit standing) will affect the Corporation’s income or the value of its holdings of financial instruments. The objective of market risk management is to manage and control market risk exposures within acceptable parameters, while optimizing the return on risk.</w:t>
      </w:r>
    </w:p>
    <w:p>
      <w:pPr>
        <w:ind w:left="0"/>
        <w:rPr>
          <w:rFonts w:ascii="Arial" w:hAnsi="Arial" w:cs="Arial"/>
          <w:i/>
          <w:sz w:val="22"/>
          <w:szCs w:val="22"/>
          <w:lang w:val="en-GB" w:eastAsia="zh-CN"/>
        </w:rPr>
      </w:pPr>
    </w:p>
    <w:p>
      <w:pPr>
        <w:ind w:left="0"/>
        <w:rPr>
          <w:rFonts w:ascii="Arial" w:hAnsi="Arial" w:cs="Arial"/>
          <w:i/>
          <w:sz w:val="22"/>
          <w:szCs w:val="22"/>
          <w:lang w:val="en-GB" w:eastAsia="zh-CN"/>
        </w:rPr>
      </w:pPr>
      <w:r>
        <w:rPr>
          <w:rFonts w:ascii="Arial" w:hAnsi="Arial" w:cs="Arial"/>
          <w:i/>
          <w:sz w:val="22"/>
          <w:szCs w:val="22"/>
          <w:lang w:val="en-GB" w:eastAsia="zh-CN"/>
        </w:rPr>
        <w:t>Management of Market Risk</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management of interest rate risk against interest gap limits is supplemented by monitoring the sensitivity of the Corporation’s financial assets and liabilities to various standard and non-standard interest rate scenarios.</w:t>
      </w:r>
    </w:p>
    <w:p>
      <w:pPr>
        <w:ind w:left="0"/>
        <w:rPr>
          <w:rFonts w:ascii="Arial" w:hAnsi="Arial" w:cs="Arial"/>
          <w:b/>
          <w:sz w:val="22"/>
          <w:szCs w:val="22"/>
          <w:lang w:val="en-GB" w:eastAsia="zh-CN"/>
        </w:rPr>
      </w:pPr>
    </w:p>
    <w:p>
      <w:pPr>
        <w:pStyle w:val="ListParagraph"/>
        <w:numPr>
          <w:ilvl w:val="0"/>
          <w:numId w:val="9"/>
        </w:numPr>
        <w:ind w:hanging="720"/>
        <w:rPr>
          <w:rFonts w:ascii="Arial" w:hAnsi="Arial" w:cs="Arial"/>
          <w:b/>
          <w:sz w:val="22"/>
          <w:szCs w:val="22"/>
          <w:lang w:val="en-GB" w:eastAsia="zh-CN"/>
        </w:rPr>
      </w:pPr>
      <w:r>
        <w:rPr>
          <w:rFonts w:ascii="Arial" w:hAnsi="Arial" w:cs="Arial"/>
          <w:b/>
          <w:sz w:val="22"/>
          <w:szCs w:val="22"/>
          <w:lang w:val="en-GB" w:eastAsia="zh-CN"/>
        </w:rPr>
        <w:t>Operational Risks</w:t>
      </w:r>
    </w:p>
    <w:p>
      <w:pPr>
        <w:ind w:left="0"/>
        <w:rPr>
          <w:rFonts w:ascii="Arial" w:hAnsi="Arial" w:cs="Arial"/>
          <w:b/>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 xml:space="preserve">Operational risk is the risk of direct or indirect loss arising from a wide variety of causes associated with the Corporation’s processes, personnel, technology and infrastructure, and from external factors other than credit, market and liquidity risks such as those arising from legal and regulatory requirements and generally accepted standards of corporate </w:t>
      </w:r>
      <w:proofErr w:type="spellStart"/>
      <w:r>
        <w:rPr>
          <w:rFonts w:ascii="Arial" w:hAnsi="Arial" w:cs="Arial"/>
          <w:sz w:val="22"/>
          <w:szCs w:val="22"/>
          <w:lang w:val="en-GB" w:eastAsia="zh-CN"/>
        </w:rPr>
        <w:t>behavior</w:t>
      </w:r>
      <w:proofErr w:type="spellEnd"/>
      <w:r>
        <w:rPr>
          <w:rFonts w:ascii="Arial" w:hAnsi="Arial" w:cs="Arial"/>
          <w:sz w:val="22"/>
          <w:szCs w:val="22"/>
          <w:lang w:val="en-GB" w:eastAsia="zh-CN"/>
        </w:rPr>
        <w:t>. Operational risks arise from all of the Corporation’s operations and are faced by all business entities.</w:t>
      </w:r>
    </w:p>
    <w:p>
      <w:pPr>
        <w:ind w:left="54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Corporation’s objective is to manage operational risk so as to balance the avoidance of financial losses and damage to the Corporation’s reputation with overall cost effectiveness and to avoid control procedures that restrict initiative and creativity.</w:t>
      </w:r>
    </w:p>
    <w:p>
      <w:pPr>
        <w:ind w:left="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The primary responsibility for the development and implementation of control to address operational risk is assigned to senior management within each business unit. This responsibility is supported by the development of overall standards for the management of operational risk in the following areas:</w:t>
      </w:r>
    </w:p>
    <w:p>
      <w:pPr>
        <w:ind w:left="0"/>
        <w:rPr>
          <w:rFonts w:ascii="Arial" w:hAnsi="Arial" w:cs="Arial"/>
          <w:sz w:val="22"/>
          <w:szCs w:val="22"/>
          <w:lang w:val="en-GB" w:eastAsia="zh-CN"/>
        </w:rPr>
      </w:pPr>
    </w:p>
    <w:p>
      <w:pPr>
        <w:numPr>
          <w:ilvl w:val="0"/>
          <w:numId w:val="11"/>
        </w:numPr>
        <w:rPr>
          <w:rFonts w:ascii="Arial" w:hAnsi="Arial" w:cs="Arial"/>
          <w:sz w:val="22"/>
          <w:szCs w:val="22"/>
          <w:lang w:val="en-GB" w:eastAsia="zh-CN"/>
        </w:rPr>
      </w:pPr>
      <w:r>
        <w:rPr>
          <w:rFonts w:ascii="Arial" w:hAnsi="Arial" w:cs="Arial"/>
          <w:sz w:val="22"/>
          <w:szCs w:val="22"/>
          <w:lang w:val="en-GB" w:eastAsia="zh-CN"/>
        </w:rPr>
        <w:t>Requirements for appropriate segregation of duties, including the independent authorization of transaction;</w:t>
      </w:r>
    </w:p>
    <w:p>
      <w:pPr>
        <w:numPr>
          <w:ilvl w:val="0"/>
          <w:numId w:val="11"/>
        </w:numPr>
        <w:rPr>
          <w:rFonts w:ascii="Arial" w:hAnsi="Arial" w:cs="Arial"/>
          <w:sz w:val="22"/>
          <w:szCs w:val="22"/>
          <w:lang w:val="en-GB" w:eastAsia="zh-CN"/>
        </w:rPr>
      </w:pPr>
      <w:r>
        <w:rPr>
          <w:rFonts w:ascii="Arial" w:hAnsi="Arial" w:cs="Arial"/>
          <w:sz w:val="22"/>
          <w:szCs w:val="22"/>
          <w:lang w:val="en-GB" w:eastAsia="zh-CN"/>
        </w:rPr>
        <w:t>Requirements for the reconciliation and monitoring of transactions;</w:t>
      </w:r>
    </w:p>
    <w:p>
      <w:pPr>
        <w:numPr>
          <w:ilvl w:val="0"/>
          <w:numId w:val="11"/>
        </w:numPr>
        <w:rPr>
          <w:rFonts w:ascii="Arial" w:hAnsi="Arial" w:cs="Arial"/>
          <w:sz w:val="22"/>
          <w:szCs w:val="22"/>
          <w:lang w:val="en-GB" w:eastAsia="zh-CN"/>
        </w:rPr>
      </w:pPr>
      <w:r>
        <w:rPr>
          <w:rFonts w:ascii="Arial" w:hAnsi="Arial" w:cs="Arial"/>
          <w:sz w:val="22"/>
          <w:szCs w:val="22"/>
          <w:lang w:val="en-GB" w:eastAsia="zh-CN"/>
        </w:rPr>
        <w:t>Compliance with regulatory and other legal requirements;</w:t>
      </w:r>
    </w:p>
    <w:p>
      <w:pPr>
        <w:numPr>
          <w:ilvl w:val="0"/>
          <w:numId w:val="11"/>
        </w:numPr>
        <w:rPr>
          <w:rFonts w:ascii="Arial" w:hAnsi="Arial" w:cs="Arial"/>
          <w:sz w:val="22"/>
          <w:szCs w:val="22"/>
          <w:lang w:val="en-GB" w:eastAsia="zh-CN"/>
        </w:rPr>
      </w:pPr>
      <w:r>
        <w:rPr>
          <w:rFonts w:ascii="Arial" w:hAnsi="Arial" w:cs="Arial"/>
          <w:sz w:val="22"/>
          <w:szCs w:val="22"/>
          <w:lang w:val="en-GB" w:eastAsia="zh-CN"/>
        </w:rPr>
        <w:t>Documentation of controls and procedures;</w:t>
      </w:r>
    </w:p>
    <w:p>
      <w:pPr>
        <w:numPr>
          <w:ilvl w:val="0"/>
          <w:numId w:val="11"/>
        </w:numPr>
        <w:rPr>
          <w:rFonts w:ascii="Arial" w:hAnsi="Arial" w:cs="Arial"/>
          <w:sz w:val="22"/>
          <w:szCs w:val="22"/>
          <w:lang w:val="en-GB" w:eastAsia="zh-CN"/>
        </w:rPr>
      </w:pPr>
      <w:r>
        <w:rPr>
          <w:rFonts w:ascii="Arial" w:hAnsi="Arial" w:cs="Arial"/>
          <w:sz w:val="22"/>
          <w:szCs w:val="22"/>
          <w:lang w:val="en-GB" w:eastAsia="zh-CN"/>
        </w:rPr>
        <w:t>Requirements for the periodic assessment of operational risk faced, and the adequacy of controls and procedures to address the risk identified;</w:t>
      </w:r>
    </w:p>
    <w:p>
      <w:pPr>
        <w:numPr>
          <w:ilvl w:val="0"/>
          <w:numId w:val="11"/>
        </w:numPr>
        <w:rPr>
          <w:rFonts w:ascii="Arial" w:hAnsi="Arial" w:cs="Arial"/>
          <w:sz w:val="22"/>
          <w:szCs w:val="22"/>
          <w:lang w:val="en-GB" w:eastAsia="zh-CN"/>
        </w:rPr>
      </w:pPr>
      <w:r>
        <w:rPr>
          <w:rFonts w:ascii="Arial" w:hAnsi="Arial" w:cs="Arial"/>
          <w:sz w:val="22"/>
          <w:szCs w:val="22"/>
          <w:lang w:val="en-GB" w:eastAsia="zh-CN"/>
        </w:rPr>
        <w:t>Requirements for the reporting of operational losses and proposed remedial action;</w:t>
      </w:r>
    </w:p>
    <w:p>
      <w:pPr>
        <w:numPr>
          <w:ilvl w:val="0"/>
          <w:numId w:val="11"/>
        </w:numPr>
        <w:rPr>
          <w:rFonts w:ascii="Arial" w:hAnsi="Arial" w:cs="Arial"/>
          <w:sz w:val="22"/>
          <w:szCs w:val="22"/>
          <w:lang w:val="en-GB" w:eastAsia="zh-CN"/>
        </w:rPr>
      </w:pPr>
      <w:r>
        <w:rPr>
          <w:rFonts w:ascii="Arial" w:hAnsi="Arial" w:cs="Arial"/>
          <w:sz w:val="22"/>
          <w:szCs w:val="22"/>
          <w:lang w:val="en-GB" w:eastAsia="zh-CN"/>
        </w:rPr>
        <w:t>Development of contingency plans;</w:t>
      </w:r>
    </w:p>
    <w:p>
      <w:pPr>
        <w:numPr>
          <w:ilvl w:val="0"/>
          <w:numId w:val="11"/>
        </w:numPr>
        <w:rPr>
          <w:rFonts w:ascii="Arial" w:hAnsi="Arial" w:cs="Arial"/>
          <w:sz w:val="22"/>
          <w:szCs w:val="22"/>
          <w:lang w:val="en-GB" w:eastAsia="zh-CN"/>
        </w:rPr>
      </w:pPr>
      <w:r>
        <w:rPr>
          <w:rFonts w:ascii="Arial" w:hAnsi="Arial" w:cs="Arial"/>
          <w:sz w:val="22"/>
          <w:szCs w:val="22"/>
          <w:lang w:val="en-GB" w:eastAsia="zh-CN"/>
        </w:rPr>
        <w:t>Training and professional development;</w:t>
      </w:r>
    </w:p>
    <w:p>
      <w:pPr>
        <w:numPr>
          <w:ilvl w:val="0"/>
          <w:numId w:val="11"/>
        </w:numPr>
        <w:rPr>
          <w:rFonts w:ascii="Arial" w:hAnsi="Arial" w:cs="Arial"/>
          <w:sz w:val="22"/>
          <w:szCs w:val="22"/>
          <w:lang w:val="en-GB" w:eastAsia="zh-CN"/>
        </w:rPr>
      </w:pPr>
      <w:r>
        <w:rPr>
          <w:rFonts w:ascii="Arial" w:hAnsi="Arial" w:cs="Arial"/>
          <w:sz w:val="22"/>
          <w:szCs w:val="22"/>
          <w:lang w:val="en-GB" w:eastAsia="zh-CN"/>
        </w:rPr>
        <w:t>Ethical and business standards; and</w:t>
      </w:r>
    </w:p>
    <w:p>
      <w:pPr>
        <w:numPr>
          <w:ilvl w:val="0"/>
          <w:numId w:val="11"/>
        </w:numPr>
        <w:rPr>
          <w:rFonts w:ascii="Arial" w:hAnsi="Arial" w:cs="Arial"/>
          <w:sz w:val="22"/>
          <w:szCs w:val="22"/>
          <w:lang w:val="en-GB" w:eastAsia="zh-CN"/>
        </w:rPr>
      </w:pPr>
      <w:r>
        <w:rPr>
          <w:rFonts w:ascii="Arial" w:hAnsi="Arial" w:cs="Arial"/>
          <w:sz w:val="22"/>
          <w:szCs w:val="22"/>
          <w:lang w:val="en-GB" w:eastAsia="zh-CN"/>
        </w:rPr>
        <w:t>Risk mitigation, including insurance where this is effective.</w:t>
      </w:r>
    </w:p>
    <w:p>
      <w:pPr>
        <w:ind w:left="1080"/>
        <w:rPr>
          <w:rFonts w:ascii="Arial" w:hAnsi="Arial" w:cs="Arial"/>
          <w:sz w:val="22"/>
          <w:szCs w:val="22"/>
          <w:lang w:val="en-GB" w:eastAsia="zh-CN"/>
        </w:rPr>
      </w:pPr>
    </w:p>
    <w:p>
      <w:pPr>
        <w:ind w:left="0"/>
        <w:rPr>
          <w:rFonts w:ascii="Arial" w:hAnsi="Arial" w:cs="Arial"/>
          <w:sz w:val="22"/>
          <w:szCs w:val="22"/>
          <w:lang w:val="en-GB" w:eastAsia="zh-CN"/>
        </w:rPr>
      </w:pPr>
      <w:r>
        <w:rPr>
          <w:rFonts w:ascii="Arial" w:hAnsi="Arial" w:cs="Arial"/>
          <w:sz w:val="22"/>
          <w:szCs w:val="22"/>
          <w:lang w:val="en-GB" w:eastAsia="zh-CN"/>
        </w:rPr>
        <w:t>Compliance with corporate standards is supported by a program of periodic reviews undertaken by the Executive Committee. The results of periodic reviews are discussed with the Board of Directors.</w:t>
      </w:r>
    </w:p>
    <w:p>
      <w:pPr>
        <w:ind w:left="0"/>
        <w:rPr>
          <w:rFonts w:ascii="Arial" w:hAnsi="Arial" w:cs="Arial"/>
          <w:sz w:val="22"/>
          <w:szCs w:val="22"/>
          <w:lang w:val="en-GB" w:eastAsia="zh-CN"/>
        </w:rPr>
      </w:pPr>
    </w:p>
    <w:p>
      <w:pPr>
        <w:ind w:left="0"/>
        <w:rPr>
          <w:rFonts w:ascii="Arial" w:hAnsi="Arial" w:cs="Arial"/>
          <w:sz w:val="22"/>
          <w:szCs w:val="22"/>
          <w:lang w:val="en-GB" w:eastAsia="zh-CN"/>
        </w:rPr>
      </w:pPr>
    </w:p>
    <w:p>
      <w:pPr>
        <w:pStyle w:val="ListParagraph"/>
        <w:numPr>
          <w:ilvl w:val="0"/>
          <w:numId w:val="12"/>
        </w:numPr>
        <w:ind w:left="720" w:hanging="720"/>
        <w:rPr>
          <w:rFonts w:ascii="Arial" w:hAnsi="Arial" w:cs="Arial"/>
          <w:b/>
          <w:sz w:val="22"/>
          <w:szCs w:val="22"/>
        </w:rPr>
      </w:pPr>
      <w:r>
        <w:rPr>
          <w:rFonts w:ascii="Arial" w:hAnsi="Arial" w:cs="Arial"/>
          <w:b/>
          <w:sz w:val="22"/>
          <w:szCs w:val="22"/>
        </w:rPr>
        <w:t>CASH AND CASH EQUIVALENTS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This account consists of:</w:t>
      </w:r>
    </w:p>
    <w:p>
      <w:pPr>
        <w:ind w:left="720"/>
        <w:rPr>
          <w:rFonts w:ascii="Arial" w:hAnsi="Arial" w:cs="Arial"/>
          <w:sz w:val="22"/>
          <w:szCs w:val="22"/>
        </w:rPr>
      </w:pPr>
    </w:p>
    <w:tbl>
      <w:tblPr>
        <w:tblW w:w="8644" w:type="dxa"/>
        <w:tblLook w:val="04A0" w:firstRow="1" w:lastRow="0" w:firstColumn="1" w:lastColumn="0" w:noHBand="0" w:noVBand="1"/>
      </w:tblPr>
      <w:tblGrid>
        <w:gridCol w:w="3690"/>
        <w:gridCol w:w="2514"/>
        <w:gridCol w:w="2440"/>
      </w:tblGrid>
      <w:tr>
        <w:trPr>
          <w:trHeight w:val="254"/>
        </w:trPr>
        <w:tc>
          <w:tcPr>
            <w:tcW w:w="369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 </w:t>
            </w:r>
          </w:p>
        </w:tc>
        <w:tc>
          <w:tcPr>
            <w:tcW w:w="251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2440" w:type="dxa"/>
            <w:tcBorders>
              <w:top w:val="single" w:sz="4" w:space="0" w:color="auto"/>
              <w:left w:val="nil"/>
              <w:bottom w:val="single" w:sz="4" w:space="0" w:color="auto"/>
              <w:right w:val="nil"/>
            </w:tcBorders>
            <w:shd w:val="clear" w:color="auto" w:fill="auto"/>
            <w:noWrap/>
            <w:vAlign w:val="bottom"/>
            <w:hideMark/>
          </w:tcPr>
          <w:p>
            <w:pPr>
              <w:ind w:left="0" w:right="-104"/>
              <w:jc w:val="right"/>
              <w:rPr>
                <w:rFonts w:ascii="Arial Narrow" w:hAnsi="Arial Narrow" w:cs="Calibri"/>
                <w:b/>
                <w:bCs/>
                <w:sz w:val="22"/>
                <w:szCs w:val="22"/>
              </w:rPr>
            </w:pPr>
            <w:r>
              <w:rPr>
                <w:rFonts w:ascii="Arial Narrow" w:hAnsi="Arial Narrow" w:cs="Calibri"/>
                <w:b/>
                <w:bCs/>
                <w:sz w:val="22"/>
                <w:szCs w:val="22"/>
              </w:rPr>
              <w:t>2020</w:t>
            </w:r>
          </w:p>
        </w:tc>
      </w:tr>
      <w:tr>
        <w:trPr>
          <w:trHeight w:val="254"/>
        </w:trPr>
        <w:tc>
          <w:tcPr>
            <w:tcW w:w="369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Cash in bank</w:t>
            </w:r>
          </w:p>
        </w:tc>
        <w:tc>
          <w:tcPr>
            <w:tcW w:w="2514"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16,115,612,474</w:t>
            </w:r>
          </w:p>
        </w:tc>
        <w:tc>
          <w:tcPr>
            <w:tcW w:w="2440" w:type="dxa"/>
            <w:tcBorders>
              <w:top w:val="nil"/>
              <w:left w:val="nil"/>
              <w:bottom w:val="nil"/>
              <w:right w:val="nil"/>
            </w:tcBorders>
            <w:shd w:val="clear" w:color="auto" w:fill="auto"/>
            <w:noWrap/>
            <w:vAlign w:val="bottom"/>
            <w:hideMark/>
          </w:tcPr>
          <w:p>
            <w:pPr>
              <w:ind w:left="0" w:right="-104"/>
              <w:jc w:val="right"/>
              <w:rPr>
                <w:rFonts w:ascii="Arial Narrow" w:hAnsi="Arial Narrow" w:cs="Calibri"/>
                <w:sz w:val="22"/>
                <w:szCs w:val="22"/>
              </w:rPr>
            </w:pPr>
            <w:r>
              <w:rPr>
                <w:rFonts w:ascii="Arial Narrow" w:hAnsi="Arial Narrow" w:cs="Calibri"/>
                <w:sz w:val="22"/>
                <w:szCs w:val="22"/>
              </w:rPr>
              <w:t xml:space="preserve">          12,778,772,382 </w:t>
            </w:r>
          </w:p>
        </w:tc>
      </w:tr>
      <w:tr>
        <w:trPr>
          <w:trHeight w:val="254"/>
        </w:trPr>
        <w:tc>
          <w:tcPr>
            <w:tcW w:w="3690" w:type="dxa"/>
            <w:tcBorders>
              <w:top w:val="nil"/>
              <w:left w:val="nil"/>
              <w:bottom w:val="nil"/>
              <w:right w:val="nil"/>
            </w:tcBorders>
            <w:shd w:val="clear" w:color="auto" w:fill="auto"/>
            <w:noWrap/>
            <w:vAlign w:val="bottom"/>
          </w:tcPr>
          <w:p>
            <w:pPr>
              <w:ind w:left="-108"/>
              <w:jc w:val="left"/>
              <w:rPr>
                <w:rFonts w:ascii="Arial Narrow" w:hAnsi="Arial Narrow" w:cs="Calibri"/>
                <w:sz w:val="22"/>
                <w:szCs w:val="22"/>
              </w:rPr>
            </w:pPr>
            <w:r>
              <w:rPr>
                <w:rFonts w:ascii="Arial Narrow" w:hAnsi="Arial Narrow" w:cs="Calibri"/>
                <w:sz w:val="22"/>
                <w:szCs w:val="22"/>
              </w:rPr>
              <w:t>Cash equivalents</w:t>
            </w:r>
          </w:p>
        </w:tc>
        <w:tc>
          <w:tcPr>
            <w:tcW w:w="2514"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w:t>
            </w:r>
          </w:p>
        </w:tc>
        <w:tc>
          <w:tcPr>
            <w:tcW w:w="2440" w:type="dxa"/>
            <w:tcBorders>
              <w:top w:val="nil"/>
              <w:left w:val="nil"/>
              <w:bottom w:val="nil"/>
              <w:right w:val="nil"/>
            </w:tcBorders>
            <w:shd w:val="clear" w:color="auto" w:fill="auto"/>
            <w:noWrap/>
            <w:vAlign w:val="bottom"/>
          </w:tcPr>
          <w:p>
            <w:pPr>
              <w:ind w:left="0" w:right="-104"/>
              <w:jc w:val="right"/>
              <w:rPr>
                <w:rFonts w:ascii="Arial Narrow" w:hAnsi="Arial Narrow" w:cs="Calibri"/>
                <w:sz w:val="22"/>
                <w:szCs w:val="22"/>
              </w:rPr>
            </w:pPr>
            <w:r>
              <w:rPr>
                <w:rFonts w:ascii="Arial Narrow" w:hAnsi="Arial Narrow" w:cs="Calibri"/>
                <w:sz w:val="22"/>
                <w:szCs w:val="22"/>
              </w:rPr>
              <w:t>1,410,440,714</w:t>
            </w:r>
          </w:p>
        </w:tc>
      </w:tr>
      <w:tr>
        <w:trPr>
          <w:trHeight w:val="254"/>
        </w:trPr>
        <w:tc>
          <w:tcPr>
            <w:tcW w:w="369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Cash - collecting officers</w:t>
            </w:r>
          </w:p>
        </w:tc>
        <w:tc>
          <w:tcPr>
            <w:tcW w:w="2514"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12,759,226 </w:t>
            </w:r>
          </w:p>
        </w:tc>
        <w:tc>
          <w:tcPr>
            <w:tcW w:w="2440" w:type="dxa"/>
            <w:tcBorders>
              <w:top w:val="nil"/>
              <w:left w:val="nil"/>
              <w:bottom w:val="nil"/>
              <w:right w:val="nil"/>
            </w:tcBorders>
            <w:shd w:val="clear" w:color="auto" w:fill="auto"/>
            <w:noWrap/>
            <w:vAlign w:val="bottom"/>
            <w:hideMark/>
          </w:tcPr>
          <w:p>
            <w:pPr>
              <w:ind w:left="0" w:right="-104"/>
              <w:jc w:val="right"/>
              <w:rPr>
                <w:rFonts w:ascii="Arial Narrow" w:hAnsi="Arial Narrow" w:cs="Calibri"/>
                <w:sz w:val="22"/>
                <w:szCs w:val="22"/>
              </w:rPr>
            </w:pPr>
            <w:r>
              <w:rPr>
                <w:rFonts w:ascii="Arial Narrow" w:hAnsi="Arial Narrow" w:cs="Calibri"/>
                <w:sz w:val="22"/>
                <w:szCs w:val="22"/>
              </w:rPr>
              <w:t xml:space="preserve">                  16,101,284 </w:t>
            </w:r>
          </w:p>
        </w:tc>
      </w:tr>
      <w:tr>
        <w:trPr>
          <w:trHeight w:val="254"/>
        </w:trPr>
        <w:tc>
          <w:tcPr>
            <w:tcW w:w="369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Petty cash fund</w:t>
            </w:r>
          </w:p>
        </w:tc>
        <w:tc>
          <w:tcPr>
            <w:tcW w:w="2514"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1,679,814 </w:t>
            </w:r>
          </w:p>
        </w:tc>
        <w:tc>
          <w:tcPr>
            <w:tcW w:w="2440" w:type="dxa"/>
            <w:tcBorders>
              <w:top w:val="nil"/>
              <w:left w:val="nil"/>
              <w:bottom w:val="nil"/>
              <w:right w:val="nil"/>
            </w:tcBorders>
            <w:shd w:val="clear" w:color="auto" w:fill="auto"/>
            <w:noWrap/>
            <w:vAlign w:val="bottom"/>
            <w:hideMark/>
          </w:tcPr>
          <w:p>
            <w:pPr>
              <w:ind w:left="0" w:right="-104"/>
              <w:jc w:val="right"/>
              <w:rPr>
                <w:rFonts w:ascii="Arial Narrow" w:hAnsi="Arial Narrow" w:cs="Calibri"/>
                <w:sz w:val="22"/>
                <w:szCs w:val="22"/>
              </w:rPr>
            </w:pPr>
            <w:r>
              <w:rPr>
                <w:rFonts w:ascii="Arial Narrow" w:hAnsi="Arial Narrow" w:cs="Calibri"/>
                <w:sz w:val="22"/>
                <w:szCs w:val="22"/>
              </w:rPr>
              <w:t xml:space="preserve">                       983,092 </w:t>
            </w:r>
          </w:p>
        </w:tc>
      </w:tr>
      <w:tr>
        <w:trPr>
          <w:trHeight w:val="266"/>
        </w:trPr>
        <w:tc>
          <w:tcPr>
            <w:tcW w:w="36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w:t>
            </w:r>
          </w:p>
        </w:tc>
        <w:tc>
          <w:tcPr>
            <w:tcW w:w="2514"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16,130,051,514</w:t>
            </w:r>
          </w:p>
        </w:tc>
        <w:tc>
          <w:tcPr>
            <w:tcW w:w="2440" w:type="dxa"/>
            <w:tcBorders>
              <w:top w:val="single" w:sz="4" w:space="0" w:color="auto"/>
              <w:left w:val="nil"/>
              <w:bottom w:val="double" w:sz="6" w:space="0" w:color="auto"/>
              <w:right w:val="nil"/>
            </w:tcBorders>
            <w:shd w:val="clear" w:color="auto" w:fill="auto"/>
            <w:noWrap/>
            <w:vAlign w:val="bottom"/>
            <w:hideMark/>
          </w:tcPr>
          <w:p>
            <w:pPr>
              <w:ind w:left="0" w:right="-104"/>
              <w:jc w:val="right"/>
              <w:rPr>
                <w:rFonts w:ascii="Arial Narrow" w:hAnsi="Arial Narrow" w:cs="Calibri"/>
                <w:b/>
                <w:bCs/>
                <w:sz w:val="22"/>
                <w:szCs w:val="22"/>
              </w:rPr>
            </w:pPr>
            <w:r>
              <w:rPr>
                <w:rFonts w:ascii="Arial Narrow" w:hAnsi="Arial Narrow" w:cs="Calibri"/>
                <w:b/>
                <w:bCs/>
                <w:sz w:val="22"/>
                <w:szCs w:val="22"/>
              </w:rPr>
              <w:t xml:space="preserve">          14,206,297,472 </w:t>
            </w:r>
          </w:p>
        </w:tc>
      </w:tr>
    </w:tbl>
    <w:p>
      <w:pPr>
        <w:ind w:left="0"/>
        <w:rPr>
          <w:rFonts w:ascii="Arial" w:hAnsi="Arial" w:cs="Arial"/>
          <w:sz w:val="22"/>
          <w:szCs w:val="22"/>
        </w:rPr>
      </w:pPr>
    </w:p>
    <w:p>
      <w:pPr>
        <w:suppressAutoHyphens/>
        <w:ind w:left="0"/>
        <w:rPr>
          <w:rFonts w:ascii="Arial" w:hAnsi="Arial" w:cs="Arial"/>
          <w:sz w:val="22"/>
          <w:szCs w:val="22"/>
          <w:lang w:eastAsia="ar-SA"/>
        </w:rPr>
      </w:pPr>
      <w:r>
        <w:rPr>
          <w:rFonts w:ascii="Arial" w:hAnsi="Arial" w:cs="Arial"/>
          <w:sz w:val="22"/>
          <w:szCs w:val="22"/>
        </w:rPr>
        <w:t xml:space="preserve">Cash in bank </w:t>
      </w:r>
      <w:r>
        <w:rPr>
          <w:rFonts w:ascii="Arial" w:hAnsi="Arial" w:cs="Arial"/>
          <w:sz w:val="22"/>
          <w:szCs w:val="22"/>
          <w:lang w:eastAsia="ar-SA"/>
        </w:rPr>
        <w:t xml:space="preserve">represents the bank accounts (savings and current account) with the Land Bank of the Philippines (LBP) and other government depository banks maintained by the Home Office and branches. </w:t>
      </w:r>
    </w:p>
    <w:p>
      <w:pPr>
        <w:suppressAutoHyphens/>
        <w:ind w:left="0"/>
        <w:rPr>
          <w:rFonts w:ascii="Arial" w:hAnsi="Arial" w:cs="Arial"/>
          <w:sz w:val="22"/>
          <w:szCs w:val="22"/>
          <w:lang w:eastAsia="ar-SA"/>
        </w:rPr>
      </w:pPr>
    </w:p>
    <w:p>
      <w:pPr>
        <w:ind w:left="0"/>
        <w:rPr>
          <w:rFonts w:ascii="Arial" w:hAnsi="Arial" w:cs="Arial"/>
          <w:sz w:val="22"/>
          <w:szCs w:val="22"/>
        </w:rPr>
      </w:pPr>
      <w:r>
        <w:rPr>
          <w:rFonts w:ascii="Arial" w:hAnsi="Arial" w:cs="Arial"/>
          <w:sz w:val="22"/>
          <w:szCs w:val="22"/>
        </w:rPr>
        <w:t>Cash equivalents account consists of time deposits with other government banks with maturity period of 90 days and below. In June 2021, Time deposit under the Trust fund account included in the Cash equivalents amounting to P1</w:t>
      </w:r>
      <w:proofErr w:type="gramStart"/>
      <w:r>
        <w:rPr>
          <w:rFonts w:ascii="Arial" w:hAnsi="Arial" w:cs="Arial"/>
          <w:sz w:val="22"/>
          <w:szCs w:val="22"/>
        </w:rPr>
        <w:t>,473,445,000</w:t>
      </w:r>
      <w:proofErr w:type="gramEnd"/>
      <w:r>
        <w:rPr>
          <w:rFonts w:ascii="Arial" w:hAnsi="Arial" w:cs="Arial"/>
          <w:sz w:val="22"/>
          <w:szCs w:val="22"/>
        </w:rPr>
        <w:t xml:space="preserve"> already matured.</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Interest income from these accounts amounted to P18</w:t>
      </w:r>
      <w:proofErr w:type="gramStart"/>
      <w:r>
        <w:rPr>
          <w:rFonts w:ascii="Arial" w:hAnsi="Arial" w:cs="Arial"/>
          <w:sz w:val="22"/>
          <w:szCs w:val="22"/>
        </w:rPr>
        <w:t>,504,071</w:t>
      </w:r>
      <w:proofErr w:type="gramEnd"/>
      <w:r>
        <w:rPr>
          <w:rFonts w:ascii="Arial" w:hAnsi="Arial" w:cs="Arial"/>
          <w:sz w:val="22"/>
          <w:szCs w:val="22"/>
        </w:rPr>
        <w:t xml:space="preserve"> and P25,426,625 for the period 2021 and 2020, respectively.</w:t>
      </w:r>
    </w:p>
    <w:p>
      <w:pPr>
        <w:suppressAutoHyphens/>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 xml:space="preserve">Cash – collecting officers represents amount of collections made by the Collecting Officers that are deposited at the end of the day. </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 xml:space="preserve">Petty cash fund is the working fund wherein small expenses are being disbursed. </w:t>
      </w:r>
    </w:p>
    <w:p>
      <w:pPr>
        <w:suppressAutoHyphens/>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pStyle w:val="ListParagraph"/>
        <w:numPr>
          <w:ilvl w:val="0"/>
          <w:numId w:val="12"/>
        </w:numPr>
        <w:ind w:left="720" w:hanging="720"/>
        <w:rPr>
          <w:rFonts w:ascii="Arial" w:hAnsi="Arial" w:cs="Arial"/>
          <w:sz w:val="22"/>
          <w:szCs w:val="22"/>
        </w:rPr>
      </w:pPr>
      <w:r>
        <w:rPr>
          <w:rFonts w:ascii="Arial" w:hAnsi="Arial" w:cs="Arial"/>
          <w:b/>
          <w:sz w:val="22"/>
          <w:szCs w:val="22"/>
        </w:rPr>
        <w:t>OTHER INVESTMENTS</w:t>
      </w:r>
    </w:p>
    <w:p>
      <w:pPr>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w:t>
      </w:r>
    </w:p>
    <w:p>
      <w:pPr>
        <w:ind w:left="0"/>
        <w:rPr>
          <w:rFonts w:ascii="Arial" w:hAnsi="Arial" w:cs="Arial"/>
          <w:sz w:val="22"/>
          <w:szCs w:val="22"/>
        </w:rPr>
      </w:pPr>
    </w:p>
    <w:tbl>
      <w:tblPr>
        <w:tblW w:w="8634" w:type="dxa"/>
        <w:tblLook w:val="04A0" w:firstRow="1" w:lastRow="0" w:firstColumn="1" w:lastColumn="0" w:noHBand="0" w:noVBand="1"/>
      </w:tblPr>
      <w:tblGrid>
        <w:gridCol w:w="4770"/>
        <w:gridCol w:w="1932"/>
        <w:gridCol w:w="1932"/>
      </w:tblGrid>
      <w:tr>
        <w:trPr>
          <w:trHeight w:hRule="exact" w:val="381"/>
        </w:trPr>
        <w:tc>
          <w:tcPr>
            <w:tcW w:w="4770" w:type="dxa"/>
            <w:tcBorders>
              <w:top w:val="single" w:sz="4" w:space="0" w:color="auto"/>
              <w:bottom w:val="single" w:sz="4" w:space="0" w:color="auto"/>
            </w:tcBorders>
            <w:shd w:val="clear" w:color="auto" w:fill="auto"/>
            <w:noWrap/>
            <w:vAlign w:val="center"/>
          </w:tcPr>
          <w:p>
            <w:pPr>
              <w:jc w:val="left"/>
              <w:rPr>
                <w:rFonts w:ascii="Arial Narrow" w:hAnsi="Arial Narrow" w:cs="Arial"/>
                <w:sz w:val="20"/>
                <w:szCs w:val="20"/>
              </w:rPr>
            </w:pPr>
          </w:p>
        </w:tc>
        <w:tc>
          <w:tcPr>
            <w:tcW w:w="1932" w:type="dxa"/>
            <w:tcBorders>
              <w:top w:val="single" w:sz="4" w:space="0" w:color="auto"/>
              <w:bottom w:val="single" w:sz="4" w:space="0" w:color="auto"/>
            </w:tcBorders>
            <w:shd w:val="clear" w:color="auto" w:fill="auto"/>
            <w:noWrap/>
            <w:vAlign w:val="center"/>
          </w:tcPr>
          <w:p>
            <w:pPr>
              <w:jc w:val="right"/>
              <w:rPr>
                <w:rFonts w:ascii="Arial Narrow" w:hAnsi="Arial Narrow" w:cs="Arial"/>
                <w:b/>
                <w:sz w:val="20"/>
                <w:szCs w:val="20"/>
              </w:rPr>
            </w:pPr>
            <w:r>
              <w:rPr>
                <w:rFonts w:ascii="Arial Narrow" w:hAnsi="Arial Narrow" w:cs="Arial"/>
                <w:b/>
                <w:bCs/>
                <w:sz w:val="20"/>
                <w:szCs w:val="20"/>
              </w:rPr>
              <w:t>2021</w:t>
            </w:r>
          </w:p>
        </w:tc>
        <w:tc>
          <w:tcPr>
            <w:tcW w:w="1932" w:type="dxa"/>
            <w:tcBorders>
              <w:top w:val="single" w:sz="4" w:space="0" w:color="auto"/>
              <w:bottom w:val="single" w:sz="4" w:space="0" w:color="auto"/>
            </w:tcBorders>
            <w:vAlign w:val="center"/>
          </w:tcPr>
          <w:p>
            <w:pPr>
              <w:ind w:right="-114"/>
              <w:jc w:val="right"/>
              <w:rPr>
                <w:rFonts w:ascii="Arial Narrow" w:hAnsi="Arial Narrow" w:cs="Arial"/>
                <w:b/>
                <w:bCs/>
                <w:sz w:val="20"/>
                <w:szCs w:val="20"/>
              </w:rPr>
            </w:pPr>
            <w:r>
              <w:rPr>
                <w:rFonts w:ascii="Arial Narrow" w:hAnsi="Arial Narrow" w:cs="Arial"/>
                <w:b/>
                <w:bCs/>
                <w:sz w:val="20"/>
                <w:szCs w:val="20"/>
              </w:rPr>
              <w:t>2020</w:t>
            </w:r>
          </w:p>
        </w:tc>
      </w:tr>
      <w:tr>
        <w:trPr>
          <w:trHeight w:hRule="exact" w:val="424"/>
        </w:trPr>
        <w:tc>
          <w:tcPr>
            <w:tcW w:w="4770" w:type="dxa"/>
            <w:tcBorders>
              <w:top w:val="single" w:sz="4" w:space="0" w:color="auto"/>
            </w:tcBorders>
            <w:shd w:val="clear" w:color="auto" w:fill="auto"/>
            <w:noWrap/>
            <w:vAlign w:val="bottom"/>
          </w:tcPr>
          <w:p>
            <w:pPr>
              <w:ind w:left="-108" w:right="-200"/>
              <w:jc w:val="left"/>
              <w:rPr>
                <w:rFonts w:ascii="Arial Narrow" w:hAnsi="Arial Narrow" w:cs="Arial"/>
                <w:sz w:val="20"/>
                <w:szCs w:val="20"/>
              </w:rPr>
            </w:pPr>
            <w:r>
              <w:rPr>
                <w:rFonts w:ascii="Arial Narrow" w:hAnsi="Arial Narrow" w:cs="Arial"/>
                <w:sz w:val="20"/>
                <w:szCs w:val="20"/>
                <w:lang w:val="en-PH" w:eastAsia="en-PH"/>
              </w:rPr>
              <w:t xml:space="preserve">Investments in time deposits-Local currency </w:t>
            </w:r>
          </w:p>
        </w:tc>
        <w:tc>
          <w:tcPr>
            <w:tcW w:w="1932" w:type="dxa"/>
            <w:tcBorders>
              <w:top w:val="single" w:sz="4" w:space="0" w:color="auto"/>
            </w:tcBorders>
            <w:shd w:val="clear" w:color="auto" w:fill="auto"/>
            <w:noWrap/>
            <w:vAlign w:val="bottom"/>
          </w:tcPr>
          <w:p>
            <w:pPr>
              <w:ind w:right="-110"/>
              <w:jc w:val="right"/>
              <w:rPr>
                <w:rFonts w:ascii="Arial Narrow" w:hAnsi="Arial Narrow" w:cs="Arial"/>
                <w:sz w:val="20"/>
                <w:szCs w:val="20"/>
              </w:rPr>
            </w:pPr>
            <w:r>
              <w:rPr>
                <w:rFonts w:ascii="Arial Narrow" w:hAnsi="Arial Narrow" w:cs="Arial"/>
                <w:sz w:val="20"/>
                <w:szCs w:val="20"/>
                <w:lang w:val="en-PH" w:eastAsia="en-PH"/>
              </w:rPr>
              <w:t>2,134,180,392</w:t>
            </w:r>
          </w:p>
        </w:tc>
        <w:tc>
          <w:tcPr>
            <w:tcW w:w="1932" w:type="dxa"/>
            <w:tcBorders>
              <w:top w:val="single" w:sz="4" w:space="0" w:color="auto"/>
            </w:tcBorders>
            <w:vAlign w:val="bottom"/>
          </w:tcPr>
          <w:p>
            <w:pPr>
              <w:ind w:right="-114"/>
              <w:jc w:val="right"/>
              <w:rPr>
                <w:rFonts w:ascii="Arial Narrow" w:hAnsi="Arial Narrow" w:cs="Arial"/>
                <w:sz w:val="20"/>
                <w:szCs w:val="20"/>
                <w:lang w:val="en-PH" w:eastAsia="en-PH"/>
              </w:rPr>
            </w:pPr>
            <w:r>
              <w:rPr>
                <w:rFonts w:ascii="Arial Narrow" w:hAnsi="Arial Narrow" w:cs="Arial"/>
                <w:sz w:val="20"/>
                <w:szCs w:val="20"/>
                <w:lang w:val="en-PH" w:eastAsia="en-PH"/>
              </w:rPr>
              <w:t>1,892,392,802</w:t>
            </w:r>
          </w:p>
        </w:tc>
      </w:tr>
      <w:tr>
        <w:trPr>
          <w:trHeight w:hRule="exact" w:val="439"/>
        </w:trPr>
        <w:tc>
          <w:tcPr>
            <w:tcW w:w="4770" w:type="dxa"/>
            <w:tcBorders>
              <w:bottom w:val="single" w:sz="4" w:space="0" w:color="auto"/>
            </w:tcBorders>
            <w:shd w:val="clear" w:color="auto" w:fill="auto"/>
            <w:noWrap/>
            <w:vAlign w:val="bottom"/>
          </w:tcPr>
          <w:p>
            <w:pPr>
              <w:ind w:left="-108" w:right="-200"/>
              <w:jc w:val="left"/>
              <w:rPr>
                <w:rFonts w:ascii="Arial Narrow" w:hAnsi="Arial Narrow" w:cs="Arial"/>
                <w:sz w:val="20"/>
                <w:szCs w:val="20"/>
              </w:rPr>
            </w:pPr>
            <w:r>
              <w:rPr>
                <w:rFonts w:ascii="Arial Narrow" w:hAnsi="Arial Narrow" w:cs="Arial"/>
                <w:sz w:val="20"/>
                <w:szCs w:val="20"/>
                <w:lang w:val="en-PH" w:eastAsia="en-PH"/>
              </w:rPr>
              <w:t>Investments in time deposits-Foreign currency cash in bank  Foreign Currency, Time Deposits</w:t>
            </w:r>
          </w:p>
        </w:tc>
        <w:tc>
          <w:tcPr>
            <w:tcW w:w="1932" w:type="dxa"/>
            <w:tcBorders>
              <w:bottom w:val="single" w:sz="4" w:space="0" w:color="auto"/>
            </w:tcBorders>
            <w:shd w:val="clear" w:color="auto" w:fill="auto"/>
            <w:noWrap/>
            <w:vAlign w:val="bottom"/>
          </w:tcPr>
          <w:p>
            <w:pPr>
              <w:ind w:right="-110"/>
              <w:jc w:val="right"/>
              <w:rPr>
                <w:rFonts w:ascii="Arial Narrow" w:hAnsi="Arial Narrow" w:cs="Arial"/>
                <w:sz w:val="20"/>
                <w:szCs w:val="20"/>
              </w:rPr>
            </w:pPr>
            <w:r>
              <w:rPr>
                <w:rFonts w:ascii="Arial Narrow" w:hAnsi="Arial Narrow" w:cs="Arial"/>
                <w:sz w:val="20"/>
                <w:szCs w:val="20"/>
                <w:lang w:val="en-PH" w:eastAsia="en-PH"/>
              </w:rPr>
              <w:t>349,086,848</w:t>
            </w:r>
          </w:p>
        </w:tc>
        <w:tc>
          <w:tcPr>
            <w:tcW w:w="1932" w:type="dxa"/>
            <w:tcBorders>
              <w:bottom w:val="single" w:sz="4" w:space="0" w:color="auto"/>
            </w:tcBorders>
            <w:vAlign w:val="bottom"/>
          </w:tcPr>
          <w:p>
            <w:pPr>
              <w:ind w:right="-114"/>
              <w:jc w:val="right"/>
              <w:rPr>
                <w:rFonts w:ascii="Arial Narrow" w:hAnsi="Arial Narrow" w:cs="Arial"/>
                <w:sz w:val="20"/>
                <w:szCs w:val="20"/>
                <w:lang w:val="en-PH" w:eastAsia="en-PH"/>
              </w:rPr>
            </w:pPr>
            <w:r>
              <w:rPr>
                <w:rFonts w:ascii="Arial Narrow" w:hAnsi="Arial Narrow" w:cs="Arial"/>
                <w:sz w:val="20"/>
                <w:szCs w:val="20"/>
                <w:lang w:val="en-PH" w:eastAsia="en-PH"/>
              </w:rPr>
              <w:t>327,642,511</w:t>
            </w:r>
          </w:p>
        </w:tc>
      </w:tr>
      <w:tr>
        <w:trPr>
          <w:trHeight w:hRule="exact" w:val="439"/>
        </w:trPr>
        <w:tc>
          <w:tcPr>
            <w:tcW w:w="4770" w:type="dxa"/>
            <w:tcBorders>
              <w:top w:val="single" w:sz="4" w:space="0" w:color="auto"/>
              <w:bottom w:val="double" w:sz="4" w:space="0" w:color="auto"/>
            </w:tcBorders>
            <w:shd w:val="clear" w:color="auto" w:fill="auto"/>
            <w:noWrap/>
            <w:vAlign w:val="center"/>
          </w:tcPr>
          <w:p>
            <w:pPr>
              <w:ind w:left="-108" w:right="-200"/>
              <w:jc w:val="left"/>
              <w:rPr>
                <w:rFonts w:ascii="Arial Narrow" w:hAnsi="Arial Narrow" w:cs="Arial"/>
                <w:b/>
                <w:sz w:val="20"/>
                <w:szCs w:val="20"/>
              </w:rPr>
            </w:pPr>
            <w:r>
              <w:rPr>
                <w:rFonts w:ascii="Arial Narrow" w:hAnsi="Arial Narrow" w:cs="Arial"/>
                <w:b/>
                <w:sz w:val="20"/>
                <w:szCs w:val="20"/>
              </w:rPr>
              <w:t>Total</w:t>
            </w:r>
          </w:p>
        </w:tc>
        <w:tc>
          <w:tcPr>
            <w:tcW w:w="1932" w:type="dxa"/>
            <w:tcBorders>
              <w:top w:val="single" w:sz="4" w:space="0" w:color="auto"/>
              <w:bottom w:val="double" w:sz="4" w:space="0" w:color="auto"/>
            </w:tcBorders>
            <w:shd w:val="clear" w:color="auto" w:fill="auto"/>
            <w:noWrap/>
            <w:vAlign w:val="center"/>
          </w:tcPr>
          <w:p>
            <w:pPr>
              <w:ind w:right="-110"/>
              <w:jc w:val="right"/>
              <w:rPr>
                <w:rFonts w:ascii="Arial Narrow" w:hAnsi="Arial Narrow" w:cs="Arial"/>
                <w:b/>
                <w:bCs/>
                <w:sz w:val="20"/>
                <w:szCs w:val="20"/>
              </w:rPr>
            </w:pPr>
            <w:r>
              <w:rPr>
                <w:rFonts w:ascii="Arial Narrow" w:hAnsi="Arial Narrow" w:cs="Arial"/>
                <w:b/>
                <w:bCs/>
                <w:sz w:val="20"/>
                <w:szCs w:val="20"/>
              </w:rPr>
              <w:t>2,483,267,240</w:t>
            </w:r>
          </w:p>
        </w:tc>
        <w:tc>
          <w:tcPr>
            <w:tcW w:w="1932" w:type="dxa"/>
            <w:tcBorders>
              <w:top w:val="single" w:sz="4" w:space="0" w:color="auto"/>
              <w:bottom w:val="double" w:sz="4" w:space="0" w:color="auto"/>
            </w:tcBorders>
            <w:vAlign w:val="center"/>
          </w:tcPr>
          <w:p>
            <w:pPr>
              <w:ind w:right="-114"/>
              <w:jc w:val="right"/>
              <w:rPr>
                <w:rFonts w:ascii="Arial Narrow" w:hAnsi="Arial Narrow" w:cs="Arial"/>
                <w:b/>
                <w:bCs/>
                <w:sz w:val="20"/>
                <w:szCs w:val="20"/>
                <w:lang w:val="en-PH" w:eastAsia="en-PH"/>
              </w:rPr>
            </w:pPr>
            <w:r>
              <w:rPr>
                <w:rFonts w:ascii="Arial Narrow" w:hAnsi="Arial Narrow" w:cs="Arial"/>
                <w:b/>
                <w:bCs/>
                <w:sz w:val="20"/>
                <w:szCs w:val="20"/>
              </w:rPr>
              <w:t>2,220,035,313</w:t>
            </w:r>
          </w:p>
        </w:tc>
      </w:tr>
    </w:tbl>
    <w:p>
      <w:pPr>
        <w:rPr>
          <w:rFonts w:ascii="Arial" w:hAnsi="Arial" w:cs="Arial"/>
          <w:sz w:val="22"/>
          <w:szCs w:val="22"/>
        </w:rPr>
      </w:pPr>
    </w:p>
    <w:p>
      <w:pPr>
        <w:ind w:left="0"/>
        <w:rPr>
          <w:rFonts w:ascii="Arial" w:hAnsi="Arial" w:cs="Arial"/>
          <w:sz w:val="22"/>
          <w:szCs w:val="22"/>
          <w:lang w:eastAsia="ar-SA"/>
        </w:rPr>
      </w:pPr>
      <w:r>
        <w:rPr>
          <w:rFonts w:ascii="Arial" w:hAnsi="Arial" w:cs="Arial"/>
          <w:sz w:val="22"/>
          <w:szCs w:val="22"/>
        </w:rPr>
        <w:t xml:space="preserve">Short-term investments consist of high-yield savings account (LBP) and premium savings (DBP) with maturity period of 91-184 days. Included in this account is the investment under the </w:t>
      </w:r>
      <w:r>
        <w:rPr>
          <w:rFonts w:ascii="Arial" w:hAnsi="Arial" w:cs="Arial"/>
          <w:sz w:val="22"/>
          <w:szCs w:val="22"/>
          <w:lang w:eastAsia="ar-SA"/>
        </w:rPr>
        <w:t xml:space="preserve">Trust fund account managed by </w:t>
      </w:r>
      <w:r>
        <w:rPr>
          <w:rFonts w:ascii="Arial" w:hAnsi="Arial" w:cs="Arial"/>
          <w:sz w:val="22"/>
          <w:szCs w:val="22"/>
        </w:rPr>
        <w:t>Trust Banking Group of the LBP amounting to P199</w:t>
      </w:r>
      <w:proofErr w:type="gramStart"/>
      <w:r>
        <w:rPr>
          <w:rFonts w:ascii="Arial" w:hAnsi="Arial" w:cs="Arial"/>
          <w:sz w:val="22"/>
          <w:szCs w:val="22"/>
        </w:rPr>
        <w:t>,385,000</w:t>
      </w:r>
      <w:proofErr w:type="gramEnd"/>
      <w:r>
        <w:rPr>
          <w:rFonts w:ascii="Arial" w:hAnsi="Arial" w:cs="Arial"/>
          <w:sz w:val="22"/>
          <w:szCs w:val="22"/>
        </w:rPr>
        <w:t xml:space="preserve"> which was transferred due to changes in maturity period from 90 days to 91 days. This amount is part of the</w:t>
      </w:r>
      <w:r>
        <w:rPr>
          <w:rFonts w:ascii="Arial" w:hAnsi="Arial" w:cs="Arial"/>
          <w:sz w:val="22"/>
          <w:szCs w:val="22"/>
          <w:lang w:eastAsia="ar-SA"/>
        </w:rPr>
        <w:t xml:space="preserve"> P2.5 billion allocated for the construction of PCSO Building. </w:t>
      </w:r>
    </w:p>
    <w:p>
      <w:pPr>
        <w:ind w:left="0"/>
        <w:rPr>
          <w:rFonts w:ascii="Arial" w:hAnsi="Arial" w:cs="Arial"/>
          <w:sz w:val="22"/>
          <w:szCs w:val="22"/>
          <w:lang w:eastAsia="ar-SA"/>
        </w:rPr>
      </w:pPr>
    </w:p>
    <w:p>
      <w:pPr>
        <w:ind w:left="0"/>
        <w:rPr>
          <w:rFonts w:ascii="Arial" w:hAnsi="Arial" w:cs="Arial"/>
          <w:sz w:val="22"/>
          <w:szCs w:val="22"/>
        </w:rPr>
      </w:pPr>
      <w:r>
        <w:rPr>
          <w:rFonts w:ascii="Arial" w:hAnsi="Arial" w:cs="Arial"/>
          <w:sz w:val="22"/>
          <w:szCs w:val="22"/>
        </w:rPr>
        <w:t xml:space="preserve">The acquisition cost and maturity value of investments in foreign currency amounted to $6,844,974.37 and $6,849,527.32 respectively were translated to peso based on BSP month-end rate of USD1=50.999 on December 31, 2021. </w:t>
      </w:r>
    </w:p>
    <w:p>
      <w:pPr>
        <w:ind w:left="0"/>
        <w:rPr>
          <w:rFonts w:ascii="Arial" w:hAnsi="Arial" w:cs="Arial"/>
          <w:sz w:val="22"/>
          <w:szCs w:val="22"/>
        </w:rPr>
      </w:pPr>
    </w:p>
    <w:tbl>
      <w:tblPr>
        <w:tblW w:w="8726" w:type="dxa"/>
        <w:tblInd w:w="-90" w:type="dxa"/>
        <w:tblLook w:val="04A0" w:firstRow="1" w:lastRow="0" w:firstColumn="1" w:lastColumn="0" w:noHBand="0" w:noVBand="1"/>
      </w:tblPr>
      <w:tblGrid>
        <w:gridCol w:w="90"/>
        <w:gridCol w:w="1576"/>
        <w:gridCol w:w="1484"/>
        <w:gridCol w:w="1679"/>
        <w:gridCol w:w="1174"/>
        <w:gridCol w:w="1357"/>
        <w:gridCol w:w="1366"/>
      </w:tblGrid>
      <w:tr>
        <w:trPr>
          <w:trHeight w:val="307"/>
        </w:trPr>
        <w:tc>
          <w:tcPr>
            <w:tcW w:w="1666" w:type="dxa"/>
            <w:gridSpan w:val="2"/>
            <w:tcBorders>
              <w:top w:val="single" w:sz="4" w:space="0" w:color="auto"/>
              <w:left w:val="nil"/>
              <w:bottom w:val="single" w:sz="4" w:space="0" w:color="auto"/>
              <w:right w:val="nil"/>
            </w:tcBorders>
            <w:shd w:val="clear" w:color="auto" w:fill="auto"/>
            <w:noWrap/>
            <w:vAlign w:val="center"/>
            <w:hideMark/>
          </w:tcPr>
          <w:p>
            <w:pPr>
              <w:ind w:left="-18"/>
              <w:jc w:val="left"/>
              <w:rPr>
                <w:rFonts w:ascii="Arial Narrow" w:hAnsi="Arial Narrow" w:cs="Calibri"/>
                <w:b/>
                <w:bCs/>
                <w:sz w:val="20"/>
                <w:szCs w:val="20"/>
              </w:rPr>
            </w:pPr>
            <w:r>
              <w:rPr>
                <w:rFonts w:ascii="Arial Narrow" w:hAnsi="Arial Narrow" w:cs="Calibri"/>
                <w:b/>
                <w:bCs/>
                <w:sz w:val="20"/>
                <w:szCs w:val="20"/>
              </w:rPr>
              <w:t>Investment Date</w:t>
            </w:r>
          </w:p>
        </w:tc>
        <w:tc>
          <w:tcPr>
            <w:tcW w:w="1484" w:type="dxa"/>
            <w:tcBorders>
              <w:top w:val="single" w:sz="4" w:space="0" w:color="auto"/>
              <w:left w:val="nil"/>
              <w:bottom w:val="single" w:sz="4" w:space="0" w:color="auto"/>
              <w:right w:val="nil"/>
            </w:tcBorders>
            <w:shd w:val="clear" w:color="auto" w:fill="auto"/>
            <w:noWrap/>
            <w:vAlign w:val="center"/>
            <w:hideMark/>
          </w:tcPr>
          <w:p>
            <w:pPr>
              <w:ind w:left="0"/>
              <w:jc w:val="center"/>
              <w:rPr>
                <w:rFonts w:ascii="Arial Narrow" w:hAnsi="Arial Narrow" w:cs="Calibri"/>
                <w:b/>
                <w:bCs/>
                <w:sz w:val="20"/>
                <w:szCs w:val="20"/>
              </w:rPr>
            </w:pPr>
            <w:r>
              <w:rPr>
                <w:rFonts w:ascii="Arial Narrow" w:hAnsi="Arial Narrow" w:cs="Calibri"/>
                <w:b/>
                <w:bCs/>
                <w:sz w:val="20"/>
                <w:szCs w:val="20"/>
              </w:rPr>
              <w:t>Maturity Date</w:t>
            </w:r>
          </w:p>
        </w:tc>
        <w:tc>
          <w:tcPr>
            <w:tcW w:w="1679" w:type="dxa"/>
            <w:tcBorders>
              <w:top w:val="single" w:sz="4" w:space="0" w:color="auto"/>
              <w:left w:val="nil"/>
              <w:bottom w:val="single" w:sz="4" w:space="0" w:color="auto"/>
              <w:right w:val="nil"/>
            </w:tcBorders>
            <w:shd w:val="clear" w:color="auto" w:fill="auto"/>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Acquisition Cost</w:t>
            </w:r>
          </w:p>
        </w:tc>
        <w:tc>
          <w:tcPr>
            <w:tcW w:w="1174" w:type="dxa"/>
            <w:tcBorders>
              <w:top w:val="single" w:sz="4" w:space="0" w:color="auto"/>
              <w:left w:val="nil"/>
              <w:bottom w:val="single" w:sz="4" w:space="0" w:color="auto"/>
              <w:right w:val="nil"/>
            </w:tcBorders>
            <w:shd w:val="clear" w:color="auto" w:fill="auto"/>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Interest Receivable</w:t>
            </w:r>
          </w:p>
        </w:tc>
        <w:tc>
          <w:tcPr>
            <w:tcW w:w="1357" w:type="dxa"/>
            <w:tcBorders>
              <w:top w:val="single" w:sz="4" w:space="0" w:color="auto"/>
              <w:left w:val="nil"/>
              <w:bottom w:val="single" w:sz="4" w:space="0" w:color="auto"/>
              <w:right w:val="nil"/>
            </w:tcBorders>
            <w:shd w:val="clear" w:color="auto" w:fill="auto"/>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Present Value</w:t>
            </w:r>
          </w:p>
        </w:tc>
        <w:tc>
          <w:tcPr>
            <w:tcW w:w="1366" w:type="dxa"/>
            <w:tcBorders>
              <w:top w:val="single" w:sz="4" w:space="0" w:color="auto"/>
              <w:left w:val="nil"/>
              <w:bottom w:val="single" w:sz="4" w:space="0" w:color="auto"/>
              <w:right w:val="nil"/>
            </w:tcBorders>
            <w:shd w:val="clear" w:color="auto" w:fill="auto"/>
            <w:noWrap/>
            <w:vAlign w:val="center"/>
            <w:hideMark/>
          </w:tcPr>
          <w:p>
            <w:pPr>
              <w:ind w:left="0" w:right="-112"/>
              <w:jc w:val="right"/>
              <w:rPr>
                <w:rFonts w:ascii="Arial Narrow" w:hAnsi="Arial Narrow" w:cs="Calibri"/>
                <w:b/>
                <w:bCs/>
                <w:sz w:val="20"/>
                <w:szCs w:val="20"/>
              </w:rPr>
            </w:pPr>
            <w:r>
              <w:rPr>
                <w:rFonts w:ascii="Arial Narrow" w:hAnsi="Arial Narrow" w:cs="Calibri"/>
                <w:b/>
                <w:bCs/>
                <w:sz w:val="20"/>
                <w:szCs w:val="20"/>
              </w:rPr>
              <w:t>Maturity Value</w:t>
            </w:r>
          </w:p>
        </w:tc>
      </w:tr>
      <w:tr>
        <w:trPr>
          <w:trHeight w:val="263"/>
        </w:trPr>
        <w:tc>
          <w:tcPr>
            <w:tcW w:w="4829" w:type="dxa"/>
            <w:gridSpan w:val="4"/>
            <w:tcBorders>
              <w:top w:val="nil"/>
              <w:left w:val="nil"/>
              <w:bottom w:val="nil"/>
              <w:right w:val="nil"/>
            </w:tcBorders>
            <w:shd w:val="clear" w:color="auto" w:fill="auto"/>
            <w:noWrap/>
            <w:vAlign w:val="bottom"/>
            <w:hideMark/>
          </w:tcPr>
          <w:p>
            <w:pPr>
              <w:ind w:left="-18"/>
              <w:jc w:val="left"/>
              <w:rPr>
                <w:rFonts w:ascii="Arial Narrow" w:hAnsi="Arial Narrow" w:cs="Calibri"/>
                <w:b/>
                <w:bCs/>
                <w:sz w:val="20"/>
                <w:szCs w:val="20"/>
              </w:rPr>
            </w:pPr>
            <w:r>
              <w:rPr>
                <w:rFonts w:ascii="Arial Narrow" w:hAnsi="Arial Narrow" w:cs="Calibri"/>
                <w:b/>
                <w:bCs/>
                <w:sz w:val="20"/>
                <w:szCs w:val="20"/>
              </w:rPr>
              <w:t>Cash in Bank - Local Currency, Time Deposits</w:t>
            </w:r>
          </w:p>
        </w:tc>
        <w:tc>
          <w:tcPr>
            <w:tcW w:w="1174"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357" w:type="dxa"/>
            <w:tcBorders>
              <w:top w:val="nil"/>
              <w:left w:val="nil"/>
              <w:bottom w:val="nil"/>
              <w:right w:val="nil"/>
            </w:tcBorders>
            <w:shd w:val="clear" w:color="auto" w:fill="auto"/>
            <w:noWrap/>
            <w:vAlign w:val="bottom"/>
            <w:hideMark/>
          </w:tcPr>
          <w:p>
            <w:pPr>
              <w:ind w:left="0"/>
              <w:jc w:val="right"/>
              <w:rPr>
                <w:sz w:val="20"/>
                <w:szCs w:val="20"/>
              </w:rPr>
            </w:pPr>
          </w:p>
        </w:tc>
        <w:tc>
          <w:tcPr>
            <w:tcW w:w="1366" w:type="dxa"/>
            <w:tcBorders>
              <w:top w:val="nil"/>
              <w:left w:val="nil"/>
              <w:bottom w:val="nil"/>
              <w:right w:val="nil"/>
            </w:tcBorders>
            <w:shd w:val="clear" w:color="auto" w:fill="auto"/>
            <w:noWrap/>
            <w:vAlign w:val="bottom"/>
            <w:hideMark/>
          </w:tcPr>
          <w:p>
            <w:pPr>
              <w:ind w:left="0" w:right="-112"/>
              <w:jc w:val="right"/>
              <w:rPr>
                <w:sz w:val="20"/>
                <w:szCs w:val="20"/>
              </w:rPr>
            </w:pP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July 05,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January 05,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594,537,707</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4,375,137</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598,912,844</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599,035,055</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November 16,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May 17,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514,352,124</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951,551</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515,303,675</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518,200,621</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November 16,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May 17,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327,113,672</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605,160</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327,718,832</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329,561,209</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November 16,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May 17,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11,905,992</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22,026</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11,928,018</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11,995,075</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November 16,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May 17,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11,905,992</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22,026</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11,928,018</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11,995,075</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October 06,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January 05,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58,383,750</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27,894</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58,411,644</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58,413,266</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October 06,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January 05,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5,924,238</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2,831</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5,927,069</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5,927,233</w:t>
            </w:r>
          </w:p>
        </w:tc>
      </w:tr>
      <w:tr>
        <w:trPr>
          <w:trHeight w:val="263"/>
        </w:trPr>
        <w:tc>
          <w:tcPr>
            <w:tcW w:w="1666" w:type="dxa"/>
            <w:gridSpan w:val="2"/>
            <w:tcBorders>
              <w:top w:val="nil"/>
              <w:left w:val="nil"/>
              <w:bottom w:val="nil"/>
              <w:right w:val="nil"/>
            </w:tcBorders>
            <w:shd w:val="clear" w:color="auto" w:fill="auto"/>
            <w:noWrap/>
            <w:vAlign w:val="bottom"/>
            <w:hideMark/>
          </w:tcPr>
          <w:p>
            <w:pPr>
              <w:ind w:left="-18"/>
              <w:jc w:val="left"/>
              <w:rPr>
                <w:rFonts w:ascii="Arial Narrow" w:hAnsi="Arial Narrow" w:cs="Calibri"/>
                <w:sz w:val="20"/>
                <w:szCs w:val="20"/>
              </w:rPr>
            </w:pPr>
            <w:r>
              <w:rPr>
                <w:rFonts w:ascii="Arial Narrow" w:hAnsi="Arial Narrow" w:cs="Calibri"/>
                <w:sz w:val="20"/>
                <w:szCs w:val="20"/>
              </w:rPr>
              <w:t>October 06, 2021</w:t>
            </w:r>
          </w:p>
        </w:tc>
        <w:tc>
          <w:tcPr>
            <w:tcW w:w="1484" w:type="dxa"/>
            <w:tcBorders>
              <w:top w:val="nil"/>
              <w:left w:val="nil"/>
              <w:bottom w:val="nil"/>
              <w:right w:val="nil"/>
            </w:tcBorders>
            <w:shd w:val="clear" w:color="auto" w:fill="auto"/>
            <w:noWrap/>
            <w:vAlign w:val="bottom"/>
            <w:hideMark/>
          </w:tcPr>
          <w:p>
            <w:pPr>
              <w:ind w:left="-108"/>
              <w:jc w:val="center"/>
              <w:rPr>
                <w:rFonts w:ascii="Arial Narrow" w:hAnsi="Arial Narrow" w:cs="Calibri"/>
                <w:sz w:val="20"/>
                <w:szCs w:val="20"/>
              </w:rPr>
            </w:pPr>
            <w:r>
              <w:rPr>
                <w:rFonts w:ascii="Arial Narrow" w:hAnsi="Arial Narrow" w:cs="Calibri"/>
                <w:sz w:val="20"/>
                <w:szCs w:val="20"/>
              </w:rPr>
              <w:t>January 05,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55,502,823</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26,518</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55,529,341</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55,530,883</w:t>
            </w:r>
          </w:p>
        </w:tc>
      </w:tr>
      <w:tr>
        <w:trPr>
          <w:trHeight w:val="263"/>
        </w:trPr>
        <w:tc>
          <w:tcPr>
            <w:tcW w:w="1666" w:type="dxa"/>
            <w:gridSpan w:val="2"/>
            <w:tcBorders>
              <w:top w:val="nil"/>
              <w:left w:val="nil"/>
              <w:bottom w:val="nil"/>
              <w:right w:val="nil"/>
            </w:tcBorders>
            <w:shd w:val="clear" w:color="auto" w:fill="auto"/>
            <w:noWrap/>
            <w:vAlign w:val="bottom"/>
          </w:tcPr>
          <w:p>
            <w:pPr>
              <w:ind w:left="-18"/>
              <w:jc w:val="left"/>
              <w:rPr>
                <w:rFonts w:ascii="Arial Narrow" w:hAnsi="Arial Narrow" w:cs="Calibri"/>
                <w:sz w:val="20"/>
                <w:szCs w:val="20"/>
              </w:rPr>
            </w:pPr>
            <w:r>
              <w:rPr>
                <w:rFonts w:ascii="Arial Narrow" w:hAnsi="Arial Narrow" w:cs="Calibri"/>
                <w:sz w:val="20"/>
                <w:szCs w:val="20"/>
              </w:rPr>
              <w:t>October 06, 2021</w:t>
            </w:r>
          </w:p>
        </w:tc>
        <w:tc>
          <w:tcPr>
            <w:tcW w:w="1484" w:type="dxa"/>
            <w:tcBorders>
              <w:top w:val="nil"/>
              <w:left w:val="nil"/>
              <w:bottom w:val="nil"/>
              <w:right w:val="nil"/>
            </w:tcBorders>
            <w:shd w:val="clear" w:color="auto" w:fill="auto"/>
            <w:noWrap/>
            <w:vAlign w:val="bottom"/>
          </w:tcPr>
          <w:p>
            <w:pPr>
              <w:ind w:left="-108"/>
              <w:jc w:val="center"/>
              <w:rPr>
                <w:rFonts w:ascii="Arial Narrow" w:hAnsi="Arial Narrow" w:cs="Calibri"/>
                <w:sz w:val="20"/>
                <w:szCs w:val="20"/>
              </w:rPr>
            </w:pPr>
            <w:r>
              <w:rPr>
                <w:rFonts w:ascii="Arial Narrow" w:hAnsi="Arial Narrow" w:cs="Calibri"/>
                <w:sz w:val="20"/>
                <w:szCs w:val="20"/>
              </w:rPr>
              <w:t>April 26, 2022</w:t>
            </w:r>
          </w:p>
        </w:tc>
        <w:tc>
          <w:tcPr>
            <w:tcW w:w="1679" w:type="dxa"/>
            <w:tcBorders>
              <w:top w:val="nil"/>
              <w:left w:val="nil"/>
              <w:bottom w:val="nil"/>
              <w:right w:val="nil"/>
            </w:tcBorders>
            <w:shd w:val="clear" w:color="auto" w:fill="auto"/>
            <w:noWrap/>
            <w:vAlign w:val="bottom"/>
          </w:tcPr>
          <w:p>
            <w:pPr>
              <w:ind w:left="-108"/>
              <w:jc w:val="right"/>
              <w:rPr>
                <w:rFonts w:ascii="Arial Narrow" w:hAnsi="Arial Narrow" w:cs="Calibri"/>
                <w:sz w:val="20"/>
                <w:szCs w:val="20"/>
              </w:rPr>
            </w:pPr>
            <w:r>
              <w:rPr>
                <w:rFonts w:ascii="Arial Narrow" w:hAnsi="Arial Narrow" w:cs="Calibri"/>
                <w:sz w:val="20"/>
                <w:szCs w:val="20"/>
              </w:rPr>
              <w:t xml:space="preserve">355,169,094 </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989,738</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356,158,832</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357,898,371</w:t>
            </w:r>
          </w:p>
        </w:tc>
      </w:tr>
      <w:tr>
        <w:trPr>
          <w:gridBefore w:val="1"/>
          <w:wBefore w:w="90" w:type="dxa"/>
          <w:trHeight w:val="263"/>
        </w:trPr>
        <w:tc>
          <w:tcPr>
            <w:tcW w:w="15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sz w:val="18"/>
                <w:szCs w:val="18"/>
              </w:rPr>
            </w:pPr>
            <w:r>
              <w:rPr>
                <w:rFonts w:ascii="Arial Narrow" w:hAnsi="Arial Narrow" w:cs="Calibri"/>
                <w:sz w:val="18"/>
                <w:szCs w:val="18"/>
              </w:rPr>
              <w:t> </w:t>
            </w:r>
          </w:p>
        </w:tc>
        <w:tc>
          <w:tcPr>
            <w:tcW w:w="148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sz w:val="18"/>
                <w:szCs w:val="18"/>
              </w:rPr>
            </w:pPr>
            <w:r>
              <w:rPr>
                <w:rFonts w:ascii="Arial Narrow" w:hAnsi="Arial Narrow" w:cs="Calibri"/>
                <w:sz w:val="18"/>
                <w:szCs w:val="18"/>
              </w:rPr>
              <w:t> </w:t>
            </w:r>
          </w:p>
        </w:tc>
        <w:tc>
          <w:tcPr>
            <w:tcW w:w="1679"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sz w:val="18"/>
                <w:szCs w:val="18"/>
              </w:rPr>
            </w:pPr>
            <w:r>
              <w:rPr>
                <w:rFonts w:ascii="Arial Narrow" w:hAnsi="Arial Narrow" w:cs="Calibri"/>
                <w:sz w:val="18"/>
                <w:szCs w:val="18"/>
              </w:rPr>
              <w:t>1,934,795,392</w:t>
            </w:r>
          </w:p>
        </w:tc>
        <w:tc>
          <w:tcPr>
            <w:tcW w:w="117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sz w:val="18"/>
                <w:szCs w:val="18"/>
              </w:rPr>
            </w:pPr>
            <w:r>
              <w:rPr>
                <w:rFonts w:ascii="Arial Narrow" w:hAnsi="Arial Narrow" w:cs="Calibri"/>
                <w:sz w:val="18"/>
                <w:szCs w:val="18"/>
              </w:rPr>
              <w:t>7,022,881</w:t>
            </w:r>
          </w:p>
        </w:tc>
        <w:tc>
          <w:tcPr>
            <w:tcW w:w="1357"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sz w:val="18"/>
                <w:szCs w:val="18"/>
              </w:rPr>
            </w:pPr>
            <w:r>
              <w:rPr>
                <w:rFonts w:ascii="Arial Narrow" w:hAnsi="Arial Narrow" w:cs="Calibri"/>
                <w:sz w:val="18"/>
                <w:szCs w:val="18"/>
              </w:rPr>
              <w:t>1,941,818,273</w:t>
            </w:r>
          </w:p>
        </w:tc>
        <w:tc>
          <w:tcPr>
            <w:tcW w:w="1366" w:type="dxa"/>
            <w:tcBorders>
              <w:top w:val="single" w:sz="4" w:space="0" w:color="auto"/>
              <w:left w:val="nil"/>
              <w:bottom w:val="single" w:sz="4" w:space="0" w:color="auto"/>
              <w:right w:val="nil"/>
            </w:tcBorders>
            <w:shd w:val="clear" w:color="auto" w:fill="auto"/>
            <w:noWrap/>
            <w:vAlign w:val="bottom"/>
            <w:hideMark/>
          </w:tcPr>
          <w:p>
            <w:pPr>
              <w:ind w:left="0" w:right="-112"/>
              <w:jc w:val="right"/>
              <w:rPr>
                <w:rFonts w:ascii="Arial Narrow" w:hAnsi="Arial Narrow" w:cs="Calibri"/>
                <w:sz w:val="18"/>
                <w:szCs w:val="18"/>
              </w:rPr>
            </w:pPr>
            <w:r>
              <w:rPr>
                <w:rFonts w:ascii="Arial Narrow" w:hAnsi="Arial Narrow" w:cs="Calibri"/>
                <w:sz w:val="18"/>
                <w:szCs w:val="18"/>
              </w:rPr>
              <w:t>1,948,556,788</w:t>
            </w:r>
          </w:p>
        </w:tc>
      </w:tr>
      <w:tr>
        <w:trPr>
          <w:gridBefore w:val="1"/>
          <w:wBefore w:w="90" w:type="dxa"/>
          <w:trHeight w:val="263"/>
        </w:trPr>
        <w:tc>
          <w:tcPr>
            <w:tcW w:w="4739" w:type="dxa"/>
            <w:gridSpan w:val="3"/>
            <w:tcBorders>
              <w:top w:val="nil"/>
              <w:left w:val="nil"/>
              <w:bottom w:val="nil"/>
              <w:right w:val="nil"/>
            </w:tcBorders>
            <w:shd w:val="clear" w:color="auto" w:fill="auto"/>
            <w:noWrap/>
            <w:vAlign w:val="bottom"/>
            <w:hideMark/>
          </w:tcPr>
          <w:p>
            <w:pPr>
              <w:ind w:left="-108"/>
              <w:jc w:val="left"/>
              <w:rPr>
                <w:rFonts w:ascii="Arial Narrow" w:hAnsi="Arial Narrow" w:cs="Calibri"/>
                <w:b/>
                <w:bCs/>
                <w:sz w:val="18"/>
                <w:szCs w:val="18"/>
              </w:rPr>
            </w:pPr>
            <w:r>
              <w:rPr>
                <w:rFonts w:ascii="Arial Narrow" w:hAnsi="Arial Narrow" w:cs="Calibri"/>
                <w:b/>
                <w:bCs/>
                <w:sz w:val="18"/>
                <w:szCs w:val="18"/>
              </w:rPr>
              <w:t>Cash in Bank - Foreign Currency, Time Deposits</w:t>
            </w:r>
          </w:p>
        </w:tc>
        <w:tc>
          <w:tcPr>
            <w:tcW w:w="1174" w:type="dxa"/>
            <w:tcBorders>
              <w:top w:val="nil"/>
              <w:left w:val="nil"/>
              <w:bottom w:val="nil"/>
              <w:right w:val="nil"/>
            </w:tcBorders>
            <w:shd w:val="clear" w:color="auto" w:fill="auto"/>
            <w:noWrap/>
            <w:vAlign w:val="bottom"/>
            <w:hideMark/>
          </w:tcPr>
          <w:p>
            <w:pPr>
              <w:ind w:left="0"/>
              <w:jc w:val="left"/>
              <w:rPr>
                <w:rFonts w:ascii="Arial Narrow" w:hAnsi="Arial Narrow" w:cs="Calibri"/>
                <w:b/>
                <w:bCs/>
                <w:sz w:val="18"/>
                <w:szCs w:val="18"/>
              </w:rPr>
            </w:pPr>
          </w:p>
        </w:tc>
        <w:tc>
          <w:tcPr>
            <w:tcW w:w="1357" w:type="dxa"/>
            <w:tcBorders>
              <w:top w:val="nil"/>
              <w:left w:val="nil"/>
              <w:bottom w:val="nil"/>
              <w:right w:val="nil"/>
            </w:tcBorders>
            <w:shd w:val="clear" w:color="auto" w:fill="auto"/>
            <w:noWrap/>
            <w:vAlign w:val="bottom"/>
            <w:hideMark/>
          </w:tcPr>
          <w:p>
            <w:pPr>
              <w:ind w:left="0"/>
              <w:jc w:val="left"/>
              <w:rPr>
                <w:sz w:val="20"/>
                <w:szCs w:val="20"/>
              </w:rPr>
            </w:pPr>
          </w:p>
        </w:tc>
        <w:tc>
          <w:tcPr>
            <w:tcW w:w="1366" w:type="dxa"/>
            <w:tcBorders>
              <w:top w:val="nil"/>
              <w:left w:val="nil"/>
              <w:bottom w:val="nil"/>
              <w:right w:val="nil"/>
            </w:tcBorders>
            <w:shd w:val="clear" w:color="auto" w:fill="auto"/>
            <w:noWrap/>
            <w:vAlign w:val="bottom"/>
            <w:hideMark/>
          </w:tcPr>
          <w:p>
            <w:pPr>
              <w:ind w:left="0"/>
              <w:jc w:val="left"/>
              <w:rPr>
                <w:sz w:val="20"/>
                <w:szCs w:val="20"/>
              </w:rPr>
            </w:pPr>
          </w:p>
        </w:tc>
      </w:tr>
      <w:tr>
        <w:trPr>
          <w:gridBefore w:val="1"/>
          <w:wBefore w:w="90" w:type="dxa"/>
          <w:trHeight w:val="263"/>
        </w:trPr>
        <w:tc>
          <w:tcPr>
            <w:tcW w:w="1576" w:type="dxa"/>
            <w:tcBorders>
              <w:top w:val="nil"/>
              <w:left w:val="nil"/>
              <w:bottom w:val="nil"/>
              <w:right w:val="nil"/>
            </w:tcBorders>
            <w:shd w:val="clear" w:color="auto" w:fill="auto"/>
            <w:noWrap/>
            <w:vAlign w:val="bottom"/>
            <w:hideMark/>
          </w:tcPr>
          <w:p>
            <w:pPr>
              <w:ind w:left="0"/>
              <w:jc w:val="left"/>
              <w:rPr>
                <w:sz w:val="20"/>
                <w:szCs w:val="20"/>
              </w:rPr>
            </w:pPr>
          </w:p>
        </w:tc>
        <w:tc>
          <w:tcPr>
            <w:tcW w:w="1484" w:type="dxa"/>
            <w:tcBorders>
              <w:top w:val="nil"/>
              <w:left w:val="nil"/>
              <w:bottom w:val="nil"/>
              <w:right w:val="nil"/>
            </w:tcBorders>
            <w:shd w:val="clear" w:color="auto" w:fill="auto"/>
            <w:noWrap/>
            <w:vAlign w:val="bottom"/>
            <w:hideMark/>
          </w:tcPr>
          <w:p>
            <w:pPr>
              <w:ind w:left="0"/>
              <w:jc w:val="left"/>
              <w:rPr>
                <w:sz w:val="20"/>
                <w:szCs w:val="20"/>
              </w:rPr>
            </w:pPr>
          </w:p>
        </w:tc>
        <w:tc>
          <w:tcPr>
            <w:tcW w:w="1679" w:type="dxa"/>
            <w:tcBorders>
              <w:top w:val="nil"/>
              <w:left w:val="nil"/>
              <w:bottom w:val="nil"/>
              <w:right w:val="nil"/>
            </w:tcBorders>
            <w:shd w:val="clear" w:color="auto" w:fill="auto"/>
            <w:noWrap/>
            <w:vAlign w:val="bottom"/>
            <w:hideMark/>
          </w:tcPr>
          <w:p>
            <w:pPr>
              <w:ind w:left="0"/>
              <w:jc w:val="left"/>
              <w:rPr>
                <w:sz w:val="20"/>
                <w:szCs w:val="20"/>
              </w:rPr>
            </w:pPr>
          </w:p>
        </w:tc>
        <w:tc>
          <w:tcPr>
            <w:tcW w:w="1174" w:type="dxa"/>
            <w:tcBorders>
              <w:top w:val="nil"/>
              <w:left w:val="nil"/>
              <w:bottom w:val="nil"/>
              <w:right w:val="nil"/>
            </w:tcBorders>
            <w:shd w:val="clear" w:color="auto" w:fill="auto"/>
            <w:noWrap/>
            <w:vAlign w:val="bottom"/>
            <w:hideMark/>
          </w:tcPr>
          <w:p>
            <w:pPr>
              <w:ind w:left="0"/>
              <w:jc w:val="left"/>
              <w:rPr>
                <w:sz w:val="20"/>
                <w:szCs w:val="20"/>
              </w:rPr>
            </w:pPr>
          </w:p>
        </w:tc>
        <w:tc>
          <w:tcPr>
            <w:tcW w:w="1357" w:type="dxa"/>
            <w:tcBorders>
              <w:top w:val="nil"/>
              <w:left w:val="nil"/>
              <w:bottom w:val="nil"/>
              <w:right w:val="nil"/>
            </w:tcBorders>
            <w:shd w:val="clear" w:color="auto" w:fill="auto"/>
            <w:noWrap/>
            <w:vAlign w:val="bottom"/>
            <w:hideMark/>
          </w:tcPr>
          <w:p>
            <w:pPr>
              <w:ind w:left="0"/>
              <w:jc w:val="left"/>
              <w:rPr>
                <w:sz w:val="20"/>
                <w:szCs w:val="20"/>
              </w:rPr>
            </w:pPr>
          </w:p>
        </w:tc>
        <w:tc>
          <w:tcPr>
            <w:tcW w:w="1366" w:type="dxa"/>
            <w:tcBorders>
              <w:top w:val="nil"/>
              <w:left w:val="nil"/>
              <w:bottom w:val="nil"/>
              <w:right w:val="nil"/>
            </w:tcBorders>
            <w:shd w:val="clear" w:color="auto" w:fill="auto"/>
            <w:noWrap/>
            <w:vAlign w:val="bottom"/>
            <w:hideMark/>
          </w:tcPr>
          <w:p>
            <w:pPr>
              <w:ind w:left="0"/>
              <w:jc w:val="left"/>
              <w:rPr>
                <w:sz w:val="20"/>
                <w:szCs w:val="20"/>
              </w:rPr>
            </w:pPr>
          </w:p>
        </w:tc>
      </w:tr>
      <w:tr>
        <w:trPr>
          <w:gridBefore w:val="1"/>
          <w:wBefore w:w="90" w:type="dxa"/>
          <w:trHeight w:val="263"/>
        </w:trPr>
        <w:tc>
          <w:tcPr>
            <w:tcW w:w="1576"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October 19, 2021</w:t>
            </w:r>
          </w:p>
        </w:tc>
        <w:tc>
          <w:tcPr>
            <w:tcW w:w="1484" w:type="dxa"/>
            <w:tcBorders>
              <w:top w:val="nil"/>
              <w:left w:val="nil"/>
              <w:bottom w:val="nil"/>
              <w:right w:val="nil"/>
            </w:tcBorders>
            <w:shd w:val="clear" w:color="auto" w:fill="auto"/>
            <w:noWrap/>
            <w:vAlign w:val="bottom"/>
            <w:hideMark/>
          </w:tcPr>
          <w:p>
            <w:pPr>
              <w:ind w:left="0"/>
              <w:jc w:val="center"/>
              <w:rPr>
                <w:rFonts w:ascii="Arial Narrow" w:hAnsi="Arial Narrow" w:cs="Calibri"/>
                <w:sz w:val="20"/>
                <w:szCs w:val="20"/>
              </w:rPr>
            </w:pPr>
            <w:r>
              <w:rPr>
                <w:rFonts w:ascii="Arial Narrow" w:hAnsi="Arial Narrow" w:cs="Calibri"/>
                <w:sz w:val="20"/>
                <w:szCs w:val="20"/>
              </w:rPr>
              <w:t>April 19, 2022</w:t>
            </w:r>
          </w:p>
        </w:tc>
        <w:tc>
          <w:tcPr>
            <w:tcW w:w="1679"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1,555,941</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419</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1,556,360</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1,556,986</w:t>
            </w:r>
          </w:p>
        </w:tc>
      </w:tr>
      <w:tr>
        <w:trPr>
          <w:gridBefore w:val="1"/>
          <w:wBefore w:w="90" w:type="dxa"/>
          <w:trHeight w:val="263"/>
        </w:trPr>
        <w:tc>
          <w:tcPr>
            <w:tcW w:w="1576"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October 19, 2021</w:t>
            </w:r>
          </w:p>
        </w:tc>
        <w:tc>
          <w:tcPr>
            <w:tcW w:w="1484" w:type="dxa"/>
            <w:tcBorders>
              <w:top w:val="nil"/>
              <w:left w:val="nil"/>
              <w:bottom w:val="nil"/>
              <w:right w:val="nil"/>
            </w:tcBorders>
            <w:shd w:val="clear" w:color="auto" w:fill="auto"/>
            <w:noWrap/>
            <w:vAlign w:val="bottom"/>
            <w:hideMark/>
          </w:tcPr>
          <w:p>
            <w:pPr>
              <w:ind w:left="0"/>
              <w:jc w:val="center"/>
              <w:rPr>
                <w:rFonts w:ascii="Arial Narrow" w:hAnsi="Arial Narrow" w:cs="Calibri"/>
                <w:sz w:val="20"/>
                <w:szCs w:val="20"/>
              </w:rPr>
            </w:pPr>
            <w:r>
              <w:rPr>
                <w:rFonts w:ascii="Arial Narrow" w:hAnsi="Arial Narrow" w:cs="Calibri"/>
                <w:sz w:val="20"/>
                <w:szCs w:val="20"/>
              </w:rPr>
              <w:t>April 19, 2022</w:t>
            </w:r>
          </w:p>
        </w:tc>
        <w:tc>
          <w:tcPr>
            <w:tcW w:w="1679"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1,555,941</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419</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1,556,360</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1,556,986</w:t>
            </w:r>
          </w:p>
        </w:tc>
      </w:tr>
      <w:tr>
        <w:trPr>
          <w:gridBefore w:val="1"/>
          <w:wBefore w:w="90" w:type="dxa"/>
          <w:trHeight w:val="263"/>
        </w:trPr>
        <w:tc>
          <w:tcPr>
            <w:tcW w:w="1576"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October 19, 2021</w:t>
            </w:r>
          </w:p>
        </w:tc>
        <w:tc>
          <w:tcPr>
            <w:tcW w:w="1484" w:type="dxa"/>
            <w:tcBorders>
              <w:top w:val="nil"/>
              <w:left w:val="nil"/>
              <w:bottom w:val="nil"/>
              <w:right w:val="nil"/>
            </w:tcBorders>
            <w:shd w:val="clear" w:color="auto" w:fill="auto"/>
            <w:noWrap/>
            <w:vAlign w:val="bottom"/>
            <w:hideMark/>
          </w:tcPr>
          <w:p>
            <w:pPr>
              <w:ind w:left="0"/>
              <w:jc w:val="center"/>
              <w:rPr>
                <w:rFonts w:ascii="Arial Narrow" w:hAnsi="Arial Narrow" w:cs="Calibri"/>
                <w:sz w:val="20"/>
                <w:szCs w:val="20"/>
              </w:rPr>
            </w:pPr>
            <w:r>
              <w:rPr>
                <w:rFonts w:ascii="Arial Narrow" w:hAnsi="Arial Narrow" w:cs="Calibri"/>
                <w:sz w:val="20"/>
                <w:szCs w:val="20"/>
              </w:rPr>
              <w:t>April 19, 2022</w:t>
            </w:r>
          </w:p>
        </w:tc>
        <w:tc>
          <w:tcPr>
            <w:tcW w:w="1679"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1,555,941</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419</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1,556,360</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1,556,986</w:t>
            </w:r>
          </w:p>
        </w:tc>
      </w:tr>
      <w:tr>
        <w:trPr>
          <w:gridBefore w:val="1"/>
          <w:wBefore w:w="90" w:type="dxa"/>
          <w:trHeight w:val="263"/>
        </w:trPr>
        <w:tc>
          <w:tcPr>
            <w:tcW w:w="1576"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July 05, 2020</w:t>
            </w:r>
          </w:p>
        </w:tc>
        <w:tc>
          <w:tcPr>
            <w:tcW w:w="1484" w:type="dxa"/>
            <w:tcBorders>
              <w:top w:val="nil"/>
              <w:left w:val="nil"/>
              <w:bottom w:val="nil"/>
              <w:right w:val="nil"/>
            </w:tcBorders>
            <w:shd w:val="clear" w:color="auto" w:fill="auto"/>
            <w:noWrap/>
            <w:vAlign w:val="bottom"/>
            <w:hideMark/>
          </w:tcPr>
          <w:p>
            <w:pPr>
              <w:ind w:left="0"/>
              <w:jc w:val="center"/>
              <w:rPr>
                <w:rFonts w:ascii="Arial Narrow" w:hAnsi="Arial Narrow" w:cs="Calibri"/>
                <w:sz w:val="20"/>
                <w:szCs w:val="20"/>
              </w:rPr>
            </w:pPr>
            <w:r>
              <w:rPr>
                <w:rFonts w:ascii="Arial Narrow" w:hAnsi="Arial Narrow" w:cs="Calibri"/>
                <w:sz w:val="20"/>
                <w:szCs w:val="20"/>
              </w:rPr>
              <w:t>January 05, 2022</w:t>
            </w:r>
          </w:p>
        </w:tc>
        <w:tc>
          <w:tcPr>
            <w:tcW w:w="1679"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2,177,151</w:t>
            </w:r>
          </w:p>
        </w:tc>
        <w:tc>
          <w:tcPr>
            <w:tcW w:w="1174"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1,380</w:t>
            </w:r>
          </w:p>
        </w:tc>
        <w:tc>
          <w:tcPr>
            <w:tcW w:w="1357"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2,178,531</w:t>
            </w:r>
          </w:p>
        </w:tc>
        <w:tc>
          <w:tcPr>
            <w:tcW w:w="1366" w:type="dxa"/>
            <w:tcBorders>
              <w:top w:val="nil"/>
              <w:left w:val="nil"/>
              <w:bottom w:val="nil"/>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2,178,569</w:t>
            </w:r>
          </w:p>
        </w:tc>
      </w:tr>
      <w:tr>
        <w:trPr>
          <w:gridBefore w:val="1"/>
          <w:wBefore w:w="90" w:type="dxa"/>
          <w:trHeight w:val="263"/>
        </w:trPr>
        <w:tc>
          <w:tcPr>
            <w:tcW w:w="15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148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1679"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6,844,974</w:t>
            </w:r>
          </w:p>
        </w:tc>
        <w:tc>
          <w:tcPr>
            <w:tcW w:w="1174"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2,637</w:t>
            </w:r>
          </w:p>
        </w:tc>
        <w:tc>
          <w:tcPr>
            <w:tcW w:w="1357"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6,847,611</w:t>
            </w:r>
          </w:p>
        </w:tc>
        <w:tc>
          <w:tcPr>
            <w:tcW w:w="1366" w:type="dxa"/>
            <w:tcBorders>
              <w:top w:val="single" w:sz="4" w:space="0" w:color="auto"/>
              <w:left w:val="nil"/>
              <w:bottom w:val="single" w:sz="4" w:space="0" w:color="auto"/>
              <w:right w:val="nil"/>
            </w:tcBorders>
            <w:shd w:val="clear" w:color="auto" w:fill="auto"/>
            <w:noWrap/>
            <w:vAlign w:val="bottom"/>
          </w:tcPr>
          <w:p>
            <w:pPr>
              <w:ind w:left="0" w:right="-112"/>
              <w:jc w:val="right"/>
              <w:rPr>
                <w:rFonts w:ascii="Arial Narrow" w:hAnsi="Arial Narrow" w:cs="Calibri"/>
                <w:sz w:val="20"/>
                <w:szCs w:val="20"/>
              </w:rPr>
            </w:pPr>
            <w:r>
              <w:rPr>
                <w:rFonts w:ascii="Arial Narrow" w:hAnsi="Arial Narrow" w:cs="Calibri"/>
                <w:sz w:val="20"/>
                <w:szCs w:val="20"/>
              </w:rPr>
              <w:t>6,849,527</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Interest income from these accounts are P35</w:t>
      </w:r>
      <w:proofErr w:type="gramStart"/>
      <w:r>
        <w:rPr>
          <w:rFonts w:ascii="Arial" w:hAnsi="Arial" w:cs="Arial"/>
          <w:sz w:val="22"/>
          <w:szCs w:val="22"/>
        </w:rPr>
        <w:t>,006,140</w:t>
      </w:r>
      <w:proofErr w:type="gramEnd"/>
      <w:r>
        <w:rPr>
          <w:rFonts w:ascii="Arial" w:hAnsi="Arial" w:cs="Arial"/>
          <w:sz w:val="22"/>
          <w:szCs w:val="22"/>
        </w:rPr>
        <w:t xml:space="preserve"> and P51,668,597 for CYs 2021 and 2020, respectively.</w:t>
      </w: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12"/>
        </w:numPr>
        <w:ind w:left="720" w:hanging="720"/>
        <w:rPr>
          <w:rFonts w:ascii="Arial" w:hAnsi="Arial" w:cs="Arial"/>
          <w:b/>
          <w:sz w:val="22"/>
          <w:szCs w:val="22"/>
        </w:rPr>
      </w:pPr>
      <w:r>
        <w:rPr>
          <w:rFonts w:ascii="Arial" w:hAnsi="Arial" w:cs="Arial"/>
          <w:b/>
          <w:sz w:val="22"/>
          <w:szCs w:val="22"/>
        </w:rPr>
        <w:t>RECEIVABLES</w:t>
      </w:r>
    </w:p>
    <w:p>
      <w:pPr>
        <w:pStyle w:val="ListParagraph"/>
        <w:ind w:left="39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w:t>
      </w:r>
      <w:r>
        <w:rPr>
          <w:rFonts w:ascii="Arial" w:hAnsi="Arial" w:cs="Arial"/>
          <w:sz w:val="22"/>
          <w:szCs w:val="22"/>
        </w:rPr>
        <w:tab/>
      </w:r>
    </w:p>
    <w:p>
      <w:pPr>
        <w:ind w:firstLine="720"/>
        <w:rPr>
          <w:rFonts w:ascii="Arial" w:hAnsi="Arial" w:cs="Arial"/>
          <w:sz w:val="22"/>
          <w:szCs w:val="22"/>
        </w:rPr>
      </w:pPr>
      <w:r>
        <w:rPr>
          <w:rFonts w:ascii="Arial" w:hAnsi="Arial" w:cs="Arial"/>
          <w:sz w:val="22"/>
          <w:szCs w:val="22"/>
        </w:rPr>
        <w:tab/>
      </w:r>
    </w:p>
    <w:tbl>
      <w:tblPr>
        <w:tblW w:w="8682" w:type="dxa"/>
        <w:tblLook w:val="04A0" w:firstRow="1" w:lastRow="0" w:firstColumn="1" w:lastColumn="0" w:noHBand="0" w:noVBand="1"/>
      </w:tblPr>
      <w:tblGrid>
        <w:gridCol w:w="4950"/>
        <w:gridCol w:w="1816"/>
        <w:gridCol w:w="1916"/>
      </w:tblGrid>
      <w:tr>
        <w:trPr>
          <w:trHeight w:val="300"/>
        </w:trPr>
        <w:tc>
          <w:tcPr>
            <w:tcW w:w="495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sz w:val="20"/>
                <w:szCs w:val="20"/>
                <w:lang w:val="en-PH" w:eastAsia="en-PH"/>
              </w:rPr>
            </w:pPr>
          </w:p>
        </w:tc>
        <w:tc>
          <w:tcPr>
            <w:tcW w:w="1816"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p>
            <w:pPr>
              <w:ind w:left="0"/>
              <w:jc w:val="right"/>
              <w:rPr>
                <w:rFonts w:ascii="Arial Narrow" w:hAnsi="Arial Narrow" w:cs="Arial"/>
                <w:b/>
                <w:bCs/>
                <w:sz w:val="22"/>
                <w:szCs w:val="22"/>
                <w:lang w:val="en-PH" w:eastAsia="en-PH"/>
              </w:rPr>
            </w:pPr>
          </w:p>
        </w:tc>
        <w:tc>
          <w:tcPr>
            <w:tcW w:w="1916" w:type="dxa"/>
            <w:tcBorders>
              <w:top w:val="single" w:sz="4" w:space="0" w:color="auto"/>
              <w:left w:val="nil"/>
              <w:bottom w:val="single" w:sz="4" w:space="0" w:color="auto"/>
              <w:right w:val="nil"/>
            </w:tcBorders>
            <w:shd w:val="clear" w:color="auto" w:fill="auto"/>
            <w:noWrap/>
            <w:vAlign w:val="bottom"/>
            <w:hideMark/>
          </w:tcPr>
          <w:p>
            <w:pPr>
              <w:ind w:left="0" w:right="-66"/>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p>
            <w:pPr>
              <w:ind w:left="0" w:right="-66"/>
              <w:jc w:val="right"/>
              <w:rPr>
                <w:rFonts w:ascii="Arial Narrow" w:hAnsi="Arial Narrow" w:cs="Arial"/>
                <w:b/>
                <w:bCs/>
                <w:sz w:val="22"/>
                <w:szCs w:val="22"/>
                <w:lang w:val="en-PH" w:eastAsia="en-PH"/>
              </w:rPr>
            </w:pPr>
            <w:r>
              <w:rPr>
                <w:rFonts w:ascii="Arial Narrow" w:hAnsi="Arial Narrow" w:cs="Arial"/>
                <w:b/>
                <w:bCs/>
                <w:sz w:val="22"/>
                <w:szCs w:val="22"/>
                <w:lang w:val="en-PH" w:eastAsia="en-PH"/>
              </w:rPr>
              <w:t>As Restated</w:t>
            </w:r>
          </w:p>
        </w:tc>
      </w:tr>
      <w:tr>
        <w:trPr>
          <w:trHeight w:val="285"/>
        </w:trPr>
        <w:tc>
          <w:tcPr>
            <w:tcW w:w="4950" w:type="dxa"/>
            <w:tcBorders>
              <w:top w:val="single" w:sz="4" w:space="0" w:color="auto"/>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Accounts receivable</w:t>
            </w:r>
          </w:p>
        </w:tc>
        <w:tc>
          <w:tcPr>
            <w:tcW w:w="1816"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6,563,787,173</w:t>
            </w:r>
          </w:p>
        </w:tc>
        <w:tc>
          <w:tcPr>
            <w:tcW w:w="1916" w:type="dxa"/>
            <w:tcBorders>
              <w:top w:val="single" w:sz="4" w:space="0" w:color="auto"/>
              <w:left w:val="nil"/>
              <w:bottom w:val="nil"/>
              <w:right w:val="nil"/>
            </w:tcBorders>
            <w:shd w:val="clear" w:color="auto" w:fill="auto"/>
            <w:noWrap/>
            <w:vAlign w:val="bottom"/>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         6,432,770,298 </w:t>
            </w:r>
          </w:p>
        </w:tc>
      </w:tr>
      <w:tr>
        <w:trPr>
          <w:trHeight w:val="285"/>
        </w:trPr>
        <w:tc>
          <w:tcPr>
            <w:tcW w:w="4950" w:type="dxa"/>
            <w:tcBorders>
              <w:top w:val="nil"/>
              <w:left w:val="nil"/>
              <w:bottom w:val="single" w:sz="4" w:space="0" w:color="auto"/>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Allowance for impairment</w:t>
            </w:r>
          </w:p>
        </w:tc>
        <w:tc>
          <w:tcPr>
            <w:tcW w:w="1816"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163,677,323 </w:t>
            </w:r>
          </w:p>
        </w:tc>
        <w:tc>
          <w:tcPr>
            <w:tcW w:w="1916" w:type="dxa"/>
            <w:tcBorders>
              <w:top w:val="nil"/>
              <w:left w:val="nil"/>
              <w:bottom w:val="single" w:sz="4" w:space="0" w:color="auto"/>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163,863,597 </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6,400,109,850</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6,268,906,701</w:t>
            </w:r>
            <w:r>
              <w:rPr>
                <w:rFonts w:ascii="Arial Narrow" w:hAnsi="Arial Narrow" w:cs="Arial"/>
                <w:sz w:val="22"/>
                <w:szCs w:val="22"/>
                <w:lang w:val="en-PH" w:eastAsia="en-PH"/>
              </w:rPr>
              <w:t xml:space="preserve"> </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Due from officers and employees</w:t>
            </w: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107,690,407 </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72,174,325 </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Due from branch offices</w:t>
            </w: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 (20,473,398)</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Receivables- Disallowance</w:t>
            </w: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9,715,683 </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9,721,683 </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Other receivables</w:t>
            </w: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728,996,341 </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787,652,959 </w:t>
            </w:r>
          </w:p>
        </w:tc>
      </w:tr>
      <w:tr>
        <w:trPr>
          <w:trHeight w:val="285"/>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Allowance for impairment- Other receivables</w:t>
            </w:r>
          </w:p>
        </w:tc>
        <w:tc>
          <w:tcPr>
            <w:tcW w:w="1816"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(3,461)</w:t>
            </w:r>
          </w:p>
        </w:tc>
        <w:tc>
          <w:tcPr>
            <w:tcW w:w="1916"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rPr>
              <w:t xml:space="preserve"> (33,270)</w:t>
            </w:r>
          </w:p>
        </w:tc>
      </w:tr>
      <w:tr>
        <w:trPr>
          <w:trHeight w:val="315"/>
        </w:trPr>
        <w:tc>
          <w:tcPr>
            <w:tcW w:w="495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w:t>
            </w:r>
          </w:p>
        </w:tc>
        <w:tc>
          <w:tcPr>
            <w:tcW w:w="1816"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7,246,508,820 </w:t>
            </w:r>
          </w:p>
        </w:tc>
        <w:tc>
          <w:tcPr>
            <w:tcW w:w="1916" w:type="dxa"/>
            <w:tcBorders>
              <w:top w:val="single" w:sz="4" w:space="0" w:color="auto"/>
              <w:left w:val="nil"/>
              <w:bottom w:val="double" w:sz="6" w:space="0" w:color="auto"/>
              <w:right w:val="nil"/>
            </w:tcBorders>
            <w:shd w:val="clear" w:color="auto" w:fill="auto"/>
            <w:noWrap/>
            <w:vAlign w:val="bottom"/>
            <w:hideMark/>
          </w:tcPr>
          <w:p>
            <w:pPr>
              <w:ind w:left="0" w:right="-66"/>
              <w:jc w:val="right"/>
              <w:rPr>
                <w:rFonts w:ascii="Arial Narrow" w:hAnsi="Arial Narrow" w:cs="Arial"/>
                <w:b/>
                <w:sz w:val="22"/>
                <w:szCs w:val="22"/>
                <w:lang w:val="en-PH" w:eastAsia="en-PH"/>
              </w:rPr>
            </w:pPr>
            <w:r>
              <w:rPr>
                <w:rFonts w:ascii="Arial Narrow" w:hAnsi="Arial Narrow" w:cs="Arial"/>
                <w:b/>
                <w:bCs/>
                <w:sz w:val="22"/>
                <w:szCs w:val="22"/>
              </w:rPr>
              <w:t xml:space="preserve">7,117,949,000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conformity with PAS No. 8, the Receivables accounts are restated as follows:</w:t>
      </w:r>
    </w:p>
    <w:p>
      <w:pPr>
        <w:ind w:left="0"/>
        <w:rPr>
          <w:rFonts w:ascii="Arial" w:hAnsi="Arial" w:cs="Arial"/>
          <w:sz w:val="22"/>
          <w:szCs w:val="22"/>
        </w:rPr>
      </w:pPr>
    </w:p>
    <w:tbl>
      <w:tblPr>
        <w:tblW w:w="8640" w:type="dxa"/>
        <w:tblLook w:val="04A0" w:firstRow="1" w:lastRow="0" w:firstColumn="1" w:lastColumn="0" w:noHBand="0" w:noVBand="1"/>
      </w:tblPr>
      <w:tblGrid>
        <w:gridCol w:w="7020"/>
        <w:gridCol w:w="1620"/>
      </w:tblGrid>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proofErr w:type="spellStart"/>
            <w:r>
              <w:rPr>
                <w:rFonts w:ascii="Arial Narrow" w:hAnsi="Arial Narrow" w:cs="Arial"/>
                <w:sz w:val="22"/>
                <w:szCs w:val="22"/>
                <w:lang w:val="en-PH" w:eastAsia="en-PH"/>
              </w:rPr>
              <w:t>Unrestated</w:t>
            </w:r>
            <w:proofErr w:type="spellEnd"/>
            <w:r>
              <w:rPr>
                <w:rFonts w:ascii="Arial Narrow" w:hAnsi="Arial Narrow" w:cs="Arial"/>
                <w:sz w:val="22"/>
                <w:szCs w:val="22"/>
                <w:lang w:val="en-PH" w:eastAsia="en-PH"/>
              </w:rPr>
              <w:t xml:space="preserve"> Amount as of December 31, 2020</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6,460,949,168</w:t>
            </w:r>
          </w:p>
        </w:tc>
      </w:tr>
      <w:tr>
        <w:trPr>
          <w:trHeight w:val="276"/>
        </w:trPr>
        <w:tc>
          <w:tcPr>
            <w:tcW w:w="70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Adjustment/Recording of Other Business Income-STL-Head Office</w:t>
            </w:r>
          </w:p>
        </w:tc>
        <w:tc>
          <w:tcPr>
            <w:tcW w:w="1620" w:type="dxa"/>
            <w:tcBorders>
              <w:top w:val="nil"/>
              <w:left w:val="nil"/>
              <w:bottom w:val="nil"/>
              <w:right w:val="nil"/>
            </w:tcBorders>
            <w:shd w:val="clear" w:color="auto" w:fill="auto"/>
            <w:noWrap/>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(28,178,870)</w:t>
            </w:r>
          </w:p>
        </w:tc>
      </w:tr>
      <w:tr>
        <w:trPr>
          <w:trHeight w:val="305"/>
        </w:trPr>
        <w:tc>
          <w:tcPr>
            <w:tcW w:w="702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Restated Amount as of December 31, 2020 - Accounts Receivables</w:t>
            </w:r>
          </w:p>
        </w:tc>
        <w:tc>
          <w:tcPr>
            <w:tcW w:w="162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6,432,770,298</w:t>
            </w:r>
          </w:p>
        </w:tc>
      </w:tr>
      <w:tr>
        <w:trPr>
          <w:trHeight w:val="290"/>
        </w:trPr>
        <w:tc>
          <w:tcPr>
            <w:tcW w:w="702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lang w:val="en-PH" w:eastAsia="en-PH"/>
              </w:rPr>
            </w:pP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sz w:val="20"/>
                <w:szCs w:val="20"/>
                <w:lang w:val="en-PH" w:eastAsia="en-PH"/>
              </w:rPr>
            </w:pP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0"/>
                <w:szCs w:val="20"/>
                <w:lang w:val="en-PH" w:eastAsia="en-PH"/>
              </w:rPr>
            </w:pPr>
            <w:proofErr w:type="spellStart"/>
            <w:r>
              <w:rPr>
                <w:rFonts w:ascii="Arial Narrow" w:hAnsi="Arial Narrow" w:cs="Arial"/>
                <w:sz w:val="20"/>
                <w:szCs w:val="20"/>
              </w:rPr>
              <w:t>Unrestated</w:t>
            </w:r>
            <w:proofErr w:type="spellEnd"/>
            <w:r>
              <w:rPr>
                <w:rFonts w:ascii="Arial Narrow" w:hAnsi="Arial Narrow" w:cs="Arial"/>
                <w:sz w:val="20"/>
                <w:szCs w:val="20"/>
              </w:rPr>
              <w:t xml:space="preserve"> Amount as of December 31, 2020</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70,253,635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0"/>
                <w:szCs w:val="20"/>
                <w:lang w:val="en-PH" w:eastAsia="en-PH"/>
              </w:rPr>
            </w:pPr>
            <w:r>
              <w:rPr>
                <w:rFonts w:ascii="Arial Narrow" w:hAnsi="Arial Narrow" w:cs="Arial"/>
                <w:sz w:val="20"/>
                <w:szCs w:val="20"/>
              </w:rPr>
              <w:t>Adjustment/Recording of Personnel Services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264,190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0"/>
                <w:szCs w:val="20"/>
                <w:lang w:val="en-PH" w:eastAsia="en-PH"/>
              </w:rPr>
            </w:pPr>
            <w:r>
              <w:rPr>
                <w:rFonts w:ascii="Arial Narrow" w:hAnsi="Arial Narrow" w:cs="Arial"/>
                <w:sz w:val="20"/>
                <w:szCs w:val="20"/>
              </w:rPr>
              <w:t>Adjustment/Recording of MOOE-Job Order/Contract Services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100,000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0"/>
                <w:szCs w:val="20"/>
                <w:lang w:val="en-PH" w:eastAsia="en-PH"/>
              </w:rPr>
            </w:pPr>
            <w:r>
              <w:rPr>
                <w:rFonts w:ascii="Arial Narrow" w:hAnsi="Arial Narrow" w:cs="Arial"/>
                <w:sz w:val="20"/>
                <w:szCs w:val="20"/>
              </w:rPr>
              <w:t>Adjustment/Recording of MOOE-Other Maintenance and Other Operating Expenses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1,556,500 </w:t>
            </w:r>
          </w:p>
        </w:tc>
      </w:tr>
      <w:tr>
        <w:trPr>
          <w:trHeight w:val="305"/>
        </w:trPr>
        <w:tc>
          <w:tcPr>
            <w:tcW w:w="702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0"/>
                <w:szCs w:val="20"/>
                <w:lang w:val="en-PH" w:eastAsia="en-PH"/>
              </w:rPr>
            </w:pPr>
            <w:r>
              <w:rPr>
                <w:rFonts w:ascii="Arial Narrow" w:hAnsi="Arial Narrow" w:cs="Arial"/>
                <w:b/>
                <w:bCs/>
                <w:sz w:val="20"/>
                <w:szCs w:val="20"/>
                <w:lang w:val="en-PH" w:eastAsia="en-PH"/>
              </w:rPr>
              <w:t>Restated Amount as of December 31, 2020 - Due from Officers and Employees</w:t>
            </w:r>
          </w:p>
        </w:tc>
        <w:tc>
          <w:tcPr>
            <w:tcW w:w="162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72,174,325</w:t>
            </w:r>
          </w:p>
        </w:tc>
      </w:tr>
    </w:tbl>
    <w:p>
      <w:pPr>
        <w:suppressAutoHyphens/>
        <w:ind w:left="0"/>
        <w:rPr>
          <w:rFonts w:ascii="Arial" w:hAnsi="Arial" w:cs="Arial"/>
          <w:sz w:val="22"/>
          <w:szCs w:val="22"/>
          <w:lang w:eastAsia="ar-SA"/>
        </w:rPr>
      </w:pPr>
    </w:p>
    <w:tbl>
      <w:tblPr>
        <w:tblW w:w="8640" w:type="dxa"/>
        <w:tblLook w:val="04A0" w:firstRow="1" w:lastRow="0" w:firstColumn="1" w:lastColumn="0" w:noHBand="0" w:noVBand="1"/>
      </w:tblPr>
      <w:tblGrid>
        <w:gridCol w:w="7020"/>
        <w:gridCol w:w="1620"/>
      </w:tblGrid>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3,744,072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Personnel Services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2,630,816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Maintenance and Other Operating Expenses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493,000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Charity Expenses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2,853,795 </w:t>
            </w:r>
          </w:p>
        </w:tc>
      </w:tr>
      <w:tr>
        <w:trPr>
          <w:trHeight w:val="305"/>
        </w:trPr>
        <w:tc>
          <w:tcPr>
            <w:tcW w:w="702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rPr>
              <w:t>Restated Amount as of December 31, 2020 - Receivable Disallowance</w:t>
            </w:r>
          </w:p>
        </w:tc>
        <w:tc>
          <w:tcPr>
            <w:tcW w:w="162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rPr>
              <w:t xml:space="preserve">            9,721,683 </w:t>
            </w:r>
          </w:p>
        </w:tc>
      </w:tr>
    </w:tbl>
    <w:p>
      <w:pPr>
        <w:suppressAutoHyphens/>
        <w:ind w:left="0"/>
        <w:rPr>
          <w:rFonts w:ascii="Arial" w:hAnsi="Arial" w:cs="Arial"/>
          <w:sz w:val="22"/>
          <w:szCs w:val="22"/>
          <w:lang w:eastAsia="ar-SA"/>
        </w:rPr>
      </w:pPr>
    </w:p>
    <w:tbl>
      <w:tblPr>
        <w:tblW w:w="8640" w:type="dxa"/>
        <w:tblLook w:val="04A0" w:firstRow="1" w:lastRow="0" w:firstColumn="1" w:lastColumn="0" w:noHBand="0" w:noVBand="1"/>
      </w:tblPr>
      <w:tblGrid>
        <w:gridCol w:w="7020"/>
        <w:gridCol w:w="1620"/>
      </w:tblGrid>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787,543,275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Interest Income-Branches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368 </w:t>
            </w:r>
          </w:p>
        </w:tc>
      </w:tr>
      <w:tr>
        <w:trPr>
          <w:trHeight w:val="276"/>
        </w:trPr>
        <w:tc>
          <w:tcPr>
            <w:tcW w:w="70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rPr>
            </w:pPr>
            <w:r>
              <w:rPr>
                <w:rFonts w:ascii="Arial Narrow" w:hAnsi="Arial Narrow" w:cs="Arial"/>
                <w:sz w:val="22"/>
                <w:szCs w:val="22"/>
              </w:rPr>
              <w:t>Adjustment/Recording of Interest Income-Head Office</w:t>
            </w:r>
          </w:p>
        </w:tc>
        <w:tc>
          <w:tcPr>
            <w:tcW w:w="1620" w:type="dxa"/>
            <w:tcBorders>
              <w:top w:val="nil"/>
              <w:left w:val="nil"/>
              <w:bottom w:val="nil"/>
              <w:right w:val="nil"/>
            </w:tcBorders>
            <w:shd w:val="clear" w:color="auto" w:fill="auto"/>
            <w:noWrap/>
            <w:vAlign w:val="bottom"/>
          </w:tcPr>
          <w:p>
            <w:pPr>
              <w:ind w:left="0" w:right="-108"/>
              <w:jc w:val="right"/>
              <w:rPr>
                <w:rFonts w:ascii="Arial Narrow" w:hAnsi="Arial Narrow" w:cs="Arial"/>
                <w:sz w:val="22"/>
                <w:szCs w:val="22"/>
              </w:rPr>
            </w:pPr>
            <w:r>
              <w:rPr>
                <w:rFonts w:ascii="Arial Narrow" w:hAnsi="Arial Narrow" w:cs="Arial"/>
                <w:sz w:val="22"/>
                <w:szCs w:val="22"/>
              </w:rPr>
              <w:t xml:space="preserve">              104,726 </w:t>
            </w:r>
          </w:p>
        </w:tc>
      </w:tr>
      <w:tr>
        <w:trPr>
          <w:trHeight w:val="276"/>
        </w:trPr>
        <w:tc>
          <w:tcPr>
            <w:tcW w:w="70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rPr>
            </w:pPr>
            <w:r>
              <w:rPr>
                <w:rFonts w:ascii="Arial Narrow" w:hAnsi="Arial Narrow" w:cs="Arial"/>
                <w:sz w:val="22"/>
                <w:szCs w:val="22"/>
              </w:rPr>
              <w:t>Adjustment/Recording of Miscellaneous Income-Branches</w:t>
            </w:r>
          </w:p>
        </w:tc>
        <w:tc>
          <w:tcPr>
            <w:tcW w:w="1620" w:type="dxa"/>
            <w:tcBorders>
              <w:top w:val="nil"/>
              <w:left w:val="nil"/>
              <w:bottom w:val="nil"/>
              <w:right w:val="nil"/>
            </w:tcBorders>
            <w:shd w:val="clear" w:color="auto" w:fill="auto"/>
            <w:noWrap/>
            <w:vAlign w:val="bottom"/>
          </w:tcPr>
          <w:p>
            <w:pPr>
              <w:ind w:left="0" w:right="-108"/>
              <w:jc w:val="right"/>
              <w:rPr>
                <w:rFonts w:ascii="Arial Narrow" w:hAnsi="Arial Narrow" w:cs="Arial"/>
                <w:sz w:val="22"/>
                <w:szCs w:val="22"/>
              </w:rPr>
            </w:pPr>
            <w:r>
              <w:rPr>
                <w:rFonts w:ascii="Arial Narrow" w:hAnsi="Arial Narrow" w:cs="Arial"/>
                <w:sz w:val="22"/>
                <w:szCs w:val="22"/>
              </w:rPr>
              <w:t xml:space="preserve">15,828 </w:t>
            </w:r>
          </w:p>
        </w:tc>
      </w:tr>
      <w:tr>
        <w:trPr>
          <w:trHeight w:val="276"/>
        </w:trPr>
        <w:tc>
          <w:tcPr>
            <w:tcW w:w="70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rPr>
            </w:pPr>
            <w:r>
              <w:rPr>
                <w:rFonts w:ascii="Arial Narrow" w:hAnsi="Arial Narrow" w:cs="Arial"/>
                <w:sz w:val="22"/>
                <w:szCs w:val="22"/>
              </w:rPr>
              <w:t>Adjustment/Recording of Miscellaneous Income-Head Office</w:t>
            </w:r>
          </w:p>
        </w:tc>
        <w:tc>
          <w:tcPr>
            <w:tcW w:w="1620" w:type="dxa"/>
            <w:tcBorders>
              <w:top w:val="nil"/>
              <w:left w:val="nil"/>
              <w:bottom w:val="nil"/>
              <w:right w:val="nil"/>
            </w:tcBorders>
            <w:shd w:val="clear" w:color="auto" w:fill="auto"/>
            <w:noWrap/>
            <w:vAlign w:val="bottom"/>
          </w:tcPr>
          <w:p>
            <w:pPr>
              <w:ind w:left="0" w:right="-108"/>
              <w:jc w:val="right"/>
              <w:rPr>
                <w:rFonts w:ascii="Arial Narrow" w:hAnsi="Arial Narrow" w:cs="Arial"/>
                <w:sz w:val="22"/>
                <w:szCs w:val="22"/>
              </w:rPr>
            </w:pPr>
            <w:r>
              <w:rPr>
                <w:rFonts w:ascii="Arial Narrow" w:hAnsi="Arial Narrow" w:cs="Arial"/>
                <w:sz w:val="22"/>
                <w:szCs w:val="22"/>
              </w:rPr>
              <w:t xml:space="preserve">                       80 </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Processing Fees-Branches</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(2,500)</w:t>
            </w:r>
          </w:p>
        </w:tc>
      </w:tr>
      <w:tr>
        <w:trPr>
          <w:trHeight w:val="276"/>
        </w:trPr>
        <w:tc>
          <w:tcPr>
            <w:tcW w:w="70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rPr>
              <w:t>Adjustment/Recording of Processing Fees-Head Office</w:t>
            </w:r>
          </w:p>
        </w:tc>
        <w:tc>
          <w:tcPr>
            <w:tcW w:w="162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(8,818)</w:t>
            </w:r>
          </w:p>
        </w:tc>
      </w:tr>
      <w:tr>
        <w:trPr>
          <w:trHeight w:val="305"/>
        </w:trPr>
        <w:tc>
          <w:tcPr>
            <w:tcW w:w="702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rPr>
              <w:t>Restated Amount as of December 31, 2020 - Other Receivables</w:t>
            </w:r>
          </w:p>
        </w:tc>
        <w:tc>
          <w:tcPr>
            <w:tcW w:w="1620" w:type="dxa"/>
            <w:tcBorders>
              <w:top w:val="single" w:sz="4" w:space="0" w:color="auto"/>
              <w:left w:val="nil"/>
              <w:bottom w:val="double" w:sz="6" w:space="0" w:color="auto"/>
              <w:right w:val="nil"/>
            </w:tcBorders>
            <w:shd w:val="clear" w:color="auto" w:fill="auto"/>
            <w:noWrap/>
            <w:vAlign w:val="bottom"/>
            <w:hideMark/>
          </w:tcPr>
          <w:p>
            <w:pPr>
              <w:ind w:right="-108"/>
              <w:jc w:val="right"/>
              <w:rPr>
                <w:rFonts w:ascii="Arial Narrow" w:hAnsi="Arial Narrow" w:cs="Arial"/>
                <w:b/>
                <w:bCs/>
                <w:sz w:val="22"/>
                <w:szCs w:val="22"/>
              </w:rPr>
            </w:pPr>
            <w:r>
              <w:rPr>
                <w:rFonts w:ascii="Arial Narrow" w:hAnsi="Arial Narrow" w:cs="Arial"/>
                <w:b/>
                <w:bCs/>
                <w:sz w:val="22"/>
                <w:szCs w:val="22"/>
              </w:rPr>
              <w:t xml:space="preserve">787,652,959 </w:t>
            </w:r>
          </w:p>
        </w:tc>
      </w:tr>
    </w:tbl>
    <w:p>
      <w:pPr>
        <w:suppressAutoHyphens/>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 xml:space="preserve">Accounts receivable pertains to unremitted sales of Sweepstakes, Keno and Lotto Agents, STL AAC, and </w:t>
      </w:r>
      <w:proofErr w:type="spellStart"/>
      <w:r>
        <w:rPr>
          <w:rFonts w:ascii="Arial" w:hAnsi="Arial" w:cs="Arial"/>
          <w:sz w:val="22"/>
          <w:szCs w:val="22"/>
          <w:lang w:eastAsia="ar-SA"/>
        </w:rPr>
        <w:t>Peryahan</w:t>
      </w:r>
      <w:proofErr w:type="spellEnd"/>
      <w:r>
        <w:rPr>
          <w:rFonts w:ascii="Arial" w:hAnsi="Arial" w:cs="Arial"/>
          <w:sz w:val="22"/>
          <w:szCs w:val="22"/>
          <w:lang w:eastAsia="ar-SA"/>
        </w:rPr>
        <w:t xml:space="preserve"> (</w:t>
      </w:r>
      <w:proofErr w:type="spellStart"/>
      <w:r>
        <w:rPr>
          <w:rFonts w:ascii="Arial" w:hAnsi="Arial" w:cs="Arial"/>
          <w:sz w:val="22"/>
          <w:szCs w:val="22"/>
        </w:rPr>
        <w:t>Globaltech</w:t>
      </w:r>
      <w:proofErr w:type="spellEnd"/>
      <w:r>
        <w:rPr>
          <w:rFonts w:ascii="Arial" w:hAnsi="Arial" w:cs="Arial"/>
          <w:sz w:val="22"/>
          <w:szCs w:val="22"/>
        </w:rPr>
        <w:t xml:space="preserve"> Mobile Online Corporation)</w:t>
      </w:r>
      <w:r>
        <w:rPr>
          <w:rFonts w:ascii="Arial" w:hAnsi="Arial" w:cs="Arial"/>
          <w:sz w:val="22"/>
          <w:szCs w:val="22"/>
          <w:lang w:eastAsia="ar-SA"/>
        </w:rPr>
        <w:t xml:space="preserve">. </w:t>
      </w:r>
    </w:p>
    <w:p>
      <w:pPr>
        <w:suppressAutoHyphens/>
        <w:ind w:left="0" w:firstLine="72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 xml:space="preserve">Due from officers and employees are personal accounts of officers and employees, such as but not limited to car loan assistance program, tax deficiencies, educational loans and intelligence fund. </w:t>
      </w:r>
    </w:p>
    <w:p>
      <w:pPr>
        <w:suppressAutoHyphens/>
        <w:ind w:left="0"/>
        <w:rPr>
          <w:rFonts w:ascii="Arial" w:hAnsi="Arial" w:cs="Arial"/>
          <w:sz w:val="22"/>
          <w:szCs w:val="22"/>
          <w:lang w:eastAsia="ar-SA"/>
        </w:rPr>
      </w:pPr>
    </w:p>
    <w:p>
      <w:pPr>
        <w:suppressAutoHyphens/>
        <w:ind w:left="0"/>
        <w:rPr>
          <w:rFonts w:ascii="Arial" w:hAnsi="Arial" w:cs="Arial"/>
          <w:sz w:val="22"/>
          <w:szCs w:val="22"/>
          <w:lang w:eastAsia="ar-SA"/>
        </w:rPr>
      </w:pPr>
      <w:r>
        <w:rPr>
          <w:rFonts w:ascii="Arial" w:hAnsi="Arial" w:cs="Arial"/>
          <w:sz w:val="22"/>
          <w:szCs w:val="22"/>
          <w:lang w:eastAsia="ar-SA"/>
        </w:rPr>
        <w:t>Receivables – Disallowance account includes COA disallowances on the payment of various benefits to the employees of PCSO Branch Offices.</w:t>
      </w:r>
    </w:p>
    <w:p>
      <w:pPr>
        <w:suppressAutoHyphens/>
        <w:ind w:left="0"/>
        <w:rPr>
          <w:rFonts w:ascii="Arial" w:hAnsi="Arial" w:cs="Arial"/>
          <w:sz w:val="22"/>
          <w:szCs w:val="22"/>
          <w:lang w:eastAsia="ar-SA"/>
        </w:rPr>
      </w:pPr>
    </w:p>
    <w:p>
      <w:pPr>
        <w:ind w:left="0"/>
        <w:rPr>
          <w:rFonts w:ascii="Arial" w:hAnsi="Arial" w:cs="Arial"/>
          <w:sz w:val="22"/>
          <w:szCs w:val="22"/>
          <w:lang w:eastAsia="ar-SA"/>
        </w:rPr>
      </w:pPr>
      <w:r>
        <w:rPr>
          <w:rFonts w:ascii="Arial" w:hAnsi="Arial" w:cs="Arial"/>
          <w:sz w:val="22"/>
          <w:szCs w:val="22"/>
          <w:lang w:eastAsia="ar-SA"/>
        </w:rPr>
        <w:t>Other receivable represents accruals of interest income from various bank accounts for the period ended December 31, 2021 and the garnished amount pertaining to the case filed by TMA Group of Companies to PCSO under Civil Case No. 11-310 in the amount of P656</w:t>
      </w:r>
      <w:proofErr w:type="gramStart"/>
      <w:r>
        <w:rPr>
          <w:rFonts w:ascii="Arial" w:hAnsi="Arial" w:cs="Arial"/>
          <w:sz w:val="22"/>
          <w:szCs w:val="22"/>
          <w:lang w:eastAsia="ar-SA"/>
        </w:rPr>
        <w:t>,045,378</w:t>
      </w:r>
      <w:proofErr w:type="gramEnd"/>
      <w:r>
        <w:rPr>
          <w:rFonts w:ascii="Arial" w:hAnsi="Arial" w:cs="Arial"/>
          <w:sz w:val="22"/>
          <w:szCs w:val="22"/>
          <w:lang w:eastAsia="ar-SA"/>
        </w:rPr>
        <w:t>.</w:t>
      </w:r>
    </w:p>
    <w:p>
      <w:pPr>
        <w:ind w:left="0"/>
        <w:rPr>
          <w:rFonts w:ascii="Arial" w:hAnsi="Arial" w:cs="Arial"/>
          <w:sz w:val="22"/>
          <w:szCs w:val="22"/>
        </w:rPr>
      </w:pPr>
    </w:p>
    <w:p>
      <w:pPr>
        <w:ind w:left="0"/>
        <w:rPr>
          <w:rFonts w:ascii="Arial" w:hAnsi="Arial" w:cs="Arial"/>
          <w:sz w:val="22"/>
          <w:szCs w:val="22"/>
        </w:rPr>
      </w:pPr>
    </w:p>
    <w:p>
      <w:pPr>
        <w:pStyle w:val="ListParagraph"/>
        <w:numPr>
          <w:ilvl w:val="0"/>
          <w:numId w:val="13"/>
        </w:numPr>
        <w:ind w:left="720" w:hanging="720"/>
        <w:contextualSpacing/>
        <w:rPr>
          <w:rFonts w:ascii="Arial" w:hAnsi="Arial" w:cs="Arial"/>
          <w:b/>
          <w:sz w:val="22"/>
          <w:szCs w:val="22"/>
        </w:rPr>
      </w:pPr>
      <w:r>
        <w:rPr>
          <w:rFonts w:ascii="Arial" w:hAnsi="Arial" w:cs="Arial"/>
          <w:b/>
          <w:sz w:val="22"/>
          <w:szCs w:val="22"/>
        </w:rPr>
        <w:t>INVENTORIES</w:t>
      </w:r>
    </w:p>
    <w:p>
      <w:pPr>
        <w:ind w:left="0"/>
        <w:contextualSpacing/>
        <w:rPr>
          <w:rFonts w:ascii="Arial" w:hAnsi="Arial" w:cs="Arial"/>
          <w:b/>
          <w:sz w:val="22"/>
          <w:szCs w:val="22"/>
        </w:rPr>
      </w:pPr>
    </w:p>
    <w:p>
      <w:pPr>
        <w:ind w:left="0"/>
        <w:contextualSpacing/>
        <w:rPr>
          <w:rFonts w:ascii="Arial" w:hAnsi="Arial" w:cs="Arial"/>
          <w:sz w:val="22"/>
          <w:szCs w:val="22"/>
        </w:rPr>
      </w:pPr>
      <w:r>
        <w:rPr>
          <w:rFonts w:ascii="Arial" w:hAnsi="Arial" w:cs="Arial"/>
          <w:sz w:val="22"/>
          <w:szCs w:val="22"/>
        </w:rPr>
        <w:t>This</w:t>
      </w:r>
      <w:r>
        <w:rPr>
          <w:rFonts w:ascii="Arial" w:hAnsi="Arial" w:cs="Arial"/>
          <w:b/>
          <w:sz w:val="22"/>
          <w:szCs w:val="22"/>
        </w:rPr>
        <w:t xml:space="preserve"> </w:t>
      </w:r>
      <w:r>
        <w:rPr>
          <w:rFonts w:ascii="Arial" w:hAnsi="Arial" w:cs="Arial"/>
          <w:sz w:val="22"/>
          <w:szCs w:val="22"/>
        </w:rPr>
        <w:t>account consists of the following:</w:t>
      </w:r>
    </w:p>
    <w:p>
      <w:pPr>
        <w:ind w:left="0"/>
        <w:contextualSpacing/>
        <w:rPr>
          <w:rFonts w:ascii="Arial" w:hAnsi="Arial" w:cs="Arial"/>
          <w:sz w:val="22"/>
          <w:szCs w:val="22"/>
        </w:rPr>
      </w:pPr>
    </w:p>
    <w:tbl>
      <w:tblPr>
        <w:tblW w:w="8672" w:type="dxa"/>
        <w:tblLook w:val="04A0" w:firstRow="1" w:lastRow="0" w:firstColumn="1" w:lastColumn="0" w:noHBand="0" w:noVBand="1"/>
      </w:tblPr>
      <w:tblGrid>
        <w:gridCol w:w="5310"/>
        <w:gridCol w:w="1718"/>
        <w:gridCol w:w="1644"/>
      </w:tblGrid>
      <w:tr>
        <w:trPr>
          <w:trHeight w:val="249"/>
          <w:tblHeader/>
        </w:trPr>
        <w:tc>
          <w:tcPr>
            <w:tcW w:w="5310" w:type="dxa"/>
            <w:tcBorders>
              <w:top w:val="single" w:sz="4" w:space="0" w:color="auto"/>
              <w:left w:val="nil"/>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1718" w:type="dxa"/>
            <w:tcBorders>
              <w:top w:val="single" w:sz="4" w:space="0" w:color="auto"/>
              <w:left w:val="nil"/>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2021</w:t>
            </w:r>
          </w:p>
        </w:tc>
        <w:tc>
          <w:tcPr>
            <w:tcW w:w="1644" w:type="dxa"/>
            <w:tcBorders>
              <w:top w:val="single" w:sz="4" w:space="0" w:color="auto"/>
              <w:left w:val="nil"/>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2020</w:t>
            </w:r>
          </w:p>
        </w:tc>
      </w:tr>
      <w:tr>
        <w:trPr>
          <w:trHeight w:val="249"/>
          <w:tblHeader/>
        </w:trPr>
        <w:tc>
          <w:tcPr>
            <w:tcW w:w="5310" w:type="dxa"/>
            <w:tcBorders>
              <w:left w:val="nil"/>
              <w:bottom w:val="single" w:sz="4" w:space="0" w:color="auto"/>
              <w:right w:val="nil"/>
            </w:tcBorders>
            <w:shd w:val="clear" w:color="auto" w:fill="auto"/>
            <w:noWrap/>
            <w:vAlign w:val="bottom"/>
          </w:tcPr>
          <w:p>
            <w:pPr>
              <w:ind w:left="0"/>
              <w:jc w:val="left"/>
              <w:rPr>
                <w:rFonts w:ascii="Arial Narrow" w:hAnsi="Arial Narrow" w:cs="Calibri"/>
                <w:sz w:val="20"/>
                <w:szCs w:val="20"/>
              </w:rPr>
            </w:pPr>
          </w:p>
        </w:tc>
        <w:tc>
          <w:tcPr>
            <w:tcW w:w="1718" w:type="dxa"/>
            <w:tcBorders>
              <w:left w:val="nil"/>
              <w:bottom w:val="single" w:sz="4" w:space="0" w:color="auto"/>
              <w:right w:val="nil"/>
            </w:tcBorders>
            <w:shd w:val="clear" w:color="auto" w:fill="auto"/>
            <w:noWrap/>
            <w:vAlign w:val="bottom"/>
          </w:tcPr>
          <w:p>
            <w:pPr>
              <w:ind w:left="0"/>
              <w:jc w:val="right"/>
              <w:rPr>
                <w:rFonts w:ascii="Arial Narrow" w:hAnsi="Arial Narrow" w:cs="Calibri"/>
                <w:b/>
                <w:bCs/>
                <w:sz w:val="20"/>
                <w:szCs w:val="20"/>
              </w:rPr>
            </w:pPr>
          </w:p>
        </w:tc>
        <w:tc>
          <w:tcPr>
            <w:tcW w:w="1644" w:type="dxa"/>
            <w:tcBorders>
              <w:left w:val="nil"/>
              <w:bottom w:val="single" w:sz="4" w:space="0" w:color="auto"/>
              <w:right w:val="nil"/>
            </w:tcBorders>
            <w:shd w:val="clear" w:color="auto" w:fill="auto"/>
            <w:noWrap/>
            <w:vAlign w:val="bottom"/>
          </w:tcPr>
          <w:p>
            <w:pPr>
              <w:ind w:left="0" w:right="-76"/>
              <w:jc w:val="right"/>
              <w:rPr>
                <w:rFonts w:ascii="Arial Narrow" w:hAnsi="Arial Narrow" w:cs="Calibri"/>
                <w:b/>
                <w:bCs/>
                <w:sz w:val="20"/>
                <w:szCs w:val="20"/>
              </w:rPr>
            </w:pPr>
            <w:r>
              <w:rPr>
                <w:rFonts w:ascii="Arial Narrow" w:hAnsi="Arial Narrow" w:cs="Calibri"/>
                <w:b/>
                <w:bCs/>
                <w:sz w:val="20"/>
                <w:szCs w:val="20"/>
              </w:rPr>
              <w:t>As Restated</w:t>
            </w:r>
          </w:p>
        </w:tc>
      </w:tr>
      <w:tr>
        <w:trPr>
          <w:trHeight w:val="249"/>
        </w:trPr>
        <w:tc>
          <w:tcPr>
            <w:tcW w:w="5310" w:type="dxa"/>
            <w:tcBorders>
              <w:top w:val="single" w:sz="4" w:space="0" w:color="auto"/>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Drugs and medicines for distribution</w:t>
            </w:r>
          </w:p>
        </w:tc>
        <w:tc>
          <w:tcPr>
            <w:tcW w:w="1718"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single" w:sz="4" w:space="0" w:color="auto"/>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b/>
                <w:bCs/>
                <w:sz w:val="20"/>
                <w:szCs w:val="20"/>
              </w:rPr>
              <w:t xml:space="preserve">               </w:t>
            </w:r>
            <w:r>
              <w:rPr>
                <w:rFonts w:ascii="Arial Narrow" w:hAnsi="Arial Narrow" w:cs="Calibri"/>
                <w:bCs/>
                <w:sz w:val="20"/>
                <w:szCs w:val="20"/>
              </w:rPr>
              <w:t>5,437,452</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4,482,543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10,789</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4,648,350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(4,825,739)</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1,173,724</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(3,693,441)</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1,796,226</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5,437,452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b/>
                <w:bCs/>
                <w:sz w:val="20"/>
                <w:szCs w:val="20"/>
              </w:rPr>
              <w:t>Other supplies and materials for distribution</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b/>
                <w:bCs/>
                <w:sz w:val="20"/>
                <w:szCs w:val="20"/>
              </w:rPr>
            </w:pPr>
            <w:r>
              <w:rPr>
                <w:rFonts w:ascii="Arial Narrow" w:hAnsi="Arial Narrow" w:cs="Calibri"/>
                <w:bCs/>
                <w:sz w:val="20"/>
                <w:szCs w:val="20"/>
              </w:rPr>
              <w:t>-</w:t>
            </w:r>
          </w:p>
        </w:tc>
        <w:tc>
          <w:tcPr>
            <w:tcW w:w="1644" w:type="dxa"/>
            <w:tcBorders>
              <w:top w:val="nil"/>
              <w:left w:val="nil"/>
              <w:bottom w:val="nil"/>
              <w:right w:val="nil"/>
            </w:tcBorders>
            <w:shd w:val="clear" w:color="auto" w:fill="auto"/>
            <w:noWrap/>
            <w:vAlign w:val="bottom"/>
          </w:tcPr>
          <w:p>
            <w:pPr>
              <w:ind w:left="0" w:right="-76"/>
              <w:jc w:val="right"/>
              <w:rPr>
                <w:rFonts w:ascii="Arial Narrow" w:hAnsi="Arial Narrow"/>
                <w:sz w:val="20"/>
                <w:szCs w:val="20"/>
              </w:rPr>
            </w:pPr>
            <w:r>
              <w:rPr>
                <w:rFonts w:ascii="Arial Narrow" w:hAnsi="Arial Narrow"/>
                <w:sz w:val="20"/>
                <w:szCs w:val="20"/>
              </w:rPr>
              <w:t>-</w:t>
            </w:r>
          </w:p>
        </w:tc>
      </w:tr>
      <w:tr>
        <w:trPr>
          <w:trHeight w:val="249"/>
        </w:trPr>
        <w:tc>
          <w:tcPr>
            <w:tcW w:w="5310" w:type="dxa"/>
            <w:tcBorders>
              <w:top w:val="nil"/>
              <w:left w:val="nil"/>
              <w:bottom w:val="nil"/>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b/>
                <w:bCs/>
                <w:sz w:val="20"/>
                <w:szCs w:val="20"/>
              </w:rPr>
            </w:pPr>
            <w:r>
              <w:rPr>
                <w:rFonts w:ascii="Arial Narrow" w:hAnsi="Arial Narrow" w:cs="Calibri"/>
                <w:sz w:val="20"/>
                <w:szCs w:val="20"/>
              </w:rPr>
              <w:t>2,511,600</w:t>
            </w:r>
          </w:p>
        </w:tc>
        <w:tc>
          <w:tcPr>
            <w:tcW w:w="1644" w:type="dxa"/>
            <w:tcBorders>
              <w:top w:val="nil"/>
              <w:left w:val="nil"/>
              <w:bottom w:val="nil"/>
              <w:right w:val="nil"/>
            </w:tcBorders>
            <w:shd w:val="clear" w:color="auto" w:fill="auto"/>
            <w:noWrap/>
            <w:vAlign w:val="bottom"/>
          </w:tcPr>
          <w:p>
            <w:pPr>
              <w:ind w:left="0" w:right="-76"/>
              <w:jc w:val="right"/>
              <w:rPr>
                <w:rFonts w:ascii="Arial Narrow" w:hAnsi="Arial Narrow"/>
                <w:sz w:val="20"/>
                <w:szCs w:val="20"/>
              </w:rPr>
            </w:pPr>
            <w:r>
              <w:rPr>
                <w:rFonts w:ascii="Arial Narrow" w:hAnsi="Arial Narrow"/>
                <w:sz w:val="20"/>
                <w:szCs w:val="20"/>
              </w:rPr>
              <w:t>-</w:t>
            </w:r>
          </w:p>
        </w:tc>
      </w:tr>
      <w:tr>
        <w:trPr>
          <w:trHeight w:val="249"/>
        </w:trPr>
        <w:tc>
          <w:tcPr>
            <w:tcW w:w="5310" w:type="dxa"/>
            <w:tcBorders>
              <w:top w:val="nil"/>
              <w:left w:val="nil"/>
              <w:bottom w:val="nil"/>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b/>
                <w:bCs/>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tcPr>
          <w:p>
            <w:pPr>
              <w:ind w:left="0" w:right="-76"/>
              <w:jc w:val="right"/>
              <w:rPr>
                <w:rFonts w:ascii="Arial Narrow" w:hAnsi="Arial Narrow"/>
                <w:sz w:val="20"/>
                <w:szCs w:val="20"/>
              </w:rPr>
            </w:pPr>
            <w:r>
              <w:rPr>
                <w:rFonts w:ascii="Arial Narrow" w:hAnsi="Arial Narrow"/>
                <w:sz w:val="20"/>
                <w:szCs w:val="20"/>
              </w:rPr>
              <w:t>-</w:t>
            </w:r>
          </w:p>
        </w:tc>
      </w:tr>
      <w:tr>
        <w:trPr>
          <w:trHeight w:val="249"/>
        </w:trPr>
        <w:tc>
          <w:tcPr>
            <w:tcW w:w="5310" w:type="dxa"/>
            <w:tcBorders>
              <w:top w:val="nil"/>
              <w:left w:val="nil"/>
              <w:bottom w:val="single" w:sz="4" w:space="0" w:color="auto"/>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sz w:val="20"/>
                <w:szCs w:val="20"/>
              </w:rPr>
              <w:t>Other adjustment / Accruals</w:t>
            </w:r>
          </w:p>
        </w:tc>
        <w:tc>
          <w:tcPr>
            <w:tcW w:w="1718" w:type="dxa"/>
            <w:tcBorders>
              <w:top w:val="nil"/>
              <w:left w:val="nil"/>
              <w:bottom w:val="single" w:sz="4" w:space="0" w:color="auto"/>
              <w:right w:val="nil"/>
            </w:tcBorders>
            <w:shd w:val="clear" w:color="auto" w:fill="auto"/>
            <w:noWrap/>
            <w:vAlign w:val="bottom"/>
          </w:tcPr>
          <w:p>
            <w:pPr>
              <w:ind w:left="0"/>
              <w:jc w:val="right"/>
              <w:rPr>
                <w:rFonts w:ascii="Arial Narrow" w:hAnsi="Arial Narrow" w:cs="Calibri"/>
                <w:b/>
                <w:bCs/>
                <w:sz w:val="20"/>
                <w:szCs w:val="20"/>
              </w:rPr>
            </w:pPr>
            <w:r>
              <w:rPr>
                <w:rFonts w:ascii="Arial Narrow" w:hAnsi="Arial Narrow" w:cs="Calibri"/>
                <w:sz w:val="20"/>
                <w:szCs w:val="20"/>
              </w:rPr>
              <w:t>-</w:t>
            </w:r>
          </w:p>
        </w:tc>
        <w:tc>
          <w:tcPr>
            <w:tcW w:w="1644" w:type="dxa"/>
            <w:tcBorders>
              <w:top w:val="nil"/>
              <w:left w:val="nil"/>
              <w:bottom w:val="single" w:sz="4" w:space="0" w:color="auto"/>
              <w:right w:val="nil"/>
            </w:tcBorders>
            <w:shd w:val="clear" w:color="auto" w:fill="auto"/>
            <w:noWrap/>
            <w:vAlign w:val="bottom"/>
          </w:tcPr>
          <w:p>
            <w:pPr>
              <w:ind w:left="0" w:right="-76"/>
              <w:jc w:val="right"/>
              <w:rPr>
                <w:rFonts w:ascii="Arial Narrow" w:hAnsi="Arial Narrow"/>
                <w:sz w:val="20"/>
                <w:szCs w:val="20"/>
              </w:rPr>
            </w:pPr>
            <w:r>
              <w:rPr>
                <w:rFonts w:ascii="Arial Narrow" w:hAnsi="Arial Narrow"/>
                <w:sz w:val="20"/>
                <w:szCs w:val="20"/>
              </w:rPr>
              <w:t>-</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Calibri"/>
                <w:b/>
                <w:bCs/>
                <w:sz w:val="20"/>
                <w:szCs w:val="20"/>
              </w:rPr>
            </w:pPr>
            <w:r>
              <w:rPr>
                <w:rFonts w:ascii="Arial Narrow" w:hAnsi="Arial Narrow" w:cs="Calibri"/>
                <w:b/>
                <w:bCs/>
                <w:sz w:val="20"/>
                <w:szCs w:val="20"/>
              </w:rPr>
              <w:t xml:space="preserve">2,511,600 </w:t>
            </w:r>
          </w:p>
        </w:tc>
        <w:tc>
          <w:tcPr>
            <w:tcW w:w="1644" w:type="dxa"/>
            <w:tcBorders>
              <w:top w:val="single" w:sz="4" w:space="0" w:color="auto"/>
              <w:left w:val="nil"/>
              <w:bottom w:val="single" w:sz="4" w:space="0" w:color="auto"/>
              <w:right w:val="nil"/>
            </w:tcBorders>
            <w:shd w:val="clear" w:color="auto" w:fill="auto"/>
            <w:noWrap/>
            <w:vAlign w:val="bottom"/>
          </w:tcPr>
          <w:p>
            <w:pPr>
              <w:ind w:left="0" w:right="-76"/>
              <w:jc w:val="right"/>
              <w:rPr>
                <w:rFonts w:ascii="Arial Narrow" w:hAnsi="Arial Narrow"/>
                <w:sz w:val="20"/>
                <w:szCs w:val="20"/>
              </w:rPr>
            </w:pPr>
            <w:r>
              <w:rPr>
                <w:rFonts w:ascii="Arial Narrow" w:hAnsi="Arial Narrow" w:cs="Calibri"/>
                <w:b/>
                <w:bCs/>
                <w:sz w:val="20"/>
                <w:szCs w:val="20"/>
              </w:rPr>
              <w:t xml:space="preserve">              - </w:t>
            </w:r>
          </w:p>
        </w:tc>
      </w:tr>
      <w:tr>
        <w:trPr>
          <w:trHeight w:val="249"/>
        </w:trPr>
        <w:tc>
          <w:tcPr>
            <w:tcW w:w="5310" w:type="dxa"/>
            <w:tcBorders>
              <w:top w:val="single" w:sz="4" w:space="0" w:color="auto"/>
              <w:left w:val="nil"/>
              <w:bottom w:val="nil"/>
              <w:right w:val="nil"/>
            </w:tcBorders>
            <w:shd w:val="clear" w:color="auto" w:fill="auto"/>
            <w:noWrap/>
            <w:vAlign w:val="bottom"/>
          </w:tcPr>
          <w:p>
            <w:pPr>
              <w:ind w:left="-108"/>
              <w:jc w:val="left"/>
              <w:rPr>
                <w:rFonts w:ascii="Arial Narrow" w:hAnsi="Arial Narrow" w:cs="Calibri"/>
                <w:b/>
                <w:bCs/>
                <w:sz w:val="20"/>
                <w:szCs w:val="20"/>
              </w:rPr>
            </w:pPr>
          </w:p>
        </w:tc>
        <w:tc>
          <w:tcPr>
            <w:tcW w:w="1718" w:type="dxa"/>
            <w:tcBorders>
              <w:top w:val="single" w:sz="4" w:space="0" w:color="auto"/>
              <w:left w:val="nil"/>
              <w:bottom w:val="nil"/>
              <w:right w:val="nil"/>
            </w:tcBorders>
            <w:shd w:val="clear" w:color="auto" w:fill="auto"/>
            <w:noWrap/>
            <w:vAlign w:val="bottom"/>
          </w:tcPr>
          <w:p>
            <w:pPr>
              <w:ind w:left="0"/>
              <w:jc w:val="right"/>
              <w:rPr>
                <w:rFonts w:ascii="Arial Narrow" w:hAnsi="Arial Narrow" w:cs="Calibri"/>
                <w:b/>
                <w:bCs/>
                <w:sz w:val="20"/>
                <w:szCs w:val="20"/>
              </w:rPr>
            </w:pPr>
          </w:p>
        </w:tc>
        <w:tc>
          <w:tcPr>
            <w:tcW w:w="1644" w:type="dxa"/>
            <w:tcBorders>
              <w:top w:val="single" w:sz="4" w:space="0" w:color="auto"/>
              <w:left w:val="nil"/>
              <w:bottom w:val="nil"/>
              <w:right w:val="nil"/>
            </w:tcBorders>
            <w:shd w:val="clear" w:color="auto" w:fill="auto"/>
            <w:noWrap/>
            <w:vAlign w:val="bottom"/>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Office supplies inventory</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bCs/>
                <w:sz w:val="20"/>
                <w:szCs w:val="20"/>
              </w:rPr>
              <w:t>8,973,973</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9,438,814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5,518,953</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3,195,060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(6,916,599)</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(4,541,681)</w:t>
            </w:r>
          </w:p>
        </w:tc>
      </w:tr>
      <w:tr>
        <w:trPr>
          <w:trHeight w:val="260"/>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881,780 </w:t>
            </w:r>
          </w:p>
        </w:tc>
      </w:tr>
      <w:tr>
        <w:trPr>
          <w:trHeight w:val="260"/>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7,576,327 </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8,973,973 </w:t>
            </w:r>
          </w:p>
        </w:tc>
      </w:tr>
      <w:tr>
        <w:trPr>
          <w:trHeight w:val="249"/>
        </w:trPr>
        <w:tc>
          <w:tcPr>
            <w:tcW w:w="5310" w:type="dxa"/>
            <w:tcBorders>
              <w:top w:val="nil"/>
              <w:left w:val="nil"/>
              <w:bottom w:val="nil"/>
              <w:right w:val="nil"/>
            </w:tcBorders>
            <w:shd w:val="clear" w:color="auto" w:fill="auto"/>
            <w:noWrap/>
            <w:vAlign w:val="bottom"/>
            <w:hideMark/>
          </w:tcPr>
          <w:p>
            <w:pPr>
              <w:ind w:left="0"/>
              <w:jc w:val="left"/>
              <w:rPr>
                <w:rFonts w:ascii="Arial Narrow" w:hAnsi="Arial Narrow" w:cs="Calibri"/>
                <w:b/>
                <w:bCs/>
                <w:sz w:val="20"/>
                <w:szCs w:val="20"/>
              </w:rPr>
            </w:pP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Accountable forms, plates and stickers inventory</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60"/>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   </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   </w:t>
            </w:r>
          </w:p>
        </w:tc>
      </w:tr>
      <w:tr>
        <w:trPr>
          <w:trHeight w:val="260"/>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   </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   </w:t>
            </w:r>
          </w:p>
        </w:tc>
      </w:tr>
      <w:tr>
        <w:trPr>
          <w:trHeight w:val="249"/>
        </w:trPr>
        <w:tc>
          <w:tcPr>
            <w:tcW w:w="5310" w:type="dxa"/>
            <w:tcBorders>
              <w:top w:val="single" w:sz="4" w:space="0" w:color="auto"/>
              <w:left w:val="nil"/>
              <w:right w:val="nil"/>
            </w:tcBorders>
            <w:shd w:val="clear" w:color="auto" w:fill="auto"/>
            <w:noWrap/>
            <w:vAlign w:val="bottom"/>
          </w:tcPr>
          <w:p>
            <w:pPr>
              <w:ind w:left="0"/>
              <w:jc w:val="left"/>
              <w:rPr>
                <w:rFonts w:ascii="Arial Narrow" w:hAnsi="Arial Narrow" w:cs="Calibri"/>
                <w:b/>
                <w:bCs/>
                <w:sz w:val="20"/>
                <w:szCs w:val="20"/>
              </w:rPr>
            </w:pPr>
          </w:p>
        </w:tc>
        <w:tc>
          <w:tcPr>
            <w:tcW w:w="1718" w:type="dxa"/>
            <w:tcBorders>
              <w:top w:val="single" w:sz="4" w:space="0" w:color="auto"/>
              <w:left w:val="nil"/>
              <w:right w:val="nil"/>
            </w:tcBorders>
            <w:shd w:val="clear" w:color="auto" w:fill="auto"/>
            <w:noWrap/>
            <w:vAlign w:val="bottom"/>
          </w:tcPr>
          <w:p>
            <w:pPr>
              <w:ind w:left="0"/>
              <w:jc w:val="right"/>
              <w:rPr>
                <w:rFonts w:ascii="Arial Narrow" w:hAnsi="Arial Narrow" w:cs="Calibri"/>
                <w:b/>
                <w:bCs/>
                <w:sz w:val="20"/>
                <w:szCs w:val="20"/>
              </w:rPr>
            </w:pPr>
          </w:p>
        </w:tc>
        <w:tc>
          <w:tcPr>
            <w:tcW w:w="1644" w:type="dxa"/>
            <w:tcBorders>
              <w:top w:val="single" w:sz="4" w:space="0" w:color="auto"/>
              <w:left w:val="nil"/>
              <w:right w:val="nil"/>
            </w:tcBorders>
            <w:shd w:val="clear" w:color="auto" w:fill="auto"/>
            <w:noWrap/>
            <w:vAlign w:val="bottom"/>
          </w:tcPr>
          <w:p>
            <w:pPr>
              <w:ind w:left="0"/>
              <w:jc w:val="right"/>
              <w:rPr>
                <w:rFonts w:ascii="Arial Narrow" w:hAnsi="Arial Narrow" w:cs="Calibri"/>
                <w:b/>
                <w:bCs/>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Medical, dental and laboratory supplies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bCs/>
                <w:sz w:val="20"/>
                <w:szCs w:val="20"/>
              </w:rPr>
              <w:t>50,728</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17,139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355,635                 </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150,780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(126,926)</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(7,290)</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(109,901)</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279,437 </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50,728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Play/Bet slips and thermal rolls inventory</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bCs/>
                <w:sz w:val="20"/>
                <w:szCs w:val="20"/>
              </w:rPr>
              <w:t>74,308,715</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142,454,232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271,696,703 </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92,971,790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(391,271,892)</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(196,530,364)</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56,158,024 </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35,413,056 </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10,891,550 </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74,308,714 </w:t>
            </w:r>
          </w:p>
        </w:tc>
      </w:tr>
      <w:tr>
        <w:trPr>
          <w:trHeight w:val="249"/>
        </w:trPr>
        <w:tc>
          <w:tcPr>
            <w:tcW w:w="5310" w:type="dxa"/>
            <w:tcBorders>
              <w:top w:val="nil"/>
              <w:left w:val="nil"/>
              <w:bottom w:val="nil"/>
              <w:right w:val="nil"/>
            </w:tcBorders>
            <w:shd w:val="clear" w:color="auto" w:fill="auto"/>
            <w:noWrap/>
            <w:vAlign w:val="bottom"/>
          </w:tcPr>
          <w:p>
            <w:pPr>
              <w:ind w:left="0"/>
              <w:jc w:val="left"/>
              <w:rPr>
                <w:rFonts w:ascii="Arial Narrow" w:hAnsi="Arial Narrow" w:cs="Calibri"/>
                <w:b/>
                <w:bCs/>
                <w:sz w:val="20"/>
                <w:szCs w:val="20"/>
              </w:rPr>
            </w:pPr>
          </w:p>
        </w:tc>
        <w:tc>
          <w:tcPr>
            <w:tcW w:w="1718" w:type="dxa"/>
            <w:tcBorders>
              <w:top w:val="nil"/>
              <w:left w:val="nil"/>
              <w:bottom w:val="nil"/>
              <w:right w:val="nil"/>
            </w:tcBorders>
            <w:shd w:val="clear" w:color="auto" w:fill="auto"/>
            <w:noWrap/>
            <w:vAlign w:val="bottom"/>
          </w:tcPr>
          <w:p>
            <w:pPr>
              <w:ind w:left="0"/>
              <w:jc w:val="right"/>
              <w:rPr>
                <w:rFonts w:ascii="Arial Narrow" w:hAnsi="Arial Narrow"/>
                <w:sz w:val="20"/>
                <w:szCs w:val="20"/>
              </w:rPr>
            </w:pPr>
          </w:p>
        </w:tc>
        <w:tc>
          <w:tcPr>
            <w:tcW w:w="1644" w:type="dxa"/>
            <w:tcBorders>
              <w:top w:val="nil"/>
              <w:left w:val="nil"/>
              <w:bottom w:val="nil"/>
              <w:right w:val="nil"/>
            </w:tcBorders>
            <w:shd w:val="clear" w:color="auto" w:fill="auto"/>
            <w:noWrap/>
            <w:vAlign w:val="bottom"/>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Other supplies and materials inventory</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bCs/>
                <w:sz w:val="20"/>
                <w:szCs w:val="20"/>
              </w:rPr>
              <w:t>6,571,028</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6,020,346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14,855,659</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869,858 </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(11,307,524)</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(292,564)</w:t>
            </w:r>
          </w:p>
        </w:tc>
      </w:tr>
      <w:tr>
        <w:trPr>
          <w:trHeight w:val="249"/>
        </w:trPr>
        <w:tc>
          <w:tcPr>
            <w:tcW w:w="531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bottom"/>
          </w:tcPr>
          <w:p>
            <w:pPr>
              <w:ind w:left="0"/>
              <w:jc w:val="right"/>
              <w:rPr>
                <w:rFonts w:ascii="Arial Narrow" w:hAnsi="Arial Narrow" w:cs="Calibri"/>
                <w:sz w:val="20"/>
                <w:szCs w:val="20"/>
              </w:rPr>
            </w:pPr>
            <w:r>
              <w:rPr>
                <w:rFonts w:ascii="Arial Narrow" w:hAnsi="Arial Narrow" w:cs="Calibri"/>
                <w:sz w:val="20"/>
                <w:szCs w:val="20"/>
              </w:rPr>
              <w:t>-</w:t>
            </w: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cs="Calibri"/>
                <w:sz w:val="20"/>
                <w:szCs w:val="20"/>
              </w:rPr>
            </w:pPr>
            <w:r>
              <w:rPr>
                <w:rFonts w:ascii="Arial Narrow" w:hAnsi="Arial Narrow" w:cs="Calibri"/>
                <w:sz w:val="20"/>
                <w:szCs w:val="20"/>
              </w:rPr>
              <w:t xml:space="preserve">                (26,611)</w:t>
            </w:r>
          </w:p>
        </w:tc>
      </w:tr>
      <w:tr>
        <w:trPr>
          <w:trHeight w:val="249"/>
        </w:trPr>
        <w:tc>
          <w:tcPr>
            <w:tcW w:w="531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10,119,163 </w:t>
            </w:r>
          </w:p>
        </w:tc>
        <w:tc>
          <w:tcPr>
            <w:tcW w:w="1644" w:type="dxa"/>
            <w:tcBorders>
              <w:top w:val="single" w:sz="4" w:space="0" w:color="auto"/>
              <w:left w:val="nil"/>
              <w:bottom w:val="single" w:sz="4"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6,571,029 </w:t>
            </w:r>
          </w:p>
        </w:tc>
      </w:tr>
      <w:tr>
        <w:trPr>
          <w:trHeight w:val="215"/>
        </w:trPr>
        <w:tc>
          <w:tcPr>
            <w:tcW w:w="5310" w:type="dxa"/>
            <w:tcBorders>
              <w:top w:val="nil"/>
              <w:left w:val="nil"/>
              <w:bottom w:val="nil"/>
              <w:right w:val="nil"/>
            </w:tcBorders>
            <w:shd w:val="clear" w:color="auto" w:fill="auto"/>
            <w:noWrap/>
            <w:vAlign w:val="bottom"/>
            <w:hideMark/>
          </w:tcPr>
          <w:p>
            <w:pPr>
              <w:ind w:left="0"/>
              <w:jc w:val="left"/>
              <w:rPr>
                <w:rFonts w:ascii="Arial Narrow" w:hAnsi="Arial Narrow" w:cs="Calibri"/>
                <w:b/>
                <w:bCs/>
                <w:sz w:val="20"/>
                <w:szCs w:val="20"/>
              </w:rPr>
            </w:pP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center"/>
            <w:hideMark/>
          </w:tcPr>
          <w:p>
            <w:pPr>
              <w:ind w:left="-108"/>
              <w:jc w:val="left"/>
              <w:rPr>
                <w:rFonts w:ascii="Arial Narrow" w:hAnsi="Arial Narrow" w:cs="Calibri"/>
                <w:b/>
                <w:bCs/>
                <w:sz w:val="20"/>
                <w:szCs w:val="20"/>
              </w:rPr>
            </w:pPr>
            <w:r>
              <w:rPr>
                <w:rFonts w:ascii="Arial Narrow" w:hAnsi="Arial Narrow" w:cs="Calibri"/>
                <w:b/>
                <w:bCs/>
                <w:sz w:val="20"/>
                <w:szCs w:val="20"/>
              </w:rPr>
              <w:t>Semi-expendable machinery and equipment</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p>
        </w:tc>
        <w:tc>
          <w:tcPr>
            <w:tcW w:w="1644"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49"/>
        </w:trPr>
        <w:tc>
          <w:tcPr>
            <w:tcW w:w="5310" w:type="dxa"/>
            <w:tcBorders>
              <w:top w:val="nil"/>
              <w:left w:val="nil"/>
              <w:bottom w:val="nil"/>
              <w:right w:val="nil"/>
            </w:tcBorders>
            <w:shd w:val="clear" w:color="auto" w:fill="auto"/>
            <w:noWrap/>
            <w:vAlign w:val="center"/>
            <w:hideMark/>
          </w:tcPr>
          <w:p>
            <w:pPr>
              <w:ind w:left="-108"/>
              <w:jc w:val="left"/>
              <w:rPr>
                <w:rFonts w:ascii="Arial Narrow" w:hAnsi="Arial Narrow" w:cs="Calibri"/>
                <w:sz w:val="20"/>
                <w:szCs w:val="20"/>
              </w:rPr>
            </w:pPr>
            <w:r>
              <w:rPr>
                <w:rFonts w:ascii="Arial Narrow" w:hAnsi="Arial Narrow" w:cs="Calibri"/>
                <w:sz w:val="20"/>
                <w:szCs w:val="20"/>
              </w:rPr>
              <w:t>Carrying Amount January 1</w:t>
            </w:r>
          </w:p>
        </w:tc>
        <w:tc>
          <w:tcPr>
            <w:tcW w:w="1718" w:type="dxa"/>
            <w:tcBorders>
              <w:top w:val="nil"/>
              <w:left w:val="nil"/>
              <w:bottom w:val="nil"/>
              <w:right w:val="nil"/>
            </w:tcBorders>
            <w:shd w:val="clear" w:color="auto" w:fill="auto"/>
            <w:noWrap/>
            <w:vAlign w:val="center"/>
            <w:hideMark/>
          </w:tcPr>
          <w:p>
            <w:pPr>
              <w:ind w:left="0"/>
              <w:jc w:val="right"/>
              <w:rPr>
                <w:rFonts w:ascii="Arial Narrow" w:hAnsi="Arial Narrow" w:cs="Calibri"/>
                <w:sz w:val="20"/>
                <w:szCs w:val="20"/>
              </w:rPr>
            </w:pPr>
            <w:r>
              <w:rPr>
                <w:rFonts w:ascii="Arial Narrow" w:hAnsi="Arial Narrow" w:cs="Calibri"/>
                <w:b/>
                <w:bCs/>
                <w:sz w:val="20"/>
                <w:szCs w:val="20"/>
              </w:rPr>
              <w:t xml:space="preserve">                  </w:t>
            </w:r>
            <w:r>
              <w:rPr>
                <w:rFonts w:ascii="Arial Narrow" w:hAnsi="Arial Narrow" w:cs="Calibri"/>
                <w:bCs/>
                <w:sz w:val="20"/>
                <w:szCs w:val="20"/>
              </w:rPr>
              <w:t>367,947</w:t>
            </w:r>
          </w:p>
        </w:tc>
        <w:tc>
          <w:tcPr>
            <w:tcW w:w="1644" w:type="dxa"/>
            <w:tcBorders>
              <w:top w:val="nil"/>
              <w:left w:val="nil"/>
              <w:bottom w:val="nil"/>
              <w:right w:val="nil"/>
            </w:tcBorders>
            <w:shd w:val="clear" w:color="auto" w:fill="auto"/>
            <w:noWrap/>
            <w:vAlign w:val="center"/>
            <w:hideMark/>
          </w:tcPr>
          <w:p>
            <w:pPr>
              <w:ind w:left="0" w:right="-76"/>
              <w:jc w:val="right"/>
              <w:rPr>
                <w:rFonts w:ascii="Arial Narrow" w:hAnsi="Arial Narrow" w:cs="Calibri"/>
                <w:sz w:val="20"/>
                <w:szCs w:val="20"/>
              </w:rPr>
            </w:pPr>
            <w:r>
              <w:rPr>
                <w:rFonts w:ascii="Arial Narrow" w:hAnsi="Arial Narrow" w:cs="Calibri"/>
                <w:sz w:val="20"/>
                <w:szCs w:val="20"/>
              </w:rPr>
              <w:t xml:space="preserve">                  299,680 </w:t>
            </w:r>
          </w:p>
        </w:tc>
      </w:tr>
      <w:tr>
        <w:trPr>
          <w:trHeight w:val="249"/>
        </w:trPr>
        <w:tc>
          <w:tcPr>
            <w:tcW w:w="5310" w:type="dxa"/>
            <w:tcBorders>
              <w:top w:val="nil"/>
              <w:left w:val="nil"/>
              <w:bottom w:val="nil"/>
              <w:right w:val="nil"/>
            </w:tcBorders>
            <w:shd w:val="clear" w:color="auto" w:fill="auto"/>
            <w:noWrap/>
            <w:vAlign w:val="center"/>
            <w:hideMark/>
          </w:tcPr>
          <w:p>
            <w:pPr>
              <w:ind w:left="-108"/>
              <w:jc w:val="left"/>
              <w:rPr>
                <w:rFonts w:ascii="Arial Narrow" w:hAnsi="Arial Narrow" w:cs="Calibri"/>
                <w:sz w:val="20"/>
                <w:szCs w:val="20"/>
              </w:rPr>
            </w:pPr>
            <w:r>
              <w:rPr>
                <w:rFonts w:ascii="Arial Narrow" w:hAnsi="Arial Narrow" w:cs="Calibri"/>
                <w:sz w:val="20"/>
                <w:szCs w:val="20"/>
              </w:rPr>
              <w:t>Additional acquisition during the year</w:t>
            </w:r>
          </w:p>
        </w:tc>
        <w:tc>
          <w:tcPr>
            <w:tcW w:w="1718" w:type="dxa"/>
            <w:tcBorders>
              <w:top w:val="nil"/>
              <w:left w:val="nil"/>
              <w:bottom w:val="nil"/>
              <w:right w:val="nil"/>
            </w:tcBorders>
            <w:shd w:val="clear" w:color="auto" w:fill="auto"/>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586,296</w:t>
            </w:r>
          </w:p>
        </w:tc>
        <w:tc>
          <w:tcPr>
            <w:tcW w:w="1644" w:type="dxa"/>
            <w:tcBorders>
              <w:top w:val="nil"/>
              <w:left w:val="nil"/>
              <w:bottom w:val="nil"/>
              <w:right w:val="nil"/>
            </w:tcBorders>
            <w:shd w:val="clear" w:color="auto" w:fill="auto"/>
            <w:noWrap/>
            <w:vAlign w:val="center"/>
            <w:hideMark/>
          </w:tcPr>
          <w:p>
            <w:pPr>
              <w:ind w:left="0" w:right="-76"/>
              <w:jc w:val="right"/>
              <w:rPr>
                <w:rFonts w:ascii="Arial Narrow" w:hAnsi="Arial Narrow" w:cs="Calibri"/>
                <w:sz w:val="20"/>
                <w:szCs w:val="20"/>
              </w:rPr>
            </w:pPr>
            <w:r>
              <w:rPr>
                <w:rFonts w:ascii="Arial Narrow" w:hAnsi="Arial Narrow" w:cs="Calibri"/>
                <w:sz w:val="20"/>
                <w:szCs w:val="20"/>
              </w:rPr>
              <w:t xml:space="preserve">                  225,373 </w:t>
            </w:r>
          </w:p>
        </w:tc>
      </w:tr>
      <w:tr>
        <w:trPr>
          <w:trHeight w:val="249"/>
        </w:trPr>
        <w:tc>
          <w:tcPr>
            <w:tcW w:w="5310" w:type="dxa"/>
            <w:tcBorders>
              <w:top w:val="nil"/>
              <w:left w:val="nil"/>
              <w:bottom w:val="nil"/>
              <w:right w:val="nil"/>
            </w:tcBorders>
            <w:shd w:val="clear" w:color="auto" w:fill="auto"/>
            <w:noWrap/>
            <w:vAlign w:val="center"/>
            <w:hideMark/>
          </w:tcPr>
          <w:p>
            <w:pPr>
              <w:ind w:left="-108"/>
              <w:jc w:val="left"/>
              <w:rPr>
                <w:rFonts w:ascii="Arial Narrow" w:hAnsi="Arial Narrow" w:cs="Calibri"/>
                <w:sz w:val="20"/>
                <w:szCs w:val="20"/>
              </w:rPr>
            </w:pPr>
            <w:r>
              <w:rPr>
                <w:rFonts w:ascii="Arial Narrow" w:hAnsi="Arial Narrow" w:cs="Calibri"/>
                <w:sz w:val="20"/>
                <w:szCs w:val="20"/>
              </w:rPr>
              <w:t>Expensed during the year</w:t>
            </w:r>
          </w:p>
        </w:tc>
        <w:tc>
          <w:tcPr>
            <w:tcW w:w="1718" w:type="dxa"/>
            <w:tcBorders>
              <w:top w:val="nil"/>
              <w:left w:val="nil"/>
              <w:bottom w:val="nil"/>
              <w:right w:val="nil"/>
            </w:tcBorders>
            <w:shd w:val="clear" w:color="auto" w:fill="auto"/>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(282,400)</w:t>
            </w:r>
          </w:p>
        </w:tc>
        <w:tc>
          <w:tcPr>
            <w:tcW w:w="1644" w:type="dxa"/>
            <w:tcBorders>
              <w:top w:val="nil"/>
              <w:left w:val="nil"/>
              <w:bottom w:val="nil"/>
              <w:right w:val="nil"/>
            </w:tcBorders>
            <w:shd w:val="clear" w:color="auto" w:fill="auto"/>
            <w:noWrap/>
            <w:vAlign w:val="center"/>
            <w:hideMark/>
          </w:tcPr>
          <w:p>
            <w:pPr>
              <w:ind w:left="0" w:right="-76"/>
              <w:jc w:val="right"/>
              <w:rPr>
                <w:rFonts w:ascii="Arial Narrow" w:hAnsi="Arial Narrow" w:cs="Calibri"/>
                <w:sz w:val="20"/>
                <w:szCs w:val="20"/>
              </w:rPr>
            </w:pPr>
            <w:r>
              <w:rPr>
                <w:rFonts w:ascii="Arial Narrow" w:hAnsi="Arial Narrow" w:cs="Calibri"/>
                <w:sz w:val="20"/>
                <w:szCs w:val="20"/>
              </w:rPr>
              <w:t xml:space="preserve">               (220,907)</w:t>
            </w:r>
          </w:p>
        </w:tc>
      </w:tr>
      <w:tr>
        <w:trPr>
          <w:trHeight w:val="260"/>
        </w:trPr>
        <w:tc>
          <w:tcPr>
            <w:tcW w:w="5310" w:type="dxa"/>
            <w:tcBorders>
              <w:top w:val="nil"/>
              <w:left w:val="nil"/>
              <w:bottom w:val="nil"/>
              <w:right w:val="nil"/>
            </w:tcBorders>
            <w:shd w:val="clear" w:color="auto" w:fill="auto"/>
            <w:noWrap/>
            <w:vAlign w:val="center"/>
            <w:hideMark/>
          </w:tcPr>
          <w:p>
            <w:pPr>
              <w:ind w:left="-108"/>
              <w:jc w:val="left"/>
              <w:rPr>
                <w:rFonts w:ascii="Arial Narrow" w:hAnsi="Arial Narrow" w:cs="Calibri"/>
                <w:sz w:val="20"/>
                <w:szCs w:val="20"/>
              </w:rPr>
            </w:pPr>
            <w:r>
              <w:rPr>
                <w:rFonts w:ascii="Arial Narrow" w:hAnsi="Arial Narrow" w:cs="Calibri"/>
                <w:sz w:val="20"/>
                <w:szCs w:val="20"/>
              </w:rPr>
              <w:t>Other adjustment / Accruals</w:t>
            </w:r>
          </w:p>
        </w:tc>
        <w:tc>
          <w:tcPr>
            <w:tcW w:w="1718" w:type="dxa"/>
            <w:tcBorders>
              <w:top w:val="nil"/>
              <w:left w:val="nil"/>
              <w:bottom w:val="nil"/>
              <w:right w:val="nil"/>
            </w:tcBorders>
            <w:shd w:val="clear" w:color="auto" w:fill="auto"/>
            <w:noWrap/>
            <w:vAlign w:val="center"/>
            <w:hideMark/>
          </w:tcPr>
          <w:p>
            <w:pPr>
              <w:ind w:left="0"/>
              <w:jc w:val="right"/>
              <w:rPr>
                <w:rFonts w:ascii="Arial Narrow" w:hAnsi="Arial Narrow" w:cs="Calibri"/>
                <w:sz w:val="20"/>
                <w:szCs w:val="20"/>
              </w:rPr>
            </w:pPr>
            <w:r>
              <w:rPr>
                <w:rFonts w:ascii="Arial Narrow" w:hAnsi="Arial Narrow" w:cs="Calibri"/>
                <w:sz w:val="20"/>
                <w:szCs w:val="20"/>
              </w:rPr>
              <w:t xml:space="preserve">-                   </w:t>
            </w:r>
          </w:p>
        </w:tc>
        <w:tc>
          <w:tcPr>
            <w:tcW w:w="1644" w:type="dxa"/>
            <w:tcBorders>
              <w:top w:val="nil"/>
              <w:left w:val="nil"/>
              <w:bottom w:val="nil"/>
              <w:right w:val="nil"/>
            </w:tcBorders>
            <w:shd w:val="clear" w:color="auto" w:fill="auto"/>
            <w:noWrap/>
            <w:vAlign w:val="center"/>
            <w:hideMark/>
          </w:tcPr>
          <w:p>
            <w:pPr>
              <w:ind w:left="0" w:right="-76"/>
              <w:jc w:val="right"/>
              <w:rPr>
                <w:rFonts w:ascii="Arial Narrow" w:hAnsi="Arial Narrow" w:cs="Calibri"/>
                <w:sz w:val="20"/>
                <w:szCs w:val="20"/>
              </w:rPr>
            </w:pPr>
            <w:r>
              <w:rPr>
                <w:rFonts w:ascii="Arial Narrow" w:hAnsi="Arial Narrow" w:cs="Calibri"/>
                <w:sz w:val="20"/>
                <w:szCs w:val="20"/>
              </w:rPr>
              <w:t xml:space="preserve">                   63,800 </w:t>
            </w:r>
          </w:p>
        </w:tc>
      </w:tr>
      <w:tr>
        <w:trPr>
          <w:trHeight w:val="260"/>
        </w:trPr>
        <w:tc>
          <w:tcPr>
            <w:tcW w:w="5310" w:type="dxa"/>
            <w:tcBorders>
              <w:top w:val="single" w:sz="8" w:space="0" w:color="auto"/>
              <w:left w:val="nil"/>
              <w:bottom w:val="single" w:sz="8" w:space="0" w:color="auto"/>
              <w:right w:val="nil"/>
            </w:tcBorders>
            <w:shd w:val="clear" w:color="auto" w:fill="auto"/>
            <w:noWrap/>
            <w:vAlign w:val="center"/>
            <w:hideMark/>
          </w:tcPr>
          <w:p>
            <w:pPr>
              <w:ind w:left="-108"/>
              <w:jc w:val="left"/>
              <w:rPr>
                <w:rFonts w:ascii="Arial Narrow" w:hAnsi="Arial Narrow" w:cs="Calibri"/>
                <w:b/>
                <w:bCs/>
                <w:sz w:val="20"/>
                <w:szCs w:val="20"/>
              </w:rPr>
            </w:pPr>
            <w:r>
              <w:rPr>
                <w:rFonts w:ascii="Arial Narrow" w:hAnsi="Arial Narrow" w:cs="Calibri"/>
                <w:b/>
                <w:bCs/>
                <w:sz w:val="20"/>
                <w:szCs w:val="20"/>
              </w:rPr>
              <w:t>Carrying Amount December 31</w:t>
            </w:r>
          </w:p>
        </w:tc>
        <w:tc>
          <w:tcPr>
            <w:tcW w:w="1718" w:type="dxa"/>
            <w:tcBorders>
              <w:top w:val="single" w:sz="8" w:space="0" w:color="auto"/>
              <w:left w:val="nil"/>
              <w:bottom w:val="single" w:sz="8" w:space="0" w:color="auto"/>
              <w:right w:val="nil"/>
            </w:tcBorders>
            <w:shd w:val="clear" w:color="auto" w:fill="auto"/>
            <w:noWrap/>
            <w:vAlign w:val="center"/>
            <w:hideMark/>
          </w:tcPr>
          <w:p>
            <w:pPr>
              <w:ind w:left="0"/>
              <w:jc w:val="right"/>
              <w:rPr>
                <w:rFonts w:ascii="Arial Narrow" w:hAnsi="Arial Narrow" w:cs="Calibri"/>
                <w:b/>
                <w:bCs/>
                <w:sz w:val="20"/>
                <w:szCs w:val="20"/>
              </w:rPr>
            </w:pPr>
            <w:r>
              <w:rPr>
                <w:rFonts w:ascii="Arial Narrow" w:hAnsi="Arial Narrow" w:cs="Calibri"/>
                <w:b/>
                <w:bCs/>
                <w:sz w:val="20"/>
                <w:szCs w:val="20"/>
              </w:rPr>
              <w:t xml:space="preserve">                  671,843 </w:t>
            </w:r>
          </w:p>
        </w:tc>
        <w:tc>
          <w:tcPr>
            <w:tcW w:w="1644" w:type="dxa"/>
            <w:tcBorders>
              <w:top w:val="single" w:sz="8" w:space="0" w:color="auto"/>
              <w:left w:val="nil"/>
              <w:bottom w:val="single" w:sz="8" w:space="0" w:color="auto"/>
              <w:right w:val="nil"/>
            </w:tcBorders>
            <w:shd w:val="clear" w:color="auto" w:fill="auto"/>
            <w:noWrap/>
            <w:vAlign w:val="center"/>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367,946 </w:t>
            </w:r>
          </w:p>
        </w:tc>
      </w:tr>
      <w:tr>
        <w:trPr>
          <w:trHeight w:val="125"/>
        </w:trPr>
        <w:tc>
          <w:tcPr>
            <w:tcW w:w="5310"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1718"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p>
        </w:tc>
        <w:tc>
          <w:tcPr>
            <w:tcW w:w="1644" w:type="dxa"/>
            <w:tcBorders>
              <w:top w:val="nil"/>
              <w:left w:val="nil"/>
              <w:bottom w:val="nil"/>
              <w:right w:val="nil"/>
            </w:tcBorders>
            <w:shd w:val="clear" w:color="auto" w:fill="auto"/>
            <w:noWrap/>
            <w:vAlign w:val="bottom"/>
            <w:hideMark/>
          </w:tcPr>
          <w:p>
            <w:pPr>
              <w:ind w:left="0" w:right="-76"/>
              <w:jc w:val="right"/>
              <w:rPr>
                <w:rFonts w:ascii="Arial Narrow" w:hAnsi="Arial Narrow"/>
                <w:sz w:val="20"/>
                <w:szCs w:val="20"/>
              </w:rPr>
            </w:pPr>
          </w:p>
        </w:tc>
      </w:tr>
      <w:tr>
        <w:trPr>
          <w:trHeight w:val="260"/>
        </w:trPr>
        <w:tc>
          <w:tcPr>
            <w:tcW w:w="5310" w:type="dxa"/>
            <w:tcBorders>
              <w:top w:val="nil"/>
              <w:left w:val="nil"/>
              <w:bottom w:val="double" w:sz="6" w:space="0" w:color="auto"/>
              <w:right w:val="nil"/>
            </w:tcBorders>
            <w:shd w:val="clear" w:color="auto" w:fill="auto"/>
            <w:noWrap/>
            <w:vAlign w:val="center"/>
            <w:hideMark/>
          </w:tcPr>
          <w:p>
            <w:pPr>
              <w:ind w:left="-108"/>
              <w:jc w:val="left"/>
              <w:rPr>
                <w:rFonts w:ascii="Arial Narrow" w:hAnsi="Arial Narrow" w:cs="Calibri"/>
                <w:b/>
                <w:bCs/>
                <w:sz w:val="20"/>
                <w:szCs w:val="20"/>
              </w:rPr>
            </w:pPr>
            <w:r>
              <w:rPr>
                <w:rFonts w:ascii="Arial Narrow" w:hAnsi="Arial Narrow" w:cs="Calibri"/>
                <w:b/>
                <w:bCs/>
                <w:sz w:val="20"/>
                <w:szCs w:val="20"/>
              </w:rPr>
              <w:t>Total</w:t>
            </w:r>
          </w:p>
        </w:tc>
        <w:tc>
          <w:tcPr>
            <w:tcW w:w="1718"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33,846,146 </w:t>
            </w:r>
          </w:p>
        </w:tc>
        <w:tc>
          <w:tcPr>
            <w:tcW w:w="1644" w:type="dxa"/>
            <w:tcBorders>
              <w:top w:val="single" w:sz="4" w:space="0" w:color="auto"/>
              <w:left w:val="nil"/>
              <w:bottom w:val="double" w:sz="6" w:space="0" w:color="auto"/>
              <w:right w:val="nil"/>
            </w:tcBorders>
            <w:shd w:val="clear" w:color="auto" w:fill="auto"/>
            <w:noWrap/>
            <w:vAlign w:val="bottom"/>
            <w:hideMark/>
          </w:tcPr>
          <w:p>
            <w:pPr>
              <w:ind w:left="0" w:right="-76"/>
              <w:jc w:val="right"/>
              <w:rPr>
                <w:rFonts w:ascii="Arial Narrow" w:hAnsi="Arial Narrow" w:cs="Calibri"/>
                <w:b/>
                <w:bCs/>
                <w:sz w:val="20"/>
                <w:szCs w:val="20"/>
              </w:rPr>
            </w:pPr>
            <w:r>
              <w:rPr>
                <w:rFonts w:ascii="Arial Narrow" w:hAnsi="Arial Narrow" w:cs="Calibri"/>
                <w:b/>
                <w:bCs/>
                <w:sz w:val="20"/>
                <w:szCs w:val="20"/>
              </w:rPr>
              <w:t xml:space="preserve">             95,709,842</w:t>
            </w:r>
          </w:p>
        </w:tc>
      </w:tr>
    </w:tbl>
    <w:p>
      <w:pPr>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Drugs and medicines inventory pertains to the cost of drugs and medicines purchased/received for stock/use in office operations/projects.  It also includes Medical, Dental and Laboratory supplies.</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Other supplies and materials for distribution pertains to the Corporate Giveaways that were purchase during the year and held for distribution.</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Office supplies inventory pertains to the cost of office supplies purchased/received for use in office operations.</w:t>
      </w:r>
    </w:p>
    <w:p>
      <w:pPr>
        <w:suppressAutoHyphens/>
        <w:ind w:left="0"/>
        <w:rPr>
          <w:rFonts w:ascii="Arial" w:hAnsi="Arial" w:cs="Arial"/>
          <w:sz w:val="22"/>
          <w:szCs w:val="22"/>
          <w:lang w:eastAsia="ar-SA"/>
        </w:rPr>
      </w:pPr>
    </w:p>
    <w:p>
      <w:pPr>
        <w:pStyle w:val="ListParagraph"/>
        <w:ind w:left="0"/>
        <w:contextualSpacing/>
        <w:rPr>
          <w:rFonts w:ascii="Arial" w:hAnsi="Arial" w:cs="Arial"/>
          <w:sz w:val="22"/>
          <w:szCs w:val="22"/>
          <w:lang w:eastAsia="ar-SA"/>
        </w:rPr>
      </w:pPr>
      <w:r>
        <w:rPr>
          <w:rFonts w:ascii="Arial" w:hAnsi="Arial" w:cs="Arial"/>
          <w:sz w:val="22"/>
          <w:szCs w:val="22"/>
          <w:lang w:eastAsia="ar-SA"/>
        </w:rPr>
        <w:t>Play/Bet slips and thermal rolls inventory consist of lotto supplies used in betting for various lotto games.</w:t>
      </w: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ind w:left="0"/>
        <w:contextualSpacing/>
        <w:rPr>
          <w:rFonts w:ascii="Arial" w:hAnsi="Arial" w:cs="Arial"/>
          <w:b/>
          <w:sz w:val="22"/>
          <w:szCs w:val="22"/>
        </w:rPr>
      </w:pPr>
    </w:p>
    <w:p>
      <w:pPr>
        <w:pStyle w:val="ListParagraph"/>
        <w:numPr>
          <w:ilvl w:val="0"/>
          <w:numId w:val="13"/>
        </w:numPr>
        <w:ind w:left="720" w:hanging="720"/>
        <w:contextualSpacing/>
        <w:rPr>
          <w:rFonts w:ascii="Arial" w:hAnsi="Arial" w:cs="Arial"/>
          <w:b/>
          <w:sz w:val="22"/>
          <w:szCs w:val="22"/>
        </w:rPr>
      </w:pPr>
      <w:r>
        <w:rPr>
          <w:rFonts w:ascii="Arial" w:hAnsi="Arial" w:cs="Arial"/>
          <w:b/>
          <w:sz w:val="22"/>
          <w:szCs w:val="22"/>
        </w:rPr>
        <w:t>OTHER CURRENT ASSETS</w:t>
      </w:r>
    </w:p>
    <w:p>
      <w:pPr>
        <w:pStyle w:val="ListParagraph"/>
        <w:contextualSpacing/>
        <w:rPr>
          <w:rFonts w:ascii="Arial" w:hAnsi="Arial" w:cs="Arial"/>
          <w:b/>
          <w:sz w:val="22"/>
          <w:szCs w:val="22"/>
        </w:rPr>
      </w:pPr>
    </w:p>
    <w:tbl>
      <w:tblPr>
        <w:tblW w:w="8604" w:type="dxa"/>
        <w:tblLook w:val="04A0" w:firstRow="1" w:lastRow="0" w:firstColumn="1" w:lastColumn="0" w:noHBand="0" w:noVBand="1"/>
      </w:tblPr>
      <w:tblGrid>
        <w:gridCol w:w="4860"/>
        <w:gridCol w:w="1652"/>
        <w:gridCol w:w="2092"/>
      </w:tblGrid>
      <w:tr>
        <w:trPr>
          <w:trHeight w:val="268"/>
        </w:trPr>
        <w:tc>
          <w:tcPr>
            <w:tcW w:w="4860"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1652"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2021</w:t>
            </w:r>
          </w:p>
        </w:tc>
        <w:tc>
          <w:tcPr>
            <w:tcW w:w="2092" w:type="dxa"/>
            <w:tcBorders>
              <w:top w:val="single" w:sz="4" w:space="0" w:color="auto"/>
              <w:left w:val="nil"/>
              <w:bottom w:val="nil"/>
              <w:right w:val="nil"/>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2020</w:t>
            </w:r>
          </w:p>
        </w:tc>
      </w:tr>
      <w:tr>
        <w:trPr>
          <w:trHeight w:val="268"/>
        </w:trPr>
        <w:tc>
          <w:tcPr>
            <w:tcW w:w="4860" w:type="dxa"/>
            <w:tcBorders>
              <w:top w:val="nil"/>
              <w:left w:val="nil"/>
              <w:bottom w:val="single" w:sz="4" w:space="0" w:color="auto"/>
              <w:right w:val="nil"/>
            </w:tcBorders>
            <w:shd w:val="clear" w:color="auto" w:fill="auto"/>
            <w:noWrap/>
            <w:vAlign w:val="bottom"/>
            <w:hideMark/>
          </w:tcPr>
          <w:p>
            <w:pPr>
              <w:ind w:left="0"/>
              <w:jc w:val="center"/>
              <w:rPr>
                <w:rFonts w:ascii="Arial Narrow" w:hAnsi="Arial Narrow" w:cs="Calibri"/>
                <w:b/>
                <w:bCs/>
                <w:sz w:val="20"/>
                <w:szCs w:val="20"/>
              </w:rPr>
            </w:pPr>
            <w:r>
              <w:rPr>
                <w:rFonts w:ascii="Arial Narrow" w:hAnsi="Arial Narrow" w:cs="Calibri"/>
                <w:b/>
                <w:bCs/>
                <w:sz w:val="20"/>
                <w:szCs w:val="20"/>
              </w:rPr>
              <w:t> </w:t>
            </w:r>
          </w:p>
        </w:tc>
        <w:tc>
          <w:tcPr>
            <w:tcW w:w="1652"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w:t>
            </w:r>
          </w:p>
        </w:tc>
        <w:tc>
          <w:tcPr>
            <w:tcW w:w="2092" w:type="dxa"/>
            <w:tcBorders>
              <w:top w:val="nil"/>
              <w:left w:val="nil"/>
              <w:bottom w:val="single" w:sz="4" w:space="0" w:color="auto"/>
              <w:right w:val="nil"/>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 xml:space="preserve">As Restated </w:t>
            </w: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Advances for payroll</w:t>
            </w: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1,001,605</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2,074,150 </w:t>
            </w: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Advances to officers and employees</w:t>
            </w: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9,394,282</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9,177,890 </w:t>
            </w: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Advances for operating expenses</w:t>
            </w: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(2,800,424)</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3,330 </w:t>
            </w:r>
          </w:p>
        </w:tc>
      </w:tr>
      <w:tr>
        <w:trPr>
          <w:trHeight w:val="268"/>
        </w:trPr>
        <w:tc>
          <w:tcPr>
            <w:tcW w:w="4860" w:type="dxa"/>
            <w:tcBorders>
              <w:top w:val="nil"/>
              <w:left w:val="nil"/>
              <w:bottom w:val="single" w:sz="4" w:space="0" w:color="auto"/>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Advances to special disbursing officer</w:t>
            </w:r>
          </w:p>
        </w:tc>
        <w:tc>
          <w:tcPr>
            <w:tcW w:w="1652"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10,896,123</w:t>
            </w:r>
          </w:p>
        </w:tc>
        <w:tc>
          <w:tcPr>
            <w:tcW w:w="2092" w:type="dxa"/>
            <w:tcBorders>
              <w:top w:val="nil"/>
              <w:left w:val="nil"/>
              <w:bottom w:val="single" w:sz="4" w:space="0" w:color="auto"/>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8,081,652 </w:t>
            </w:r>
          </w:p>
        </w:tc>
      </w:tr>
      <w:tr>
        <w:trPr>
          <w:trHeight w:val="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18,491,586</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 xml:space="preserve">        19,337,022 </w:t>
            </w: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0"/>
                <w:szCs w:val="20"/>
              </w:rPr>
            </w:pPr>
          </w:p>
        </w:tc>
        <w:tc>
          <w:tcPr>
            <w:tcW w:w="1652" w:type="dxa"/>
            <w:tcBorders>
              <w:top w:val="nil"/>
              <w:left w:val="nil"/>
              <w:bottom w:val="nil"/>
              <w:right w:val="nil"/>
            </w:tcBorders>
            <w:shd w:val="clear" w:color="auto" w:fill="auto"/>
            <w:noWrap/>
            <w:vAlign w:val="bottom"/>
            <w:hideMark/>
          </w:tcPr>
          <w:p>
            <w:pPr>
              <w:ind w:left="0"/>
              <w:jc w:val="right"/>
              <w:rPr>
                <w:sz w:val="20"/>
                <w:szCs w:val="20"/>
              </w:rPr>
            </w:pPr>
          </w:p>
        </w:tc>
        <w:tc>
          <w:tcPr>
            <w:tcW w:w="2092" w:type="dxa"/>
            <w:tcBorders>
              <w:top w:val="nil"/>
              <w:left w:val="nil"/>
              <w:bottom w:val="nil"/>
              <w:right w:val="nil"/>
            </w:tcBorders>
            <w:shd w:val="clear" w:color="auto" w:fill="auto"/>
            <w:noWrap/>
            <w:vAlign w:val="bottom"/>
            <w:hideMark/>
          </w:tcPr>
          <w:p>
            <w:pPr>
              <w:ind w:left="0" w:right="-54"/>
              <w:jc w:val="right"/>
              <w:rPr>
                <w:sz w:val="20"/>
                <w:szCs w:val="20"/>
              </w:rPr>
            </w:pP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Prepaid insurance</w:t>
            </w: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        10,021,433</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10,036,455 </w:t>
            </w:r>
          </w:p>
        </w:tc>
      </w:tr>
      <w:tr>
        <w:trPr>
          <w:trHeight w:val="268"/>
        </w:trPr>
        <w:tc>
          <w:tcPr>
            <w:tcW w:w="4860" w:type="dxa"/>
            <w:tcBorders>
              <w:top w:val="nil"/>
              <w:left w:val="nil"/>
              <w:bottom w:val="single" w:sz="4" w:space="0" w:color="auto"/>
              <w:right w:val="nil"/>
            </w:tcBorders>
            <w:shd w:val="clear" w:color="auto" w:fill="auto"/>
            <w:noWrap/>
            <w:vAlign w:val="bottom"/>
            <w:hideMark/>
          </w:tcPr>
          <w:p>
            <w:pPr>
              <w:ind w:left="-108"/>
              <w:jc w:val="left"/>
              <w:rPr>
                <w:rFonts w:ascii="Arial Narrow" w:hAnsi="Arial Narrow" w:cs="Calibri"/>
                <w:sz w:val="20"/>
                <w:szCs w:val="20"/>
              </w:rPr>
            </w:pPr>
            <w:r>
              <w:rPr>
                <w:rFonts w:ascii="Arial Narrow" w:hAnsi="Arial Narrow" w:cs="Calibri"/>
                <w:sz w:val="20"/>
                <w:szCs w:val="20"/>
              </w:rPr>
              <w:t>Other prepayments</w:t>
            </w:r>
          </w:p>
        </w:tc>
        <w:tc>
          <w:tcPr>
            <w:tcW w:w="1652"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xml:space="preserve">49,814,912 </w:t>
            </w:r>
          </w:p>
        </w:tc>
        <w:tc>
          <w:tcPr>
            <w:tcW w:w="2092" w:type="dxa"/>
            <w:tcBorders>
              <w:top w:val="nil"/>
              <w:left w:val="nil"/>
              <w:bottom w:val="single" w:sz="4" w:space="0" w:color="auto"/>
              <w:right w:val="nil"/>
            </w:tcBorders>
            <w:shd w:val="clear" w:color="auto" w:fill="auto"/>
            <w:noWrap/>
            <w:vAlign w:val="bottom"/>
            <w:hideMark/>
          </w:tcPr>
          <w:p>
            <w:pPr>
              <w:ind w:left="0" w:right="-54"/>
              <w:jc w:val="right"/>
              <w:rPr>
                <w:rFonts w:ascii="Arial Narrow" w:hAnsi="Arial Narrow" w:cs="Calibri"/>
                <w:sz w:val="20"/>
                <w:szCs w:val="20"/>
              </w:rPr>
            </w:pPr>
            <w:r>
              <w:rPr>
                <w:rFonts w:ascii="Arial Narrow" w:hAnsi="Arial Narrow" w:cs="Calibri"/>
                <w:sz w:val="20"/>
                <w:szCs w:val="20"/>
              </w:rPr>
              <w:t xml:space="preserve">      216,544,161 </w:t>
            </w:r>
          </w:p>
        </w:tc>
      </w:tr>
      <w:tr>
        <w:trPr>
          <w:trHeight w:val="268"/>
        </w:trPr>
        <w:tc>
          <w:tcPr>
            <w:tcW w:w="4860" w:type="dxa"/>
            <w:tcBorders>
              <w:top w:val="nil"/>
              <w:left w:val="nil"/>
              <w:bottom w:val="nil"/>
              <w:right w:val="nil"/>
            </w:tcBorders>
            <w:shd w:val="clear" w:color="auto" w:fill="auto"/>
            <w:noWrap/>
            <w:vAlign w:val="bottom"/>
            <w:hideMark/>
          </w:tcPr>
          <w:p>
            <w:pPr>
              <w:ind w:left="-108"/>
              <w:jc w:val="left"/>
              <w:rPr>
                <w:rFonts w:ascii="Arial Narrow" w:hAnsi="Arial Narrow" w:cs="Calibri"/>
                <w:sz w:val="20"/>
                <w:szCs w:val="20"/>
              </w:rPr>
            </w:pPr>
          </w:p>
        </w:tc>
        <w:tc>
          <w:tcPr>
            <w:tcW w:w="1652" w:type="dxa"/>
            <w:tcBorders>
              <w:top w:val="nil"/>
              <w:left w:val="nil"/>
              <w:bottom w:val="nil"/>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59,836,345 </w:t>
            </w:r>
          </w:p>
        </w:tc>
        <w:tc>
          <w:tcPr>
            <w:tcW w:w="2092" w:type="dxa"/>
            <w:tcBorders>
              <w:top w:val="nil"/>
              <w:left w:val="nil"/>
              <w:bottom w:val="nil"/>
              <w:right w:val="nil"/>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 xml:space="preserve">      226,580,616 </w:t>
            </w:r>
          </w:p>
        </w:tc>
      </w:tr>
      <w:tr>
        <w:trPr>
          <w:trHeight w:val="281"/>
        </w:trPr>
        <w:tc>
          <w:tcPr>
            <w:tcW w:w="486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 xml:space="preserve"> Total </w:t>
            </w:r>
          </w:p>
        </w:tc>
        <w:tc>
          <w:tcPr>
            <w:tcW w:w="1652"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78,327,931</w:t>
            </w:r>
          </w:p>
        </w:tc>
        <w:tc>
          <w:tcPr>
            <w:tcW w:w="2092" w:type="dxa"/>
            <w:tcBorders>
              <w:top w:val="single" w:sz="4" w:space="0" w:color="auto"/>
              <w:left w:val="nil"/>
              <w:bottom w:val="double" w:sz="6" w:space="0" w:color="auto"/>
              <w:right w:val="nil"/>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 xml:space="preserve">      245,917,638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conformity with PAS No. 8, the Other Current Assets accounts are restated as follows:</w:t>
      </w:r>
    </w:p>
    <w:p>
      <w:pPr>
        <w:suppressAutoHyphens/>
        <w:ind w:left="0"/>
        <w:rPr>
          <w:rFonts w:ascii="Arial" w:hAnsi="Arial" w:cs="Arial"/>
          <w:sz w:val="22"/>
          <w:szCs w:val="22"/>
          <w:lang w:eastAsia="ar-SA"/>
        </w:rPr>
      </w:pPr>
    </w:p>
    <w:tbl>
      <w:tblPr>
        <w:tblW w:w="8620" w:type="dxa"/>
        <w:tblLook w:val="04A0" w:firstRow="1" w:lastRow="0" w:firstColumn="1" w:lastColumn="0" w:noHBand="0" w:noVBand="1"/>
      </w:tblPr>
      <w:tblGrid>
        <w:gridCol w:w="7200"/>
        <w:gridCol w:w="1420"/>
      </w:tblGrid>
      <w:tr>
        <w:trPr>
          <w:trHeight w:val="285"/>
        </w:trPr>
        <w:tc>
          <w:tcPr>
            <w:tcW w:w="720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420" w:type="dxa"/>
            <w:tcBorders>
              <w:top w:val="nil"/>
              <w:left w:val="nil"/>
              <w:bottom w:val="nil"/>
              <w:right w:val="nil"/>
            </w:tcBorders>
            <w:shd w:val="clear" w:color="auto" w:fill="auto"/>
            <w:noWrap/>
            <w:vAlign w:val="bottom"/>
            <w:hideMark/>
          </w:tcPr>
          <w:p>
            <w:pPr>
              <w:ind w:left="0" w:right="-38"/>
              <w:jc w:val="right"/>
              <w:rPr>
                <w:rFonts w:ascii="Arial Narrow" w:hAnsi="Arial Narrow" w:cs="Arial"/>
                <w:sz w:val="22"/>
                <w:szCs w:val="22"/>
              </w:rPr>
            </w:pPr>
            <w:r>
              <w:rPr>
                <w:rFonts w:ascii="Arial Narrow" w:hAnsi="Arial Narrow" w:cs="Arial"/>
                <w:sz w:val="22"/>
                <w:szCs w:val="22"/>
              </w:rPr>
              <w:t xml:space="preserve">   2,041,503 </w:t>
            </w:r>
          </w:p>
        </w:tc>
      </w:tr>
      <w:tr>
        <w:trPr>
          <w:trHeight w:val="285"/>
        </w:trPr>
        <w:tc>
          <w:tcPr>
            <w:tcW w:w="720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Charity fund-EMAP</w:t>
            </w:r>
          </w:p>
        </w:tc>
        <w:tc>
          <w:tcPr>
            <w:tcW w:w="1420" w:type="dxa"/>
            <w:tcBorders>
              <w:top w:val="nil"/>
              <w:left w:val="nil"/>
              <w:bottom w:val="nil"/>
              <w:right w:val="nil"/>
            </w:tcBorders>
            <w:shd w:val="clear" w:color="auto" w:fill="auto"/>
            <w:noWrap/>
            <w:vAlign w:val="bottom"/>
            <w:hideMark/>
          </w:tcPr>
          <w:p>
            <w:pPr>
              <w:ind w:left="0" w:right="-38"/>
              <w:jc w:val="right"/>
              <w:rPr>
                <w:rFonts w:ascii="Arial Narrow" w:hAnsi="Arial Narrow" w:cs="Arial"/>
                <w:sz w:val="22"/>
                <w:szCs w:val="22"/>
              </w:rPr>
            </w:pPr>
            <w:r>
              <w:rPr>
                <w:rFonts w:ascii="Arial Narrow" w:hAnsi="Arial Narrow" w:cs="Arial"/>
                <w:sz w:val="22"/>
                <w:szCs w:val="22"/>
              </w:rPr>
              <w:t xml:space="preserve"> (1,212,592)</w:t>
            </w:r>
          </w:p>
        </w:tc>
      </w:tr>
      <w:tr>
        <w:trPr>
          <w:trHeight w:val="285"/>
        </w:trPr>
        <w:tc>
          <w:tcPr>
            <w:tcW w:w="720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Drugs and medicine expenses</w:t>
            </w:r>
          </w:p>
        </w:tc>
        <w:tc>
          <w:tcPr>
            <w:tcW w:w="1420" w:type="dxa"/>
            <w:tcBorders>
              <w:top w:val="nil"/>
              <w:left w:val="nil"/>
              <w:bottom w:val="nil"/>
              <w:right w:val="nil"/>
            </w:tcBorders>
            <w:shd w:val="clear" w:color="auto" w:fill="auto"/>
            <w:noWrap/>
            <w:vAlign w:val="bottom"/>
            <w:hideMark/>
          </w:tcPr>
          <w:p>
            <w:pPr>
              <w:ind w:left="0" w:right="-38"/>
              <w:jc w:val="right"/>
              <w:rPr>
                <w:rFonts w:ascii="Arial Narrow" w:hAnsi="Arial Narrow" w:cs="Arial"/>
                <w:sz w:val="22"/>
                <w:szCs w:val="22"/>
              </w:rPr>
            </w:pPr>
            <w:r>
              <w:rPr>
                <w:rFonts w:ascii="Arial Narrow" w:hAnsi="Arial Narrow" w:cs="Arial"/>
                <w:sz w:val="22"/>
                <w:szCs w:val="22"/>
              </w:rPr>
              <w:t xml:space="preserve">    (825,581)</w:t>
            </w:r>
          </w:p>
        </w:tc>
      </w:tr>
      <w:tr>
        <w:trPr>
          <w:trHeight w:val="315"/>
        </w:trPr>
        <w:tc>
          <w:tcPr>
            <w:tcW w:w="720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Advances for Operating Expenses</w:t>
            </w:r>
          </w:p>
        </w:tc>
        <w:tc>
          <w:tcPr>
            <w:tcW w:w="1420" w:type="dxa"/>
            <w:tcBorders>
              <w:top w:val="single" w:sz="4" w:space="0" w:color="auto"/>
              <w:left w:val="nil"/>
              <w:bottom w:val="double" w:sz="6" w:space="0" w:color="auto"/>
              <w:right w:val="nil"/>
            </w:tcBorders>
            <w:shd w:val="clear" w:color="auto" w:fill="auto"/>
            <w:noWrap/>
            <w:vAlign w:val="bottom"/>
            <w:hideMark/>
          </w:tcPr>
          <w:p>
            <w:pPr>
              <w:ind w:left="0" w:right="-38"/>
              <w:jc w:val="right"/>
              <w:rPr>
                <w:rFonts w:ascii="Arial Narrow" w:hAnsi="Arial Narrow" w:cs="Arial"/>
                <w:b/>
                <w:bCs/>
                <w:sz w:val="22"/>
                <w:szCs w:val="22"/>
              </w:rPr>
            </w:pPr>
            <w:r>
              <w:rPr>
                <w:rFonts w:ascii="Arial Narrow" w:hAnsi="Arial Narrow" w:cs="Arial"/>
                <w:b/>
                <w:bCs/>
                <w:sz w:val="22"/>
                <w:szCs w:val="22"/>
              </w:rPr>
              <w:t xml:space="preserve">            3,330 </w:t>
            </w:r>
          </w:p>
        </w:tc>
      </w:tr>
    </w:tbl>
    <w:p>
      <w:pPr>
        <w:ind w:left="0"/>
        <w:contextualSpacing/>
        <w:rPr>
          <w:rFonts w:ascii="Arial" w:hAnsi="Arial" w:cs="Arial"/>
          <w:b/>
          <w:sz w:val="22"/>
          <w:szCs w:val="22"/>
        </w:rPr>
      </w:pPr>
    </w:p>
    <w:p>
      <w:pPr>
        <w:ind w:left="0"/>
        <w:rPr>
          <w:rFonts w:ascii="Arial" w:hAnsi="Arial" w:cs="Arial"/>
          <w:sz w:val="22"/>
          <w:szCs w:val="22"/>
        </w:rPr>
      </w:pPr>
      <w:r>
        <w:rPr>
          <w:rFonts w:ascii="Arial" w:hAnsi="Arial" w:cs="Arial"/>
          <w:sz w:val="22"/>
          <w:szCs w:val="22"/>
        </w:rPr>
        <w:t>Advances are used to recognize the amount of advances granted to accountable officers for payment of salaries, wages, personnel benefits; special purpose/time-bound undertakings; and for official travel.</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Prepayments includes Prepaid Insurance which are unused portion of insurance paid to the GSIS-General Insurance Group for PCSO motor vehicles, facilities, properties, and insurances of PCSO officials as bonds to cover any liability that the officials may incur.</w:t>
      </w:r>
    </w:p>
    <w:p>
      <w:pPr>
        <w:ind w:left="0"/>
        <w:rPr>
          <w:rFonts w:ascii="Arial" w:hAnsi="Arial" w:cs="Arial"/>
          <w:b/>
          <w:sz w:val="22"/>
          <w:szCs w:val="22"/>
        </w:rPr>
      </w:pPr>
    </w:p>
    <w:p>
      <w:pPr>
        <w:ind w:left="0"/>
        <w:rPr>
          <w:rFonts w:ascii="Arial" w:hAnsi="Arial" w:cs="Arial"/>
          <w:b/>
          <w:sz w:val="22"/>
          <w:szCs w:val="22"/>
        </w:rPr>
      </w:pPr>
    </w:p>
    <w:p>
      <w:pPr>
        <w:pStyle w:val="ListParagraph"/>
        <w:numPr>
          <w:ilvl w:val="0"/>
          <w:numId w:val="13"/>
        </w:numPr>
        <w:ind w:left="720" w:hanging="720"/>
        <w:contextualSpacing/>
        <w:rPr>
          <w:rFonts w:ascii="Arial" w:hAnsi="Arial" w:cs="Arial"/>
          <w:b/>
          <w:sz w:val="22"/>
          <w:szCs w:val="22"/>
        </w:rPr>
      </w:pPr>
      <w:r>
        <w:rPr>
          <w:rFonts w:ascii="Arial" w:hAnsi="Arial" w:cs="Arial"/>
          <w:b/>
          <w:sz w:val="22"/>
          <w:szCs w:val="22"/>
        </w:rPr>
        <w:t>FINANCIAL ASSETS</w:t>
      </w:r>
    </w:p>
    <w:p>
      <w:pPr>
        <w:ind w:left="540" w:hanging="540"/>
        <w:contextualSpacing/>
        <w:rPr>
          <w:rFonts w:ascii="Arial" w:hAnsi="Arial" w:cs="Arial"/>
          <w:sz w:val="22"/>
          <w:szCs w:val="22"/>
        </w:rPr>
      </w:pPr>
    </w:p>
    <w:p>
      <w:pPr>
        <w:ind w:left="0"/>
        <w:contextualSpacing/>
        <w:rPr>
          <w:rFonts w:ascii="Arial" w:hAnsi="Arial" w:cs="Arial"/>
          <w:sz w:val="22"/>
          <w:szCs w:val="22"/>
        </w:rPr>
      </w:pPr>
      <w:r>
        <w:rPr>
          <w:rFonts w:ascii="Arial" w:hAnsi="Arial" w:cs="Arial"/>
          <w:sz w:val="22"/>
          <w:szCs w:val="22"/>
        </w:rPr>
        <w:t>This account consists of the following:</w:t>
      </w:r>
    </w:p>
    <w:p>
      <w:pPr>
        <w:ind w:left="0"/>
        <w:contextualSpacing/>
        <w:rPr>
          <w:rFonts w:ascii="Arial" w:hAnsi="Arial" w:cs="Arial"/>
          <w:sz w:val="22"/>
          <w:szCs w:val="22"/>
        </w:rPr>
      </w:pPr>
    </w:p>
    <w:tbl>
      <w:tblPr>
        <w:tblW w:w="8730" w:type="dxa"/>
        <w:tblLook w:val="04A0" w:firstRow="1" w:lastRow="0" w:firstColumn="1" w:lastColumn="0" w:noHBand="0" w:noVBand="1"/>
      </w:tblPr>
      <w:tblGrid>
        <w:gridCol w:w="267"/>
        <w:gridCol w:w="5583"/>
        <w:gridCol w:w="1440"/>
        <w:gridCol w:w="1440"/>
      </w:tblGrid>
      <w:tr>
        <w:trPr>
          <w:trHeight w:val="220"/>
        </w:trPr>
        <w:tc>
          <w:tcPr>
            <w:tcW w:w="267"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5583"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1440" w:type="dxa"/>
            <w:tcBorders>
              <w:top w:val="single" w:sz="4" w:space="0" w:color="auto"/>
              <w:left w:val="nil"/>
              <w:bottom w:val="nil"/>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2021</w:t>
            </w:r>
          </w:p>
        </w:tc>
        <w:tc>
          <w:tcPr>
            <w:tcW w:w="1440" w:type="dxa"/>
            <w:tcBorders>
              <w:top w:val="single" w:sz="4" w:space="0" w:color="auto"/>
              <w:left w:val="nil"/>
              <w:bottom w:val="nil"/>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2020</w:t>
            </w:r>
          </w:p>
        </w:tc>
      </w:tr>
      <w:tr>
        <w:trPr>
          <w:trHeight w:val="220"/>
        </w:trPr>
        <w:tc>
          <w:tcPr>
            <w:tcW w:w="5850" w:type="dxa"/>
            <w:gridSpan w:val="2"/>
            <w:tcBorders>
              <w:top w:val="nil"/>
              <w:left w:val="nil"/>
              <w:bottom w:val="nil"/>
              <w:right w:val="nil"/>
            </w:tcBorders>
            <w:shd w:val="clear" w:color="auto" w:fill="auto"/>
            <w:noWrap/>
            <w:vAlign w:val="bottom"/>
            <w:hideMark/>
          </w:tcPr>
          <w:p>
            <w:pPr>
              <w:ind w:left="-108" w:right="-108"/>
              <w:jc w:val="left"/>
              <w:rPr>
                <w:rFonts w:ascii="Arial Narrow" w:hAnsi="Arial Narrow" w:cs="Calibri"/>
                <w:b/>
                <w:bCs/>
                <w:sz w:val="22"/>
                <w:szCs w:val="22"/>
              </w:rPr>
            </w:pPr>
            <w:r>
              <w:rPr>
                <w:rFonts w:ascii="Arial Narrow" w:hAnsi="Arial Narrow" w:cs="Calibri"/>
                <w:b/>
                <w:bCs/>
                <w:sz w:val="22"/>
                <w:szCs w:val="22"/>
              </w:rPr>
              <w:t>Financial Assets</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b/>
                <w:bCs/>
                <w:sz w:val="22"/>
                <w:szCs w:val="22"/>
              </w:rPr>
            </w:pPr>
          </w:p>
        </w:tc>
        <w:tc>
          <w:tcPr>
            <w:tcW w:w="1440" w:type="dxa"/>
            <w:tcBorders>
              <w:top w:val="nil"/>
              <w:left w:val="nil"/>
              <w:bottom w:val="nil"/>
              <w:right w:val="nil"/>
            </w:tcBorders>
            <w:shd w:val="clear" w:color="auto" w:fill="auto"/>
            <w:noWrap/>
            <w:vAlign w:val="bottom"/>
            <w:hideMark/>
          </w:tcPr>
          <w:p>
            <w:pPr>
              <w:ind w:left="0" w:right="-108"/>
              <w:jc w:val="right"/>
              <w:rPr>
                <w:sz w:val="20"/>
                <w:szCs w:val="20"/>
              </w:rPr>
            </w:pPr>
          </w:p>
        </w:tc>
      </w:tr>
      <w:tr>
        <w:trPr>
          <w:trHeight w:val="220"/>
        </w:trPr>
        <w:tc>
          <w:tcPr>
            <w:tcW w:w="267" w:type="dxa"/>
            <w:tcBorders>
              <w:top w:val="nil"/>
              <w:left w:val="nil"/>
              <w:bottom w:val="nil"/>
              <w:right w:val="nil"/>
            </w:tcBorders>
            <w:shd w:val="clear" w:color="auto" w:fill="auto"/>
            <w:noWrap/>
            <w:vAlign w:val="bottom"/>
            <w:hideMark/>
          </w:tcPr>
          <w:p>
            <w:pPr>
              <w:ind w:left="0"/>
              <w:jc w:val="left"/>
              <w:rPr>
                <w:sz w:val="20"/>
                <w:szCs w:val="20"/>
              </w:rPr>
            </w:pPr>
          </w:p>
        </w:tc>
        <w:tc>
          <w:tcPr>
            <w:tcW w:w="5583"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Financial assets-held to maturity (Investments in bonds - Local)</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200,000,000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200,000,000 </w:t>
            </w:r>
          </w:p>
        </w:tc>
      </w:tr>
      <w:tr>
        <w:trPr>
          <w:trHeight w:val="220"/>
        </w:trPr>
        <w:tc>
          <w:tcPr>
            <w:tcW w:w="267"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p>
        </w:tc>
        <w:tc>
          <w:tcPr>
            <w:tcW w:w="5583"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Financial assets at fair value through other Comprehensive Income</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2,694,195,320</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1,443,933,939 </w:t>
            </w:r>
          </w:p>
        </w:tc>
      </w:tr>
      <w:tr>
        <w:trPr>
          <w:trHeight w:val="220"/>
        </w:trPr>
        <w:tc>
          <w:tcPr>
            <w:tcW w:w="267"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5583"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sz w:val="22"/>
                <w:szCs w:val="22"/>
              </w:rPr>
              <w:t>2,894,195,320</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1,643,933,939 </w:t>
            </w:r>
          </w:p>
        </w:tc>
      </w:tr>
      <w:tr>
        <w:trPr>
          <w:trHeight w:val="220"/>
        </w:trPr>
        <w:tc>
          <w:tcPr>
            <w:tcW w:w="267" w:type="dxa"/>
            <w:tcBorders>
              <w:top w:val="nil"/>
              <w:left w:val="nil"/>
              <w:bottom w:val="nil"/>
              <w:right w:val="nil"/>
            </w:tcBorders>
            <w:shd w:val="clear" w:color="auto" w:fill="auto"/>
            <w:noWrap/>
            <w:vAlign w:val="bottom"/>
            <w:hideMark/>
          </w:tcPr>
          <w:p>
            <w:pPr>
              <w:ind w:left="0"/>
              <w:jc w:val="left"/>
              <w:rPr>
                <w:rFonts w:ascii="Arial Narrow" w:hAnsi="Arial Narrow" w:cs="Calibri"/>
                <w:b/>
                <w:bCs/>
                <w:sz w:val="22"/>
                <w:szCs w:val="22"/>
              </w:rPr>
            </w:pPr>
          </w:p>
        </w:tc>
        <w:tc>
          <w:tcPr>
            <w:tcW w:w="5583" w:type="dxa"/>
            <w:tcBorders>
              <w:top w:val="nil"/>
              <w:left w:val="nil"/>
              <w:bottom w:val="nil"/>
              <w:right w:val="nil"/>
            </w:tcBorders>
            <w:shd w:val="clear" w:color="auto" w:fill="auto"/>
            <w:noWrap/>
            <w:vAlign w:val="bottom"/>
            <w:hideMark/>
          </w:tcPr>
          <w:p>
            <w:pPr>
              <w:ind w:left="0"/>
              <w:jc w:val="left"/>
              <w:rPr>
                <w:sz w:val="20"/>
                <w:szCs w:val="20"/>
              </w:rPr>
            </w:pPr>
          </w:p>
        </w:tc>
        <w:tc>
          <w:tcPr>
            <w:tcW w:w="1440" w:type="dxa"/>
            <w:tcBorders>
              <w:top w:val="nil"/>
              <w:left w:val="nil"/>
              <w:bottom w:val="nil"/>
              <w:right w:val="nil"/>
            </w:tcBorders>
            <w:shd w:val="clear" w:color="auto" w:fill="auto"/>
            <w:noWrap/>
            <w:vAlign w:val="bottom"/>
            <w:hideMark/>
          </w:tcPr>
          <w:p>
            <w:pPr>
              <w:ind w:left="0" w:right="-108"/>
              <w:jc w:val="right"/>
              <w:rPr>
                <w:sz w:val="20"/>
                <w:szCs w:val="20"/>
              </w:rPr>
            </w:pPr>
          </w:p>
        </w:tc>
        <w:tc>
          <w:tcPr>
            <w:tcW w:w="1440" w:type="dxa"/>
            <w:tcBorders>
              <w:top w:val="nil"/>
              <w:left w:val="nil"/>
              <w:bottom w:val="nil"/>
              <w:right w:val="nil"/>
            </w:tcBorders>
            <w:shd w:val="clear" w:color="auto" w:fill="auto"/>
            <w:noWrap/>
            <w:vAlign w:val="bottom"/>
            <w:hideMark/>
          </w:tcPr>
          <w:p>
            <w:pPr>
              <w:ind w:left="0" w:right="-108"/>
              <w:jc w:val="right"/>
              <w:rPr>
                <w:sz w:val="20"/>
                <w:szCs w:val="20"/>
              </w:rPr>
            </w:pPr>
          </w:p>
        </w:tc>
      </w:tr>
      <w:tr>
        <w:trPr>
          <w:trHeight w:val="220"/>
        </w:trPr>
        <w:tc>
          <w:tcPr>
            <w:tcW w:w="5850" w:type="dxa"/>
            <w:gridSpan w:val="2"/>
            <w:tcBorders>
              <w:top w:val="nil"/>
              <w:left w:val="nil"/>
              <w:bottom w:val="nil"/>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Other Investments</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b/>
                <w:bCs/>
                <w:sz w:val="22"/>
                <w:szCs w:val="22"/>
              </w:rPr>
            </w:pPr>
          </w:p>
        </w:tc>
        <w:tc>
          <w:tcPr>
            <w:tcW w:w="1440" w:type="dxa"/>
            <w:tcBorders>
              <w:top w:val="nil"/>
              <w:left w:val="nil"/>
              <w:bottom w:val="nil"/>
              <w:right w:val="nil"/>
            </w:tcBorders>
            <w:shd w:val="clear" w:color="auto" w:fill="auto"/>
            <w:noWrap/>
            <w:vAlign w:val="bottom"/>
            <w:hideMark/>
          </w:tcPr>
          <w:p>
            <w:pPr>
              <w:ind w:left="0" w:right="-108"/>
              <w:jc w:val="right"/>
              <w:rPr>
                <w:sz w:val="20"/>
                <w:szCs w:val="20"/>
              </w:rPr>
            </w:pPr>
          </w:p>
        </w:tc>
      </w:tr>
      <w:tr>
        <w:trPr>
          <w:trHeight w:val="220"/>
        </w:trPr>
        <w:tc>
          <w:tcPr>
            <w:tcW w:w="267" w:type="dxa"/>
            <w:tcBorders>
              <w:top w:val="nil"/>
              <w:left w:val="nil"/>
              <w:bottom w:val="nil"/>
              <w:right w:val="nil"/>
            </w:tcBorders>
            <w:shd w:val="clear" w:color="auto" w:fill="auto"/>
            <w:noWrap/>
            <w:vAlign w:val="bottom"/>
            <w:hideMark/>
          </w:tcPr>
          <w:p>
            <w:pPr>
              <w:ind w:left="0"/>
              <w:jc w:val="left"/>
              <w:rPr>
                <w:sz w:val="20"/>
                <w:szCs w:val="20"/>
              </w:rPr>
            </w:pPr>
          </w:p>
        </w:tc>
        <w:tc>
          <w:tcPr>
            <w:tcW w:w="5583"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Investments in time deposits - Local currency</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   </w:t>
            </w:r>
          </w:p>
        </w:tc>
      </w:tr>
      <w:tr>
        <w:trPr>
          <w:trHeight w:val="220"/>
        </w:trPr>
        <w:tc>
          <w:tcPr>
            <w:tcW w:w="267"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p>
        </w:tc>
        <w:tc>
          <w:tcPr>
            <w:tcW w:w="5583" w:type="dxa"/>
            <w:tcBorders>
              <w:top w:val="nil"/>
              <w:left w:val="nil"/>
              <w:bottom w:val="nil"/>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Investments in time deposits - Foreign currency</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   </w:t>
            </w:r>
          </w:p>
        </w:tc>
      </w:tr>
      <w:tr>
        <w:trPr>
          <w:trHeight w:val="220"/>
        </w:trPr>
        <w:tc>
          <w:tcPr>
            <w:tcW w:w="267"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5583"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b/>
                <w:bCs/>
                <w:sz w:val="22"/>
                <w:szCs w:val="22"/>
              </w:rPr>
            </w:pPr>
            <w:r>
              <w:rPr>
                <w:rFonts w:ascii="Arial Narrow" w:hAnsi="Arial Narrow" w:cs="Calibri"/>
                <w:b/>
                <w:bCs/>
                <w:sz w:val="22"/>
                <w:szCs w:val="22"/>
              </w:rPr>
              <w:t>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   </w:t>
            </w:r>
          </w:p>
        </w:tc>
      </w:tr>
      <w:tr>
        <w:trPr>
          <w:trHeight w:val="230"/>
        </w:trPr>
        <w:tc>
          <w:tcPr>
            <w:tcW w:w="5850" w:type="dxa"/>
            <w:gridSpan w:val="2"/>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w:t>
            </w:r>
          </w:p>
        </w:tc>
        <w:tc>
          <w:tcPr>
            <w:tcW w:w="1440" w:type="dxa"/>
            <w:tcBorders>
              <w:top w:val="nil"/>
              <w:left w:val="nil"/>
              <w:bottom w:val="double" w:sz="6"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2,894,195,320 </w:t>
            </w:r>
          </w:p>
        </w:tc>
        <w:tc>
          <w:tcPr>
            <w:tcW w:w="1440" w:type="dxa"/>
            <w:tcBorders>
              <w:top w:val="nil"/>
              <w:left w:val="nil"/>
              <w:bottom w:val="double" w:sz="6"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1,643,933,939 </w:t>
            </w:r>
          </w:p>
        </w:tc>
      </w:tr>
    </w:tbl>
    <w:p>
      <w:pPr>
        <w:ind w:left="0"/>
        <w:contextualSpacing/>
        <w:rPr>
          <w:rFonts w:ascii="Arial" w:hAnsi="Arial" w:cs="Arial"/>
          <w:b/>
          <w:sz w:val="22"/>
          <w:szCs w:val="22"/>
        </w:rPr>
      </w:pPr>
    </w:p>
    <w:p>
      <w:pPr>
        <w:ind w:left="0"/>
        <w:contextualSpacing/>
        <w:rPr>
          <w:rFonts w:ascii="Arial" w:hAnsi="Arial" w:cs="Arial"/>
          <w:sz w:val="22"/>
          <w:szCs w:val="22"/>
          <w:lang w:eastAsia="ar-SA"/>
        </w:rPr>
      </w:pPr>
      <w:r>
        <w:rPr>
          <w:rFonts w:ascii="Arial" w:hAnsi="Arial" w:cs="Arial"/>
          <w:sz w:val="22"/>
          <w:szCs w:val="22"/>
        </w:rPr>
        <w:t xml:space="preserve">Financial assets at fair value through Other Comprehensive Income are externally managed funds which </w:t>
      </w:r>
      <w:r>
        <w:rPr>
          <w:rFonts w:ascii="Arial" w:hAnsi="Arial" w:cs="Arial"/>
          <w:sz w:val="22"/>
          <w:szCs w:val="22"/>
          <w:lang w:eastAsia="ar-SA"/>
        </w:rPr>
        <w:t>includes the P2.5 billion allocated for the construction of PCSO Building that was placed in PCSO Trust Fund Account pursuant to BR No. 158 s. 2014 with amendments under BR No. 352 s. 2016.  These are managed by the Land Bank Trust Banking Group based on the PCSO’s Investment Policy Statement.</w:t>
      </w:r>
    </w:p>
    <w:p>
      <w:pPr>
        <w:ind w:left="0"/>
        <w:contextualSpacing/>
        <w:rPr>
          <w:rFonts w:ascii="Arial" w:hAnsi="Arial" w:cs="Arial"/>
          <w:sz w:val="22"/>
          <w:szCs w:val="22"/>
          <w:lang w:eastAsia="ar-SA"/>
        </w:rPr>
      </w:pPr>
    </w:p>
    <w:p>
      <w:pPr>
        <w:ind w:left="0"/>
        <w:rPr>
          <w:rFonts w:ascii="Arial" w:hAnsi="Arial" w:cs="Arial"/>
          <w:sz w:val="22"/>
          <w:szCs w:val="22"/>
          <w:lang w:eastAsia="ar-SA"/>
        </w:rPr>
      </w:pPr>
      <w:r>
        <w:rPr>
          <w:rFonts w:ascii="Arial" w:hAnsi="Arial" w:cs="Arial"/>
          <w:sz w:val="22"/>
          <w:szCs w:val="22"/>
          <w:lang w:eastAsia="ar-SA"/>
        </w:rPr>
        <w:t>Investments in Time Deposits-Foreign Currency consist of dollar placements with LBP transferred to short-term investment due to changes in maturity period from two (2) years to 91-182 days.</w:t>
      </w:r>
    </w:p>
    <w:p>
      <w:pPr>
        <w:ind w:left="0"/>
        <w:contextualSpacing/>
        <w:rPr>
          <w:rFonts w:ascii="Arial" w:hAnsi="Arial" w:cs="Arial"/>
          <w:b/>
          <w:sz w:val="22"/>
          <w:szCs w:val="22"/>
        </w:rPr>
      </w:pPr>
    </w:p>
    <w:p>
      <w:pPr>
        <w:ind w:left="0"/>
        <w:rPr>
          <w:rFonts w:ascii="Arial" w:hAnsi="Arial" w:cs="Arial"/>
          <w:sz w:val="22"/>
          <w:szCs w:val="22"/>
          <w:lang w:eastAsia="ar-SA"/>
        </w:rPr>
      </w:pPr>
      <w:r>
        <w:rPr>
          <w:rFonts w:ascii="Arial" w:hAnsi="Arial" w:cs="Arial"/>
          <w:sz w:val="22"/>
          <w:szCs w:val="22"/>
          <w:lang w:eastAsia="ar-SA"/>
        </w:rPr>
        <w:t>Interest income from the long term investments are as follows:</w:t>
      </w:r>
    </w:p>
    <w:p>
      <w:pPr>
        <w:ind w:left="0"/>
        <w:rPr>
          <w:rFonts w:ascii="Arial" w:hAnsi="Arial" w:cs="Arial"/>
          <w:sz w:val="22"/>
          <w:szCs w:val="22"/>
          <w:lang w:eastAsia="ar-SA"/>
        </w:rPr>
      </w:pPr>
    </w:p>
    <w:tbl>
      <w:tblPr>
        <w:tblW w:w="8635" w:type="dxa"/>
        <w:tblLook w:val="04A0" w:firstRow="1" w:lastRow="0" w:firstColumn="1" w:lastColumn="0" w:noHBand="0" w:noVBand="1"/>
      </w:tblPr>
      <w:tblGrid>
        <w:gridCol w:w="5310"/>
        <w:gridCol w:w="1855"/>
        <w:gridCol w:w="1470"/>
      </w:tblGrid>
      <w:tr>
        <w:trPr>
          <w:trHeight w:hRule="exact" w:val="338"/>
        </w:trPr>
        <w:tc>
          <w:tcPr>
            <w:tcW w:w="5310" w:type="dxa"/>
            <w:tcBorders>
              <w:top w:val="single" w:sz="4" w:space="0" w:color="auto"/>
              <w:bottom w:val="single" w:sz="4" w:space="0" w:color="auto"/>
            </w:tcBorders>
            <w:shd w:val="clear" w:color="auto" w:fill="auto"/>
            <w:noWrap/>
            <w:vAlign w:val="center"/>
          </w:tcPr>
          <w:p>
            <w:pPr>
              <w:jc w:val="left"/>
              <w:rPr>
                <w:rFonts w:ascii="Arial Narrow" w:hAnsi="Arial Narrow" w:cs="Arial"/>
                <w:sz w:val="22"/>
                <w:szCs w:val="22"/>
              </w:rPr>
            </w:pPr>
          </w:p>
        </w:tc>
        <w:tc>
          <w:tcPr>
            <w:tcW w:w="1855" w:type="dxa"/>
            <w:tcBorders>
              <w:top w:val="single" w:sz="4" w:space="0" w:color="auto"/>
              <w:bottom w:val="single" w:sz="4" w:space="0" w:color="auto"/>
            </w:tcBorders>
            <w:shd w:val="clear" w:color="auto" w:fill="auto"/>
            <w:noWrap/>
            <w:vAlign w:val="center"/>
          </w:tcPr>
          <w:p>
            <w:pPr>
              <w:ind w:right="-18"/>
              <w:jc w:val="right"/>
              <w:rPr>
                <w:rFonts w:ascii="Arial Narrow" w:hAnsi="Arial Narrow" w:cs="Arial"/>
                <w:b/>
                <w:sz w:val="22"/>
                <w:szCs w:val="22"/>
              </w:rPr>
            </w:pPr>
            <w:r>
              <w:rPr>
                <w:rFonts w:ascii="Arial Narrow" w:hAnsi="Arial Narrow" w:cs="Arial"/>
                <w:b/>
                <w:bCs/>
                <w:sz w:val="22"/>
                <w:szCs w:val="22"/>
              </w:rPr>
              <w:t>2021</w:t>
            </w:r>
          </w:p>
        </w:tc>
        <w:tc>
          <w:tcPr>
            <w:tcW w:w="1470" w:type="dxa"/>
            <w:tcBorders>
              <w:top w:val="single" w:sz="4" w:space="0" w:color="auto"/>
              <w:bottom w:val="single" w:sz="4" w:space="0" w:color="auto"/>
            </w:tcBorders>
            <w:shd w:val="clear" w:color="auto" w:fill="auto"/>
            <w:noWrap/>
            <w:vAlign w:val="center"/>
          </w:tcPr>
          <w:p>
            <w:pPr>
              <w:ind w:right="-108"/>
              <w:jc w:val="right"/>
              <w:rPr>
                <w:rFonts w:ascii="Arial Narrow" w:hAnsi="Arial Narrow" w:cs="Arial"/>
                <w:b/>
                <w:sz w:val="22"/>
                <w:szCs w:val="22"/>
              </w:rPr>
            </w:pPr>
            <w:r>
              <w:rPr>
                <w:rFonts w:ascii="Arial Narrow" w:hAnsi="Arial Narrow" w:cs="Arial"/>
                <w:b/>
                <w:bCs/>
                <w:sz w:val="22"/>
                <w:szCs w:val="22"/>
              </w:rPr>
              <w:t>2020</w:t>
            </w:r>
          </w:p>
        </w:tc>
      </w:tr>
      <w:tr>
        <w:trPr>
          <w:trHeight w:hRule="exact" w:val="298"/>
        </w:trPr>
        <w:tc>
          <w:tcPr>
            <w:tcW w:w="5310" w:type="dxa"/>
            <w:shd w:val="clear" w:color="auto" w:fill="auto"/>
            <w:noWrap/>
          </w:tcPr>
          <w:p>
            <w:pPr>
              <w:ind w:left="-110"/>
              <w:jc w:val="left"/>
              <w:rPr>
                <w:rFonts w:ascii="Arial Narrow" w:hAnsi="Arial Narrow" w:cs="Arial"/>
                <w:b/>
                <w:sz w:val="22"/>
                <w:szCs w:val="22"/>
              </w:rPr>
            </w:pPr>
            <w:r>
              <w:rPr>
                <w:rFonts w:ascii="Arial Narrow" w:hAnsi="Arial Narrow" w:cs="Arial"/>
                <w:sz w:val="22"/>
                <w:szCs w:val="22"/>
                <w:lang w:val="en-PH" w:eastAsia="en-PH"/>
              </w:rPr>
              <w:t>Investment in bonds</w:t>
            </w:r>
          </w:p>
        </w:tc>
        <w:tc>
          <w:tcPr>
            <w:tcW w:w="1855" w:type="dxa"/>
            <w:shd w:val="clear" w:color="auto" w:fill="auto"/>
            <w:noWrap/>
          </w:tcPr>
          <w:p>
            <w:pPr>
              <w:ind w:left="0" w:right="-70"/>
              <w:jc w:val="right"/>
              <w:rPr>
                <w:rFonts w:ascii="Arial Narrow" w:hAnsi="Arial Narrow" w:cs="Arial"/>
                <w:sz w:val="22"/>
                <w:szCs w:val="22"/>
              </w:rPr>
            </w:pPr>
            <w:r>
              <w:rPr>
                <w:rFonts w:ascii="Arial Narrow" w:hAnsi="Arial Narrow" w:cs="Arial"/>
                <w:sz w:val="22"/>
                <w:szCs w:val="22"/>
              </w:rPr>
              <w:t>-</w:t>
            </w:r>
          </w:p>
        </w:tc>
        <w:tc>
          <w:tcPr>
            <w:tcW w:w="1470" w:type="dxa"/>
            <w:shd w:val="clear" w:color="auto" w:fill="auto"/>
            <w:noWrap/>
          </w:tcPr>
          <w:p>
            <w:pPr>
              <w:ind w:left="0" w:right="-110"/>
              <w:jc w:val="right"/>
              <w:rPr>
                <w:rFonts w:ascii="Arial Narrow" w:hAnsi="Arial Narrow" w:cs="Arial"/>
                <w:sz w:val="22"/>
                <w:szCs w:val="22"/>
              </w:rPr>
            </w:pPr>
            <w:r>
              <w:rPr>
                <w:rFonts w:ascii="Arial Narrow" w:hAnsi="Arial Narrow" w:cs="Arial"/>
                <w:sz w:val="22"/>
                <w:szCs w:val="22"/>
                <w:lang w:val="en-PH" w:eastAsia="en-PH"/>
              </w:rPr>
              <w:t>-</w:t>
            </w:r>
          </w:p>
        </w:tc>
      </w:tr>
      <w:tr>
        <w:trPr>
          <w:trHeight w:hRule="exact" w:val="513"/>
        </w:trPr>
        <w:tc>
          <w:tcPr>
            <w:tcW w:w="5310" w:type="dxa"/>
            <w:shd w:val="clear" w:color="auto" w:fill="auto"/>
            <w:noWrap/>
          </w:tcPr>
          <w:p>
            <w:pPr>
              <w:ind w:left="-110"/>
              <w:jc w:val="left"/>
              <w:rPr>
                <w:rFonts w:ascii="Arial Narrow" w:hAnsi="Arial Narrow" w:cs="Arial"/>
                <w:sz w:val="22"/>
                <w:szCs w:val="22"/>
              </w:rPr>
            </w:pPr>
            <w:r>
              <w:rPr>
                <w:rFonts w:ascii="Arial Narrow" w:hAnsi="Arial Narrow" w:cs="Arial"/>
                <w:sz w:val="22"/>
                <w:szCs w:val="22"/>
                <w:lang w:val="en-PH" w:eastAsia="en-PH"/>
              </w:rPr>
              <w:t>Financial assets at fair value through other Comprehensive Income</w:t>
            </w:r>
          </w:p>
        </w:tc>
        <w:tc>
          <w:tcPr>
            <w:tcW w:w="1855" w:type="dxa"/>
            <w:shd w:val="clear" w:color="auto" w:fill="auto"/>
            <w:noWrap/>
          </w:tcPr>
          <w:p>
            <w:pPr>
              <w:ind w:left="-50" w:right="-70"/>
              <w:jc w:val="right"/>
              <w:rPr>
                <w:rFonts w:ascii="Arial Narrow" w:hAnsi="Arial Narrow" w:cs="Arial"/>
                <w:sz w:val="22"/>
                <w:szCs w:val="22"/>
                <w:lang w:val="en-PH" w:eastAsia="en-PH"/>
              </w:rPr>
            </w:pPr>
          </w:p>
          <w:p>
            <w:pPr>
              <w:ind w:left="-50" w:right="-70"/>
              <w:jc w:val="right"/>
              <w:rPr>
                <w:rFonts w:ascii="Arial Narrow" w:hAnsi="Arial Narrow" w:cs="Arial"/>
                <w:sz w:val="22"/>
                <w:szCs w:val="22"/>
              </w:rPr>
            </w:pPr>
            <w:r>
              <w:rPr>
                <w:rFonts w:ascii="Arial Narrow" w:hAnsi="Arial Narrow" w:cs="Arial"/>
                <w:sz w:val="22"/>
                <w:szCs w:val="22"/>
                <w:lang w:val="en-PH" w:eastAsia="en-PH"/>
              </w:rPr>
              <w:t>50,549,569</w:t>
            </w:r>
          </w:p>
        </w:tc>
        <w:tc>
          <w:tcPr>
            <w:tcW w:w="1470" w:type="dxa"/>
            <w:shd w:val="clear" w:color="auto" w:fill="auto"/>
            <w:noWrap/>
          </w:tcPr>
          <w:p>
            <w:pPr>
              <w:ind w:left="-50" w:right="-110"/>
              <w:jc w:val="right"/>
              <w:rPr>
                <w:rFonts w:ascii="Arial Narrow" w:hAnsi="Arial Narrow" w:cs="Arial"/>
                <w:sz w:val="22"/>
                <w:szCs w:val="22"/>
                <w:lang w:val="en-PH" w:eastAsia="en-PH"/>
              </w:rPr>
            </w:pPr>
          </w:p>
          <w:p>
            <w:pPr>
              <w:ind w:left="-50" w:right="-110"/>
              <w:jc w:val="right"/>
              <w:rPr>
                <w:rFonts w:ascii="Arial Narrow" w:hAnsi="Arial Narrow" w:cs="Arial"/>
                <w:sz w:val="22"/>
                <w:szCs w:val="22"/>
              </w:rPr>
            </w:pPr>
            <w:r>
              <w:rPr>
                <w:rFonts w:ascii="Arial Narrow" w:hAnsi="Arial Narrow" w:cs="Arial"/>
                <w:sz w:val="22"/>
                <w:szCs w:val="22"/>
                <w:lang w:val="en-PH" w:eastAsia="en-PH"/>
              </w:rPr>
              <w:t>95,567,063</w:t>
            </w:r>
          </w:p>
        </w:tc>
      </w:tr>
      <w:tr>
        <w:trPr>
          <w:trHeight w:hRule="exact" w:val="300"/>
        </w:trPr>
        <w:tc>
          <w:tcPr>
            <w:tcW w:w="5310" w:type="dxa"/>
            <w:tcBorders>
              <w:bottom w:val="single" w:sz="4" w:space="0" w:color="auto"/>
            </w:tcBorders>
            <w:shd w:val="clear" w:color="auto" w:fill="auto"/>
            <w:noWrap/>
          </w:tcPr>
          <w:p>
            <w:pPr>
              <w:ind w:left="-110"/>
              <w:jc w:val="left"/>
              <w:rPr>
                <w:rFonts w:ascii="Arial Narrow" w:hAnsi="Arial Narrow" w:cs="Arial"/>
                <w:sz w:val="22"/>
                <w:szCs w:val="22"/>
              </w:rPr>
            </w:pPr>
            <w:r>
              <w:rPr>
                <w:rFonts w:ascii="Arial Narrow" w:hAnsi="Arial Narrow" w:cs="Arial"/>
                <w:sz w:val="22"/>
                <w:szCs w:val="22"/>
                <w:lang w:val="en-PH" w:eastAsia="en-PH"/>
              </w:rPr>
              <w:t>Investments in time deposits - Local currency</w:t>
            </w:r>
          </w:p>
        </w:tc>
        <w:tc>
          <w:tcPr>
            <w:tcW w:w="1855" w:type="dxa"/>
            <w:tcBorders>
              <w:bottom w:val="single" w:sz="4" w:space="0" w:color="auto"/>
            </w:tcBorders>
            <w:shd w:val="clear" w:color="auto" w:fill="auto"/>
            <w:noWrap/>
          </w:tcPr>
          <w:p>
            <w:pPr>
              <w:ind w:left="-50" w:right="-70"/>
              <w:jc w:val="right"/>
              <w:rPr>
                <w:rFonts w:ascii="Arial Narrow" w:hAnsi="Arial Narrow" w:cs="Arial"/>
                <w:sz w:val="22"/>
                <w:szCs w:val="22"/>
              </w:rPr>
            </w:pPr>
            <w:r>
              <w:rPr>
                <w:rFonts w:ascii="Arial Narrow" w:hAnsi="Arial Narrow" w:cs="Arial"/>
                <w:sz w:val="22"/>
                <w:szCs w:val="22"/>
                <w:lang w:val="en-PH" w:eastAsia="en-PH"/>
              </w:rPr>
              <w:t>-</w:t>
            </w:r>
          </w:p>
        </w:tc>
        <w:tc>
          <w:tcPr>
            <w:tcW w:w="1470" w:type="dxa"/>
            <w:tcBorders>
              <w:bottom w:val="single" w:sz="4" w:space="0" w:color="auto"/>
            </w:tcBorders>
            <w:shd w:val="clear" w:color="auto" w:fill="auto"/>
            <w:noWrap/>
          </w:tcPr>
          <w:p>
            <w:pPr>
              <w:ind w:left="-50" w:right="-110"/>
              <w:jc w:val="right"/>
              <w:rPr>
                <w:rFonts w:ascii="Arial Narrow" w:hAnsi="Arial Narrow" w:cs="Arial"/>
                <w:sz w:val="22"/>
                <w:szCs w:val="22"/>
              </w:rPr>
            </w:pPr>
            <w:r>
              <w:rPr>
                <w:rFonts w:ascii="Arial Narrow" w:hAnsi="Arial Narrow" w:cs="Arial"/>
                <w:sz w:val="22"/>
                <w:szCs w:val="22"/>
                <w:lang w:val="en-PH" w:eastAsia="en-PH"/>
              </w:rPr>
              <w:t>-</w:t>
            </w:r>
          </w:p>
        </w:tc>
      </w:tr>
      <w:tr>
        <w:trPr>
          <w:trHeight w:hRule="exact" w:val="258"/>
        </w:trPr>
        <w:tc>
          <w:tcPr>
            <w:tcW w:w="5310" w:type="dxa"/>
            <w:tcBorders>
              <w:top w:val="single" w:sz="4" w:space="0" w:color="auto"/>
              <w:bottom w:val="single" w:sz="4" w:space="0" w:color="auto"/>
            </w:tcBorders>
            <w:shd w:val="clear" w:color="auto" w:fill="auto"/>
            <w:noWrap/>
          </w:tcPr>
          <w:p>
            <w:pPr>
              <w:ind w:left="-110"/>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w:t>
            </w:r>
          </w:p>
        </w:tc>
        <w:tc>
          <w:tcPr>
            <w:tcW w:w="1855" w:type="dxa"/>
            <w:tcBorders>
              <w:top w:val="single" w:sz="4" w:space="0" w:color="auto"/>
              <w:bottom w:val="single" w:sz="4" w:space="0" w:color="auto"/>
            </w:tcBorders>
            <w:shd w:val="clear" w:color="auto" w:fill="auto"/>
            <w:noWrap/>
          </w:tcPr>
          <w:p>
            <w:pPr>
              <w:ind w:left="-110" w:right="-70"/>
              <w:jc w:val="right"/>
              <w:rPr>
                <w:rFonts w:ascii="Arial Narrow" w:hAnsi="Arial Narrow" w:cs="Arial"/>
                <w:b/>
                <w:bCs/>
                <w:sz w:val="22"/>
                <w:szCs w:val="22"/>
              </w:rPr>
            </w:pPr>
            <w:r>
              <w:rPr>
                <w:rFonts w:ascii="Arial Narrow" w:hAnsi="Arial Narrow" w:cs="Arial"/>
                <w:b/>
                <w:sz w:val="22"/>
                <w:szCs w:val="22"/>
                <w:lang w:val="en-PH" w:eastAsia="en-PH"/>
              </w:rPr>
              <w:t>50,549,569</w:t>
            </w:r>
          </w:p>
        </w:tc>
        <w:tc>
          <w:tcPr>
            <w:tcW w:w="1470" w:type="dxa"/>
            <w:tcBorders>
              <w:top w:val="single" w:sz="4" w:space="0" w:color="auto"/>
              <w:bottom w:val="single" w:sz="4" w:space="0" w:color="auto"/>
            </w:tcBorders>
            <w:shd w:val="clear" w:color="auto" w:fill="auto"/>
            <w:noWrap/>
          </w:tcPr>
          <w:p>
            <w:pPr>
              <w:ind w:left="-110" w:right="-110"/>
              <w:jc w:val="right"/>
              <w:rPr>
                <w:rFonts w:ascii="Arial Narrow" w:hAnsi="Arial Narrow" w:cs="Arial"/>
                <w:b/>
                <w:bCs/>
                <w:sz w:val="22"/>
                <w:szCs w:val="22"/>
              </w:rPr>
            </w:pPr>
            <w:r>
              <w:rPr>
                <w:rFonts w:ascii="Arial Narrow" w:hAnsi="Arial Narrow" w:cs="Arial"/>
                <w:b/>
                <w:bCs/>
                <w:sz w:val="22"/>
                <w:szCs w:val="22"/>
              </w:rPr>
              <w:fldChar w:fldCharType="begin"/>
            </w:r>
            <w:r>
              <w:rPr>
                <w:rFonts w:ascii="Arial Narrow" w:hAnsi="Arial Narrow" w:cs="Arial"/>
                <w:b/>
                <w:bCs/>
                <w:sz w:val="22"/>
                <w:szCs w:val="22"/>
              </w:rPr>
              <w:instrText xml:space="preserve"> =SUM(ABOVE) </w:instrText>
            </w:r>
            <w:r>
              <w:rPr>
                <w:rFonts w:ascii="Arial Narrow" w:hAnsi="Arial Narrow" w:cs="Arial"/>
                <w:b/>
                <w:bCs/>
                <w:sz w:val="22"/>
                <w:szCs w:val="22"/>
              </w:rPr>
              <w:fldChar w:fldCharType="separate"/>
            </w:r>
            <w:r>
              <w:rPr>
                <w:rFonts w:ascii="Arial Narrow" w:hAnsi="Arial Narrow" w:cs="Arial"/>
                <w:b/>
                <w:bCs/>
                <w:noProof/>
                <w:sz w:val="22"/>
                <w:szCs w:val="22"/>
              </w:rPr>
              <w:fldChar w:fldCharType="begin"/>
            </w:r>
            <w:r>
              <w:rPr>
                <w:rFonts w:ascii="Arial Narrow" w:hAnsi="Arial Narrow" w:cs="Arial"/>
                <w:b/>
                <w:bCs/>
                <w:noProof/>
                <w:sz w:val="22"/>
                <w:szCs w:val="22"/>
              </w:rPr>
              <w:instrText xml:space="preserve"> =SUM(ABOVE) </w:instrText>
            </w:r>
            <w:r>
              <w:rPr>
                <w:rFonts w:ascii="Arial Narrow" w:hAnsi="Arial Narrow" w:cs="Arial"/>
                <w:b/>
                <w:bCs/>
                <w:noProof/>
                <w:sz w:val="22"/>
                <w:szCs w:val="22"/>
              </w:rPr>
              <w:fldChar w:fldCharType="separate"/>
            </w:r>
            <w:r>
              <w:rPr>
                <w:rFonts w:ascii="Arial Narrow" w:hAnsi="Arial Narrow" w:cs="Arial"/>
                <w:b/>
                <w:bCs/>
                <w:noProof/>
                <w:sz w:val="22"/>
                <w:szCs w:val="22"/>
              </w:rPr>
              <w:t>95,567,</w:t>
            </w:r>
            <w:r>
              <w:rPr>
                <w:rFonts w:ascii="Arial Narrow" w:hAnsi="Arial Narrow" w:cs="Arial"/>
                <w:b/>
                <w:bCs/>
                <w:noProof/>
                <w:sz w:val="22"/>
                <w:szCs w:val="22"/>
              </w:rPr>
              <w:fldChar w:fldCharType="end"/>
            </w:r>
            <w:r>
              <w:rPr>
                <w:rFonts w:ascii="Arial Narrow" w:hAnsi="Arial Narrow" w:cs="Arial"/>
                <w:b/>
                <w:bCs/>
                <w:noProof/>
                <w:sz w:val="22"/>
                <w:szCs w:val="22"/>
              </w:rPr>
              <w:t>063</w:t>
            </w:r>
            <w:r>
              <w:rPr>
                <w:rFonts w:ascii="Arial Narrow" w:hAnsi="Arial Narrow" w:cs="Arial"/>
                <w:b/>
                <w:bCs/>
                <w:sz w:val="22"/>
                <w:szCs w:val="22"/>
              </w:rPr>
              <w:fldChar w:fldCharType="end"/>
            </w:r>
          </w:p>
        </w:tc>
      </w:tr>
    </w:tbl>
    <w:p>
      <w:pPr>
        <w:ind w:left="0"/>
        <w:rPr>
          <w:rFonts w:ascii="Arial" w:hAnsi="Arial" w:cs="Arial"/>
          <w:sz w:val="22"/>
          <w:szCs w:val="22"/>
        </w:rPr>
      </w:pPr>
    </w:p>
    <w:p>
      <w:pPr>
        <w:ind w:left="0"/>
        <w:rPr>
          <w:rFonts w:ascii="Arial" w:hAnsi="Arial" w:cs="Arial"/>
          <w:sz w:val="22"/>
          <w:szCs w:val="22"/>
        </w:rPr>
      </w:pPr>
    </w:p>
    <w:p>
      <w:pPr>
        <w:pStyle w:val="ListParagraph"/>
        <w:keepNext/>
        <w:numPr>
          <w:ilvl w:val="0"/>
          <w:numId w:val="13"/>
        </w:numPr>
        <w:ind w:left="720" w:hanging="720"/>
        <w:rPr>
          <w:rFonts w:ascii="Arial" w:hAnsi="Arial" w:cs="Arial"/>
          <w:sz w:val="22"/>
          <w:szCs w:val="22"/>
        </w:rPr>
      </w:pPr>
      <w:r>
        <w:rPr>
          <w:rFonts w:ascii="Arial" w:hAnsi="Arial" w:cs="Arial"/>
          <w:b/>
          <w:sz w:val="22"/>
          <w:szCs w:val="22"/>
        </w:rPr>
        <w:t>INVESTMENT PROPERTY</w:t>
      </w:r>
    </w:p>
    <w:p>
      <w:pPr>
        <w:keepNext/>
        <w:ind w:left="0"/>
        <w:contextualSpacing/>
        <w:rPr>
          <w:rFonts w:ascii="Arial" w:hAnsi="Arial" w:cs="Arial"/>
          <w:sz w:val="22"/>
          <w:szCs w:val="22"/>
        </w:rPr>
      </w:pPr>
    </w:p>
    <w:p>
      <w:pPr>
        <w:keepNext/>
        <w:ind w:left="0"/>
        <w:contextualSpacing/>
        <w:rPr>
          <w:rFonts w:ascii="Arial" w:hAnsi="Arial" w:cs="Arial"/>
          <w:sz w:val="22"/>
          <w:szCs w:val="22"/>
        </w:rPr>
      </w:pPr>
      <w:r>
        <w:rPr>
          <w:rFonts w:ascii="Arial" w:hAnsi="Arial" w:cs="Arial"/>
          <w:sz w:val="22"/>
          <w:szCs w:val="22"/>
        </w:rPr>
        <w:t>This account consists of the following:</w:t>
      </w:r>
    </w:p>
    <w:p>
      <w:pPr>
        <w:keepNext/>
        <w:ind w:left="0"/>
        <w:contextualSpacing/>
        <w:rPr>
          <w:rFonts w:ascii="Arial" w:hAnsi="Arial" w:cs="Arial"/>
          <w:sz w:val="22"/>
          <w:szCs w:val="22"/>
        </w:rPr>
      </w:pPr>
    </w:p>
    <w:tbl>
      <w:tblPr>
        <w:tblW w:w="8696" w:type="dxa"/>
        <w:tblLayout w:type="fixed"/>
        <w:tblLook w:val="01E0" w:firstRow="1" w:lastRow="1" w:firstColumn="1" w:lastColumn="1" w:noHBand="0" w:noVBand="0"/>
      </w:tblPr>
      <w:tblGrid>
        <w:gridCol w:w="4770"/>
        <w:gridCol w:w="2181"/>
        <w:gridCol w:w="1745"/>
      </w:tblGrid>
      <w:tr>
        <w:trPr>
          <w:trHeight w:hRule="exact" w:val="325"/>
        </w:trPr>
        <w:tc>
          <w:tcPr>
            <w:tcW w:w="4770" w:type="dxa"/>
            <w:tcBorders>
              <w:top w:val="single" w:sz="4" w:space="0" w:color="auto"/>
              <w:bottom w:val="single" w:sz="4" w:space="0" w:color="auto"/>
            </w:tcBorders>
            <w:vAlign w:val="center"/>
          </w:tcPr>
          <w:p>
            <w:pPr>
              <w:pStyle w:val="BodyTextIndent2"/>
              <w:ind w:left="-108"/>
              <w:rPr>
                <w:rFonts w:ascii="Arial Narrow" w:hAnsi="Arial Narrow" w:cs="Arial"/>
                <w:szCs w:val="22"/>
              </w:rPr>
            </w:pPr>
          </w:p>
        </w:tc>
        <w:tc>
          <w:tcPr>
            <w:tcW w:w="2181" w:type="dxa"/>
            <w:tcBorders>
              <w:top w:val="single" w:sz="4" w:space="0" w:color="auto"/>
              <w:bottom w:val="single" w:sz="4" w:space="0" w:color="auto"/>
            </w:tcBorders>
            <w:vAlign w:val="center"/>
          </w:tcPr>
          <w:p>
            <w:pPr>
              <w:pStyle w:val="BodyTextIndent2"/>
              <w:ind w:left="0"/>
              <w:jc w:val="right"/>
              <w:rPr>
                <w:rFonts w:ascii="Arial Narrow" w:hAnsi="Arial Narrow" w:cs="Arial"/>
                <w:b/>
                <w:szCs w:val="22"/>
              </w:rPr>
            </w:pPr>
            <w:r>
              <w:rPr>
                <w:rFonts w:ascii="Arial Narrow" w:hAnsi="Arial Narrow" w:cs="Arial"/>
                <w:b/>
                <w:szCs w:val="22"/>
              </w:rPr>
              <w:t>2021</w:t>
            </w:r>
          </w:p>
        </w:tc>
        <w:tc>
          <w:tcPr>
            <w:tcW w:w="1745" w:type="dxa"/>
            <w:tcBorders>
              <w:top w:val="single" w:sz="4" w:space="0" w:color="auto"/>
              <w:bottom w:val="single" w:sz="4" w:space="0" w:color="auto"/>
            </w:tcBorders>
            <w:vAlign w:val="center"/>
          </w:tcPr>
          <w:p>
            <w:pPr>
              <w:pStyle w:val="BodyTextIndent2"/>
              <w:ind w:left="0" w:right="-90"/>
              <w:jc w:val="right"/>
              <w:rPr>
                <w:rFonts w:ascii="Arial Narrow" w:hAnsi="Arial Narrow" w:cs="Arial"/>
                <w:b/>
                <w:szCs w:val="22"/>
              </w:rPr>
            </w:pPr>
            <w:r>
              <w:rPr>
                <w:rFonts w:ascii="Arial Narrow" w:hAnsi="Arial Narrow" w:cs="Arial"/>
                <w:b/>
                <w:szCs w:val="22"/>
              </w:rPr>
              <w:t>2020</w:t>
            </w:r>
          </w:p>
        </w:tc>
      </w:tr>
      <w:tr>
        <w:trPr>
          <w:trHeight w:hRule="exact" w:val="295"/>
        </w:trPr>
        <w:tc>
          <w:tcPr>
            <w:tcW w:w="4770" w:type="dxa"/>
            <w:tcBorders>
              <w:top w:val="single" w:sz="4" w:space="0" w:color="auto"/>
              <w:bottom w:val="single" w:sz="4" w:space="0" w:color="auto"/>
            </w:tcBorders>
            <w:vAlign w:val="center"/>
          </w:tcPr>
          <w:p>
            <w:pPr>
              <w:pStyle w:val="BodyTextIndent2"/>
              <w:ind w:left="-108"/>
              <w:rPr>
                <w:rFonts w:ascii="Arial Narrow" w:hAnsi="Arial Narrow" w:cs="Arial"/>
                <w:b/>
                <w:bCs/>
                <w:szCs w:val="22"/>
              </w:rPr>
            </w:pPr>
            <w:r>
              <w:rPr>
                <w:rFonts w:ascii="Arial Narrow" w:hAnsi="Arial Narrow" w:cs="Arial"/>
                <w:b/>
                <w:bCs/>
                <w:szCs w:val="22"/>
                <w:lang w:val="en-PH" w:eastAsia="en-PH"/>
              </w:rPr>
              <w:t>Investment property, Land</w:t>
            </w:r>
          </w:p>
        </w:tc>
        <w:tc>
          <w:tcPr>
            <w:tcW w:w="2181" w:type="dxa"/>
            <w:tcBorders>
              <w:top w:val="single" w:sz="4" w:space="0" w:color="auto"/>
              <w:bottom w:val="single" w:sz="4" w:space="0" w:color="auto"/>
            </w:tcBorders>
            <w:vAlign w:val="center"/>
          </w:tcPr>
          <w:p>
            <w:pPr>
              <w:pStyle w:val="BodyTextIndent2"/>
              <w:ind w:left="-82" w:right="-101"/>
              <w:jc w:val="right"/>
              <w:rPr>
                <w:rFonts w:ascii="Arial Narrow" w:hAnsi="Arial Narrow" w:cs="Arial"/>
                <w:b/>
                <w:bCs/>
                <w:szCs w:val="22"/>
              </w:rPr>
            </w:pPr>
            <w:r>
              <w:rPr>
                <w:rFonts w:ascii="Arial Narrow" w:hAnsi="Arial Narrow" w:cs="Arial"/>
                <w:b/>
                <w:bCs/>
                <w:szCs w:val="22"/>
              </w:rPr>
              <w:t>274,642,026</w:t>
            </w:r>
          </w:p>
        </w:tc>
        <w:tc>
          <w:tcPr>
            <w:tcW w:w="1745" w:type="dxa"/>
            <w:tcBorders>
              <w:top w:val="single" w:sz="4" w:space="0" w:color="auto"/>
              <w:bottom w:val="single" w:sz="4" w:space="0" w:color="auto"/>
            </w:tcBorders>
            <w:vAlign w:val="center"/>
          </w:tcPr>
          <w:p>
            <w:pPr>
              <w:pStyle w:val="BodyTextIndent2"/>
              <w:ind w:left="-82" w:right="-101"/>
              <w:jc w:val="right"/>
              <w:rPr>
                <w:rFonts w:ascii="Arial Narrow" w:hAnsi="Arial Narrow" w:cs="Arial"/>
                <w:b/>
                <w:bCs/>
                <w:szCs w:val="22"/>
              </w:rPr>
            </w:pPr>
            <w:r>
              <w:rPr>
                <w:rFonts w:ascii="Arial Narrow" w:hAnsi="Arial Narrow" w:cs="Arial"/>
                <w:b/>
                <w:bCs/>
                <w:szCs w:val="22"/>
              </w:rPr>
              <w:t>274,642,026</w:t>
            </w:r>
          </w:p>
        </w:tc>
      </w:tr>
      <w:tr>
        <w:trPr>
          <w:trHeight w:hRule="exact" w:val="295"/>
        </w:trPr>
        <w:tc>
          <w:tcPr>
            <w:tcW w:w="4770" w:type="dxa"/>
            <w:tcBorders>
              <w:top w:val="single" w:sz="4" w:space="0" w:color="auto"/>
            </w:tcBorders>
            <w:vAlign w:val="center"/>
          </w:tcPr>
          <w:p>
            <w:pPr>
              <w:pStyle w:val="BodyTextIndent2"/>
              <w:ind w:left="-108"/>
              <w:rPr>
                <w:rFonts w:ascii="Arial Narrow" w:hAnsi="Arial Narrow" w:cs="Arial"/>
                <w:szCs w:val="22"/>
                <w:lang w:val="en-PH" w:eastAsia="en-PH"/>
              </w:rPr>
            </w:pPr>
            <w:r>
              <w:rPr>
                <w:rFonts w:ascii="Arial Narrow" w:hAnsi="Arial Narrow" w:cs="Arial"/>
                <w:szCs w:val="22"/>
                <w:lang w:val="en-PH" w:eastAsia="en-PH"/>
              </w:rPr>
              <w:t>Investment property, Building</w:t>
            </w:r>
          </w:p>
        </w:tc>
        <w:tc>
          <w:tcPr>
            <w:tcW w:w="2181" w:type="dxa"/>
            <w:tcBorders>
              <w:top w:val="single" w:sz="4" w:space="0" w:color="auto"/>
            </w:tcBorders>
            <w:vAlign w:val="center"/>
          </w:tcPr>
          <w:p>
            <w:pPr>
              <w:pStyle w:val="BodyTextIndent2"/>
              <w:ind w:left="-82" w:right="-101"/>
              <w:jc w:val="right"/>
              <w:rPr>
                <w:rFonts w:ascii="Arial Narrow" w:hAnsi="Arial Narrow" w:cs="Arial"/>
                <w:szCs w:val="22"/>
              </w:rPr>
            </w:pPr>
            <w:r>
              <w:rPr>
                <w:rFonts w:ascii="Arial Narrow" w:hAnsi="Arial Narrow" w:cs="Arial"/>
                <w:szCs w:val="22"/>
              </w:rPr>
              <w:t>7,714,000</w:t>
            </w:r>
          </w:p>
        </w:tc>
        <w:tc>
          <w:tcPr>
            <w:tcW w:w="1745" w:type="dxa"/>
            <w:tcBorders>
              <w:top w:val="single" w:sz="4" w:space="0" w:color="auto"/>
            </w:tcBorders>
            <w:vAlign w:val="center"/>
          </w:tcPr>
          <w:p>
            <w:pPr>
              <w:pStyle w:val="BodyTextIndent2"/>
              <w:ind w:left="-82" w:right="-101"/>
              <w:jc w:val="right"/>
              <w:rPr>
                <w:rFonts w:ascii="Arial Narrow" w:hAnsi="Arial Narrow" w:cs="Arial"/>
                <w:szCs w:val="22"/>
              </w:rPr>
            </w:pPr>
            <w:r>
              <w:rPr>
                <w:rFonts w:ascii="Arial Narrow" w:hAnsi="Arial Narrow" w:cs="Arial"/>
                <w:szCs w:val="22"/>
              </w:rPr>
              <w:t>7,714,000</w:t>
            </w:r>
          </w:p>
        </w:tc>
      </w:tr>
      <w:tr>
        <w:trPr>
          <w:trHeight w:hRule="exact" w:val="295"/>
        </w:trPr>
        <w:tc>
          <w:tcPr>
            <w:tcW w:w="4770" w:type="dxa"/>
            <w:vAlign w:val="center"/>
          </w:tcPr>
          <w:p>
            <w:pPr>
              <w:pStyle w:val="BodyTextIndent2"/>
              <w:ind w:left="-108"/>
              <w:rPr>
                <w:rFonts w:ascii="Arial Narrow" w:hAnsi="Arial Narrow" w:cs="Arial"/>
                <w:szCs w:val="22"/>
                <w:lang w:val="en-PH" w:eastAsia="en-PH"/>
              </w:rPr>
            </w:pPr>
            <w:r>
              <w:rPr>
                <w:rFonts w:ascii="Arial Narrow" w:hAnsi="Arial Narrow" w:cs="Arial"/>
                <w:szCs w:val="22"/>
                <w:lang w:val="en-PH" w:eastAsia="en-PH"/>
              </w:rPr>
              <w:t xml:space="preserve">          Accumulated depreciation:</w:t>
            </w:r>
          </w:p>
        </w:tc>
        <w:tc>
          <w:tcPr>
            <w:tcW w:w="2181" w:type="dxa"/>
            <w:vAlign w:val="center"/>
          </w:tcPr>
          <w:p>
            <w:pPr>
              <w:pStyle w:val="BodyTextIndent2"/>
              <w:ind w:left="-82" w:right="-101"/>
              <w:jc w:val="right"/>
              <w:rPr>
                <w:rFonts w:ascii="Arial Narrow" w:hAnsi="Arial Narrow" w:cs="Arial"/>
                <w:szCs w:val="22"/>
              </w:rPr>
            </w:pPr>
          </w:p>
        </w:tc>
        <w:tc>
          <w:tcPr>
            <w:tcW w:w="1745" w:type="dxa"/>
            <w:vAlign w:val="center"/>
          </w:tcPr>
          <w:p>
            <w:pPr>
              <w:pStyle w:val="BodyTextIndent2"/>
              <w:ind w:left="-82" w:right="-101"/>
              <w:jc w:val="right"/>
              <w:rPr>
                <w:rFonts w:ascii="Arial Narrow" w:hAnsi="Arial Narrow" w:cs="Arial"/>
                <w:szCs w:val="22"/>
              </w:rPr>
            </w:pPr>
          </w:p>
        </w:tc>
      </w:tr>
      <w:tr>
        <w:trPr>
          <w:trHeight w:hRule="exact" w:val="295"/>
        </w:trPr>
        <w:tc>
          <w:tcPr>
            <w:tcW w:w="4770" w:type="dxa"/>
            <w:vAlign w:val="center"/>
          </w:tcPr>
          <w:p>
            <w:pPr>
              <w:pStyle w:val="BodyTextIndent2"/>
              <w:ind w:left="-108"/>
              <w:rPr>
                <w:rFonts w:ascii="Arial Narrow" w:hAnsi="Arial Narrow" w:cs="Arial"/>
                <w:szCs w:val="22"/>
                <w:lang w:val="en-PH" w:eastAsia="en-PH"/>
              </w:rPr>
            </w:pPr>
            <w:r>
              <w:rPr>
                <w:rFonts w:ascii="Arial Narrow" w:hAnsi="Arial Narrow" w:cs="Arial"/>
                <w:szCs w:val="22"/>
                <w:lang w:val="en-PH" w:eastAsia="en-PH"/>
              </w:rPr>
              <w:t xml:space="preserve">          January 1</w:t>
            </w:r>
          </w:p>
        </w:tc>
        <w:tc>
          <w:tcPr>
            <w:tcW w:w="2181" w:type="dxa"/>
            <w:vAlign w:val="center"/>
          </w:tcPr>
          <w:p>
            <w:pPr>
              <w:pStyle w:val="BodyTextIndent2"/>
              <w:ind w:left="-82" w:right="-101"/>
              <w:jc w:val="right"/>
              <w:rPr>
                <w:rFonts w:ascii="Arial Narrow" w:hAnsi="Arial Narrow" w:cs="Arial"/>
                <w:szCs w:val="22"/>
              </w:rPr>
            </w:pPr>
            <w:r>
              <w:rPr>
                <w:rFonts w:ascii="Arial Narrow" w:hAnsi="Arial Narrow" w:cs="Arial"/>
                <w:szCs w:val="22"/>
              </w:rPr>
              <w:t>(2,316,525)</w:t>
            </w:r>
          </w:p>
        </w:tc>
        <w:tc>
          <w:tcPr>
            <w:tcW w:w="1745" w:type="dxa"/>
            <w:vAlign w:val="center"/>
          </w:tcPr>
          <w:p>
            <w:pPr>
              <w:pStyle w:val="BodyTextIndent2"/>
              <w:ind w:left="-82" w:right="-101"/>
              <w:jc w:val="right"/>
              <w:rPr>
                <w:rFonts w:ascii="Arial Narrow" w:hAnsi="Arial Narrow" w:cs="Arial"/>
                <w:szCs w:val="22"/>
              </w:rPr>
            </w:pPr>
            <w:r>
              <w:rPr>
                <w:rFonts w:ascii="Arial Narrow" w:hAnsi="Arial Narrow" w:cs="Arial"/>
                <w:szCs w:val="22"/>
              </w:rPr>
              <w:t>(1,985,592)</w:t>
            </w:r>
          </w:p>
        </w:tc>
      </w:tr>
      <w:tr>
        <w:trPr>
          <w:trHeight w:hRule="exact" w:val="295"/>
        </w:trPr>
        <w:tc>
          <w:tcPr>
            <w:tcW w:w="4770" w:type="dxa"/>
            <w:vAlign w:val="center"/>
          </w:tcPr>
          <w:p>
            <w:pPr>
              <w:pStyle w:val="BodyTextIndent2"/>
              <w:ind w:left="-108"/>
              <w:rPr>
                <w:rFonts w:ascii="Arial Narrow" w:hAnsi="Arial Narrow" w:cs="Arial"/>
                <w:szCs w:val="22"/>
                <w:lang w:val="en-PH" w:eastAsia="en-PH"/>
              </w:rPr>
            </w:pPr>
            <w:r>
              <w:rPr>
                <w:rFonts w:ascii="Arial Narrow" w:hAnsi="Arial Narrow" w:cs="Arial"/>
                <w:szCs w:val="22"/>
                <w:lang w:val="en-PH" w:eastAsia="en-PH"/>
              </w:rPr>
              <w:t xml:space="preserve">          Depreciation expenses</w:t>
            </w:r>
          </w:p>
        </w:tc>
        <w:tc>
          <w:tcPr>
            <w:tcW w:w="2181" w:type="dxa"/>
            <w:vAlign w:val="center"/>
          </w:tcPr>
          <w:p>
            <w:pPr>
              <w:pStyle w:val="BodyTextIndent2"/>
              <w:ind w:left="-82" w:right="-101"/>
              <w:jc w:val="right"/>
              <w:rPr>
                <w:rFonts w:ascii="Arial Narrow" w:hAnsi="Arial Narrow" w:cs="Arial"/>
                <w:szCs w:val="22"/>
              </w:rPr>
            </w:pPr>
            <w:r>
              <w:rPr>
                <w:rFonts w:ascii="Arial Narrow" w:hAnsi="Arial Narrow" w:cs="Arial"/>
                <w:szCs w:val="22"/>
              </w:rPr>
              <w:t>(250,588)</w:t>
            </w:r>
          </w:p>
        </w:tc>
        <w:tc>
          <w:tcPr>
            <w:tcW w:w="1745" w:type="dxa"/>
            <w:vAlign w:val="center"/>
          </w:tcPr>
          <w:p>
            <w:pPr>
              <w:pStyle w:val="BodyTextIndent2"/>
              <w:ind w:left="-82" w:right="-101"/>
              <w:jc w:val="right"/>
              <w:rPr>
                <w:rFonts w:ascii="Arial Narrow" w:hAnsi="Arial Narrow" w:cs="Arial"/>
                <w:szCs w:val="22"/>
              </w:rPr>
            </w:pPr>
            <w:r>
              <w:rPr>
                <w:rFonts w:ascii="Arial Narrow" w:hAnsi="Arial Narrow" w:cs="Arial"/>
                <w:szCs w:val="22"/>
              </w:rPr>
              <w:t>(330,932)</w:t>
            </w:r>
          </w:p>
        </w:tc>
      </w:tr>
      <w:tr>
        <w:trPr>
          <w:trHeight w:hRule="exact" w:val="295"/>
        </w:trPr>
        <w:tc>
          <w:tcPr>
            <w:tcW w:w="4770" w:type="dxa"/>
            <w:tcBorders>
              <w:bottom w:val="single" w:sz="4" w:space="0" w:color="auto"/>
            </w:tcBorders>
            <w:vAlign w:val="center"/>
          </w:tcPr>
          <w:p>
            <w:pPr>
              <w:pStyle w:val="BodyTextIndent2"/>
              <w:ind w:left="-108"/>
              <w:rPr>
                <w:rFonts w:ascii="Arial Narrow" w:hAnsi="Arial Narrow" w:cs="Arial"/>
                <w:szCs w:val="22"/>
                <w:lang w:val="en-PH" w:eastAsia="en-PH"/>
              </w:rPr>
            </w:pPr>
            <w:r>
              <w:rPr>
                <w:rFonts w:ascii="Arial Narrow" w:hAnsi="Arial Narrow" w:cs="Arial"/>
                <w:szCs w:val="22"/>
                <w:lang w:val="en-PH" w:eastAsia="en-PH"/>
              </w:rPr>
              <w:t xml:space="preserve">          Adjustments</w:t>
            </w:r>
          </w:p>
        </w:tc>
        <w:tc>
          <w:tcPr>
            <w:tcW w:w="2181" w:type="dxa"/>
            <w:tcBorders>
              <w:bottom w:val="single" w:sz="4" w:space="0" w:color="auto"/>
            </w:tcBorders>
            <w:vAlign w:val="center"/>
          </w:tcPr>
          <w:p>
            <w:pPr>
              <w:pStyle w:val="BodyTextIndent2"/>
              <w:ind w:left="-82" w:right="-101"/>
              <w:jc w:val="right"/>
              <w:rPr>
                <w:rFonts w:ascii="Arial Narrow" w:hAnsi="Arial Narrow" w:cs="Arial"/>
                <w:szCs w:val="22"/>
              </w:rPr>
            </w:pPr>
          </w:p>
        </w:tc>
        <w:tc>
          <w:tcPr>
            <w:tcW w:w="1745" w:type="dxa"/>
            <w:tcBorders>
              <w:bottom w:val="single" w:sz="4" w:space="0" w:color="auto"/>
            </w:tcBorders>
            <w:vAlign w:val="center"/>
          </w:tcPr>
          <w:p>
            <w:pPr>
              <w:pStyle w:val="BodyTextIndent2"/>
              <w:ind w:left="-82" w:right="-101"/>
              <w:jc w:val="right"/>
              <w:rPr>
                <w:rFonts w:ascii="Arial Narrow" w:hAnsi="Arial Narrow" w:cs="Arial"/>
                <w:szCs w:val="22"/>
              </w:rPr>
            </w:pPr>
          </w:p>
        </w:tc>
      </w:tr>
      <w:tr>
        <w:trPr>
          <w:trHeight w:hRule="exact" w:val="325"/>
        </w:trPr>
        <w:tc>
          <w:tcPr>
            <w:tcW w:w="4770" w:type="dxa"/>
            <w:tcBorders>
              <w:top w:val="single" w:sz="4" w:space="0" w:color="auto"/>
              <w:bottom w:val="single" w:sz="4" w:space="0" w:color="auto"/>
            </w:tcBorders>
            <w:vAlign w:val="center"/>
          </w:tcPr>
          <w:p>
            <w:pPr>
              <w:pStyle w:val="BodyTextIndent2"/>
              <w:ind w:left="-108"/>
              <w:rPr>
                <w:rFonts w:ascii="Arial Narrow" w:hAnsi="Arial Narrow" w:cs="Arial"/>
                <w:b/>
                <w:bCs/>
                <w:szCs w:val="22"/>
              </w:rPr>
            </w:pPr>
            <w:r>
              <w:rPr>
                <w:rFonts w:ascii="Arial Narrow" w:hAnsi="Arial Narrow" w:cs="Arial"/>
                <w:b/>
                <w:bCs/>
                <w:szCs w:val="22"/>
                <w:lang w:val="en-PH" w:eastAsia="en-PH"/>
              </w:rPr>
              <w:t>Investment property, Building (net)</w:t>
            </w:r>
          </w:p>
        </w:tc>
        <w:tc>
          <w:tcPr>
            <w:tcW w:w="2181" w:type="dxa"/>
            <w:tcBorders>
              <w:top w:val="single" w:sz="4" w:space="0" w:color="auto"/>
              <w:bottom w:val="single" w:sz="4" w:space="0" w:color="auto"/>
            </w:tcBorders>
            <w:vAlign w:val="center"/>
          </w:tcPr>
          <w:p>
            <w:pPr>
              <w:pStyle w:val="BodyTextIndent2"/>
              <w:ind w:left="0" w:right="-101"/>
              <w:jc w:val="right"/>
              <w:rPr>
                <w:rFonts w:ascii="Arial Narrow" w:hAnsi="Arial Narrow" w:cs="Arial"/>
                <w:b/>
                <w:bCs/>
                <w:szCs w:val="22"/>
              </w:rPr>
            </w:pPr>
            <w:r>
              <w:rPr>
                <w:rFonts w:ascii="Arial Narrow" w:hAnsi="Arial Narrow" w:cs="Arial"/>
                <w:b/>
                <w:bCs/>
                <w:szCs w:val="22"/>
              </w:rPr>
              <w:t>5,146,887</w:t>
            </w:r>
          </w:p>
        </w:tc>
        <w:tc>
          <w:tcPr>
            <w:tcW w:w="1745" w:type="dxa"/>
            <w:tcBorders>
              <w:top w:val="single" w:sz="4" w:space="0" w:color="auto"/>
              <w:bottom w:val="single" w:sz="4" w:space="0" w:color="auto"/>
            </w:tcBorders>
            <w:vAlign w:val="center"/>
          </w:tcPr>
          <w:p>
            <w:pPr>
              <w:pStyle w:val="BodyTextIndent2"/>
              <w:ind w:left="-82" w:right="-101"/>
              <w:jc w:val="right"/>
              <w:rPr>
                <w:rFonts w:ascii="Arial Narrow" w:hAnsi="Arial Narrow" w:cs="Arial"/>
                <w:b/>
                <w:bCs/>
                <w:szCs w:val="22"/>
              </w:rPr>
            </w:pPr>
            <w:r>
              <w:rPr>
                <w:rFonts w:ascii="Arial Narrow" w:hAnsi="Arial Narrow" w:cs="Arial"/>
                <w:b/>
                <w:bCs/>
                <w:szCs w:val="22"/>
              </w:rPr>
              <w:t>5,397,476</w:t>
            </w:r>
          </w:p>
        </w:tc>
      </w:tr>
      <w:tr>
        <w:trPr>
          <w:trHeight w:hRule="exact" w:val="296"/>
        </w:trPr>
        <w:tc>
          <w:tcPr>
            <w:tcW w:w="4770" w:type="dxa"/>
            <w:tcBorders>
              <w:top w:val="single" w:sz="4" w:space="0" w:color="auto"/>
              <w:bottom w:val="double" w:sz="4" w:space="0" w:color="auto"/>
            </w:tcBorders>
            <w:vAlign w:val="bottom"/>
          </w:tcPr>
          <w:p>
            <w:pPr>
              <w:pStyle w:val="BodyTextIndent2"/>
              <w:ind w:left="-108"/>
              <w:rPr>
                <w:rFonts w:ascii="Arial Narrow" w:hAnsi="Arial Narrow" w:cs="Arial"/>
                <w:b/>
                <w:szCs w:val="22"/>
              </w:rPr>
            </w:pPr>
            <w:r>
              <w:rPr>
                <w:rFonts w:ascii="Arial Narrow" w:hAnsi="Arial Narrow" w:cs="Arial"/>
                <w:b/>
                <w:bCs/>
                <w:szCs w:val="22"/>
                <w:lang w:val="en-PH" w:eastAsia="en-PH"/>
              </w:rPr>
              <w:t>Total</w:t>
            </w:r>
          </w:p>
        </w:tc>
        <w:tc>
          <w:tcPr>
            <w:tcW w:w="2181" w:type="dxa"/>
            <w:tcBorders>
              <w:top w:val="single" w:sz="4" w:space="0" w:color="auto"/>
              <w:bottom w:val="double" w:sz="4" w:space="0" w:color="auto"/>
            </w:tcBorders>
            <w:vAlign w:val="center"/>
          </w:tcPr>
          <w:p>
            <w:pPr>
              <w:pStyle w:val="BodyTextIndent2"/>
              <w:ind w:left="0" w:right="-101"/>
              <w:jc w:val="right"/>
              <w:rPr>
                <w:rFonts w:ascii="Arial Narrow" w:hAnsi="Arial Narrow" w:cs="Arial"/>
                <w:b/>
                <w:szCs w:val="22"/>
              </w:rPr>
            </w:pPr>
            <w:r>
              <w:rPr>
                <w:rFonts w:ascii="Arial Narrow" w:hAnsi="Arial Narrow" w:cs="Arial"/>
                <w:b/>
                <w:szCs w:val="22"/>
              </w:rPr>
              <w:t>279,788,913</w:t>
            </w:r>
          </w:p>
        </w:tc>
        <w:tc>
          <w:tcPr>
            <w:tcW w:w="1745" w:type="dxa"/>
            <w:tcBorders>
              <w:top w:val="single" w:sz="4" w:space="0" w:color="auto"/>
              <w:bottom w:val="double" w:sz="4" w:space="0" w:color="auto"/>
            </w:tcBorders>
            <w:vAlign w:val="center"/>
          </w:tcPr>
          <w:p>
            <w:pPr>
              <w:pStyle w:val="BodyTextIndent2"/>
              <w:ind w:left="0" w:right="-101"/>
              <w:jc w:val="right"/>
              <w:rPr>
                <w:rFonts w:ascii="Arial Narrow" w:hAnsi="Arial Narrow" w:cs="Arial"/>
                <w:b/>
                <w:szCs w:val="22"/>
              </w:rPr>
            </w:pPr>
            <w:r>
              <w:rPr>
                <w:rFonts w:ascii="Arial Narrow" w:hAnsi="Arial Narrow" w:cs="Arial"/>
                <w:b/>
                <w:szCs w:val="22"/>
              </w:rPr>
              <w:fldChar w:fldCharType="begin"/>
            </w:r>
            <w:r>
              <w:rPr>
                <w:rFonts w:ascii="Arial Narrow" w:hAnsi="Arial Narrow" w:cs="Arial"/>
                <w:b/>
                <w:szCs w:val="22"/>
              </w:rPr>
              <w:instrText xml:space="preserve"> =SUM(ABOVE) </w:instrText>
            </w:r>
            <w:r>
              <w:rPr>
                <w:rFonts w:ascii="Arial Narrow" w:hAnsi="Arial Narrow" w:cs="Arial"/>
                <w:b/>
                <w:szCs w:val="22"/>
              </w:rPr>
              <w:fldChar w:fldCharType="separate"/>
            </w:r>
            <w:r>
              <w:rPr>
                <w:rFonts w:ascii="Arial Narrow" w:hAnsi="Arial Narrow" w:cs="Arial"/>
                <w:b/>
                <w:noProof/>
                <w:szCs w:val="22"/>
              </w:rPr>
              <w:t>280,039,</w:t>
            </w:r>
            <w:r>
              <w:rPr>
                <w:rFonts w:ascii="Arial Narrow" w:hAnsi="Arial Narrow" w:cs="Arial"/>
                <w:b/>
                <w:szCs w:val="22"/>
              </w:rPr>
              <w:fldChar w:fldCharType="end"/>
            </w:r>
            <w:r>
              <w:rPr>
                <w:rFonts w:ascii="Arial Narrow" w:hAnsi="Arial Narrow" w:cs="Arial"/>
                <w:b/>
                <w:szCs w:val="22"/>
              </w:rPr>
              <w:t>502</w:t>
            </w:r>
          </w:p>
        </w:tc>
      </w:tr>
    </w:tbl>
    <w:p>
      <w:pPr>
        <w:ind w:left="0"/>
        <w:contextualSpacing/>
        <w:rPr>
          <w:rFonts w:ascii="Arial" w:hAnsi="Arial" w:cs="Arial"/>
          <w:sz w:val="22"/>
          <w:szCs w:val="22"/>
        </w:rPr>
      </w:pPr>
    </w:p>
    <w:p>
      <w:pPr>
        <w:ind w:left="0"/>
        <w:rPr>
          <w:rFonts w:ascii="Arial" w:hAnsi="Arial" w:cs="Arial"/>
          <w:sz w:val="22"/>
          <w:szCs w:val="22"/>
        </w:rPr>
      </w:pPr>
      <w:r>
        <w:rPr>
          <w:rFonts w:ascii="Arial" w:hAnsi="Arial" w:cs="Arial"/>
          <w:sz w:val="22"/>
          <w:szCs w:val="22"/>
        </w:rPr>
        <w:t>The PCSO uses these criteria to distinguish investment property from owner-occupied property:</w:t>
      </w:r>
    </w:p>
    <w:p>
      <w:pPr>
        <w:ind w:left="0"/>
        <w:rPr>
          <w:rFonts w:ascii="Arial" w:hAnsi="Arial" w:cs="Arial"/>
          <w:sz w:val="22"/>
          <w:szCs w:val="22"/>
        </w:rPr>
      </w:pPr>
    </w:p>
    <w:p>
      <w:pPr>
        <w:pStyle w:val="ListParagraph"/>
        <w:numPr>
          <w:ilvl w:val="0"/>
          <w:numId w:val="32"/>
        </w:numPr>
        <w:rPr>
          <w:rFonts w:ascii="Arial" w:hAnsi="Arial" w:cs="Arial"/>
          <w:sz w:val="22"/>
          <w:szCs w:val="22"/>
        </w:rPr>
      </w:pPr>
      <w:r>
        <w:rPr>
          <w:rFonts w:ascii="Arial" w:hAnsi="Arial" w:cs="Arial"/>
          <w:sz w:val="22"/>
          <w:szCs w:val="22"/>
        </w:rPr>
        <w:t>Land held for long-term capital appreciation rather than for short-term sale in the ordinary course of operations; and</w:t>
      </w:r>
    </w:p>
    <w:p>
      <w:pPr>
        <w:pStyle w:val="ListParagraph"/>
        <w:ind w:left="1080"/>
        <w:rPr>
          <w:rFonts w:ascii="Arial" w:hAnsi="Arial" w:cs="Arial"/>
          <w:sz w:val="22"/>
          <w:szCs w:val="22"/>
        </w:rPr>
      </w:pPr>
      <w:r>
        <w:rPr>
          <w:rFonts w:ascii="Arial" w:hAnsi="Arial" w:cs="Arial"/>
          <w:sz w:val="22"/>
          <w:szCs w:val="22"/>
        </w:rPr>
        <w:tab/>
      </w:r>
    </w:p>
    <w:p>
      <w:pPr>
        <w:pStyle w:val="ListParagraph"/>
        <w:numPr>
          <w:ilvl w:val="0"/>
          <w:numId w:val="32"/>
        </w:numPr>
        <w:rPr>
          <w:rFonts w:ascii="Arial" w:hAnsi="Arial" w:cs="Arial"/>
          <w:sz w:val="22"/>
          <w:szCs w:val="22"/>
        </w:rPr>
      </w:pPr>
      <w:r>
        <w:rPr>
          <w:rFonts w:ascii="Arial" w:hAnsi="Arial" w:cs="Arial"/>
          <w:sz w:val="22"/>
          <w:szCs w:val="22"/>
        </w:rPr>
        <w:t xml:space="preserve">Land held for currently undetermined future use. </w:t>
      </w:r>
    </w:p>
    <w:p>
      <w:pPr>
        <w:ind w:left="0"/>
        <w:rPr>
          <w:rFonts w:ascii="Arial" w:hAnsi="Arial" w:cs="Arial"/>
          <w:sz w:val="22"/>
          <w:szCs w:val="22"/>
        </w:rPr>
      </w:pPr>
    </w:p>
    <w:p>
      <w:pPr>
        <w:pStyle w:val="BodyTextIndent2"/>
        <w:ind w:left="0"/>
        <w:rPr>
          <w:rFonts w:cs="Arial"/>
          <w:szCs w:val="22"/>
        </w:rPr>
      </w:pPr>
      <w:r>
        <w:rPr>
          <w:rFonts w:cs="Arial"/>
          <w:szCs w:val="22"/>
        </w:rPr>
        <w:t>Investment property account is composed of 31 land properties and two buildings acquired through foreclosure from defaulted sweepstakes agents.</w:t>
      </w:r>
    </w:p>
    <w:p>
      <w:pPr>
        <w:pStyle w:val="BodyTextIndent2"/>
        <w:ind w:left="0"/>
        <w:rPr>
          <w:rFonts w:cs="Arial"/>
          <w:szCs w:val="22"/>
        </w:rPr>
      </w:pPr>
    </w:p>
    <w:p>
      <w:pPr>
        <w:pStyle w:val="BodyTextIndent2"/>
        <w:ind w:left="0"/>
        <w:rPr>
          <w:rFonts w:cs="Arial"/>
          <w:szCs w:val="22"/>
        </w:rPr>
      </w:pPr>
    </w:p>
    <w:p>
      <w:pPr>
        <w:pStyle w:val="BodyTextIndent2"/>
        <w:ind w:left="0"/>
        <w:rPr>
          <w:rFonts w:cs="Arial"/>
          <w:szCs w:val="22"/>
        </w:rPr>
      </w:pPr>
    </w:p>
    <w:tbl>
      <w:tblPr>
        <w:tblW w:w="8640" w:type="dxa"/>
        <w:tblLayout w:type="fixed"/>
        <w:tblLook w:val="01E0" w:firstRow="1" w:lastRow="1" w:firstColumn="1" w:lastColumn="1" w:noHBand="0" w:noVBand="0"/>
      </w:tblPr>
      <w:tblGrid>
        <w:gridCol w:w="5220"/>
        <w:gridCol w:w="1716"/>
        <w:gridCol w:w="1704"/>
      </w:tblGrid>
      <w:tr>
        <w:trPr>
          <w:trHeight w:hRule="exact" w:val="217"/>
          <w:tblHeader/>
        </w:trPr>
        <w:tc>
          <w:tcPr>
            <w:tcW w:w="5220" w:type="dxa"/>
            <w:tcBorders>
              <w:top w:val="single" w:sz="4" w:space="0" w:color="auto"/>
              <w:bottom w:val="single" w:sz="4" w:space="0" w:color="auto"/>
            </w:tcBorders>
            <w:vAlign w:val="center"/>
          </w:tcPr>
          <w:p>
            <w:pPr>
              <w:pStyle w:val="BodyTextIndent2"/>
              <w:ind w:left="-108"/>
              <w:rPr>
                <w:rFonts w:ascii="Arial Narrow" w:hAnsi="Arial Narrow" w:cs="Arial"/>
                <w:b/>
                <w:sz w:val="18"/>
                <w:szCs w:val="18"/>
              </w:rPr>
            </w:pPr>
            <w:r>
              <w:rPr>
                <w:rFonts w:ascii="Arial Narrow" w:hAnsi="Arial Narrow" w:cs="Arial"/>
                <w:b/>
                <w:sz w:val="18"/>
                <w:szCs w:val="18"/>
              </w:rPr>
              <w:t>LAND PROPERTIES</w:t>
            </w:r>
          </w:p>
        </w:tc>
        <w:tc>
          <w:tcPr>
            <w:tcW w:w="1716" w:type="dxa"/>
            <w:tcBorders>
              <w:top w:val="single" w:sz="4" w:space="0" w:color="auto"/>
              <w:bottom w:val="single" w:sz="4" w:space="0" w:color="auto"/>
            </w:tcBorders>
            <w:vAlign w:val="center"/>
          </w:tcPr>
          <w:p>
            <w:pPr>
              <w:pStyle w:val="BodyTextIndent2"/>
              <w:ind w:left="0"/>
              <w:jc w:val="right"/>
              <w:rPr>
                <w:rFonts w:ascii="Arial Narrow" w:hAnsi="Arial Narrow" w:cs="Arial"/>
                <w:b/>
                <w:sz w:val="18"/>
                <w:szCs w:val="18"/>
              </w:rPr>
            </w:pPr>
            <w:r>
              <w:rPr>
                <w:rFonts w:ascii="Arial Narrow" w:hAnsi="Arial Narrow" w:cs="Arial"/>
                <w:b/>
                <w:sz w:val="18"/>
                <w:szCs w:val="18"/>
              </w:rPr>
              <w:t>2021</w:t>
            </w:r>
          </w:p>
        </w:tc>
        <w:tc>
          <w:tcPr>
            <w:tcW w:w="1704" w:type="dxa"/>
            <w:tcBorders>
              <w:top w:val="single" w:sz="4" w:space="0" w:color="auto"/>
              <w:bottom w:val="single" w:sz="4" w:space="0" w:color="auto"/>
            </w:tcBorders>
            <w:vAlign w:val="center"/>
          </w:tcPr>
          <w:p>
            <w:pPr>
              <w:pStyle w:val="BodyTextIndent2"/>
              <w:ind w:left="0" w:right="-108"/>
              <w:jc w:val="right"/>
              <w:rPr>
                <w:rFonts w:ascii="Arial Narrow" w:hAnsi="Arial Narrow" w:cs="Arial"/>
                <w:b/>
                <w:sz w:val="18"/>
                <w:szCs w:val="18"/>
              </w:rPr>
            </w:pPr>
            <w:r>
              <w:rPr>
                <w:rFonts w:ascii="Arial Narrow" w:hAnsi="Arial Narrow" w:cs="Arial"/>
                <w:b/>
                <w:sz w:val="18"/>
                <w:szCs w:val="18"/>
              </w:rPr>
              <w:t>2020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Concepcion Uno, Marikina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 xml:space="preserve">  1,664,000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 xml:space="preserve">  1,664,000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Salvacion</w:t>
            </w:r>
            <w:proofErr w:type="spellEnd"/>
            <w:r>
              <w:rPr>
                <w:rFonts w:ascii="Arial Narrow" w:hAnsi="Arial Narrow" w:cs="Arial"/>
                <w:sz w:val="18"/>
                <w:szCs w:val="18"/>
                <w:lang w:val="en-PH" w:eastAsia="en-PH"/>
              </w:rPr>
              <w:t>, La Loma, Quezon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4,080,000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4,080,000</w:t>
            </w:r>
          </w:p>
        </w:tc>
      </w:tr>
      <w:tr>
        <w:trPr>
          <w:trHeight w:hRule="exact" w:val="261"/>
        </w:trPr>
        <w:tc>
          <w:tcPr>
            <w:tcW w:w="5220" w:type="dxa"/>
            <w:vAlign w:val="bottom"/>
          </w:tcPr>
          <w:p>
            <w:pPr>
              <w:pStyle w:val="BodyTextIndent2"/>
              <w:ind w:left="-130" w:firstLine="22"/>
              <w:rPr>
                <w:rFonts w:ascii="Arial Narrow" w:hAnsi="Arial Narrow" w:cs="Arial"/>
                <w:sz w:val="18"/>
                <w:szCs w:val="18"/>
              </w:rPr>
            </w:pPr>
            <w:proofErr w:type="spellStart"/>
            <w:r>
              <w:rPr>
                <w:rFonts w:ascii="Arial Narrow" w:hAnsi="Arial Narrow" w:cs="Arial"/>
                <w:sz w:val="18"/>
                <w:szCs w:val="18"/>
                <w:lang w:val="en-PH" w:eastAsia="en-PH"/>
              </w:rPr>
              <w:t>Tigbe</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Norzagaray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Bulacan</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 xml:space="preserve">  864,000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 xml:space="preserve">  864,000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Pabanlag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Floridablanca</w:t>
            </w:r>
            <w:proofErr w:type="spellEnd"/>
            <w:r>
              <w:rPr>
                <w:rFonts w:ascii="Arial Narrow" w:hAnsi="Arial Narrow" w:cs="Arial"/>
                <w:sz w:val="18"/>
                <w:szCs w:val="18"/>
                <w:lang w:val="en-PH" w:eastAsia="en-PH"/>
              </w:rPr>
              <w:t>, Pampanga</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1,797,000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1,797,000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Kataasan</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Dinalupihan</w:t>
            </w:r>
            <w:proofErr w:type="spellEnd"/>
            <w:r>
              <w:rPr>
                <w:rFonts w:ascii="Arial Narrow" w:hAnsi="Arial Narrow" w:cs="Arial"/>
                <w:sz w:val="18"/>
                <w:szCs w:val="18"/>
                <w:lang w:val="en-PH" w:eastAsia="en-PH"/>
              </w:rPr>
              <w:t>, Bataan</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238,000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238,000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Pagalanggang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Dinalupihan</w:t>
            </w:r>
            <w:proofErr w:type="spellEnd"/>
            <w:r>
              <w:rPr>
                <w:rFonts w:ascii="Arial Narrow" w:hAnsi="Arial Narrow" w:cs="Arial"/>
                <w:sz w:val="18"/>
                <w:szCs w:val="18"/>
                <w:lang w:val="en-PH" w:eastAsia="en-PH"/>
              </w:rPr>
              <w:t>, Bataan</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804,000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804,000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Sto</w:t>
            </w:r>
            <w:proofErr w:type="spellEnd"/>
            <w:r>
              <w:rPr>
                <w:rFonts w:ascii="Arial Narrow" w:hAnsi="Arial Narrow" w:cs="Arial"/>
                <w:sz w:val="18"/>
                <w:szCs w:val="18"/>
                <w:lang w:val="en-PH" w:eastAsia="en-PH"/>
              </w:rPr>
              <w:t xml:space="preserve">. Domingo, </w:t>
            </w:r>
            <w:proofErr w:type="spellStart"/>
            <w:r>
              <w:rPr>
                <w:rFonts w:ascii="Arial Narrow" w:hAnsi="Arial Narrow" w:cs="Arial"/>
                <w:sz w:val="18"/>
                <w:szCs w:val="18"/>
                <w:lang w:val="en-PH" w:eastAsia="en-PH"/>
              </w:rPr>
              <w:t>Capas</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Tarlac</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4,290,000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4,290,000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Tibag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Tarlac</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3,669,000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3,669,000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Maliwalo</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Tarlac</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21,000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21,000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Maginoo</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Gapan</w:t>
            </w:r>
            <w:proofErr w:type="spellEnd"/>
            <w:r>
              <w:rPr>
                <w:rFonts w:ascii="Arial Narrow" w:hAnsi="Arial Narrow" w:cs="Arial"/>
                <w:sz w:val="18"/>
                <w:szCs w:val="18"/>
                <w:lang w:val="en-PH" w:eastAsia="en-PH"/>
              </w:rPr>
              <w:t xml:space="preserve">, Nueva </w:t>
            </w:r>
            <w:proofErr w:type="spellStart"/>
            <w:r>
              <w:rPr>
                <w:rFonts w:ascii="Arial Narrow" w:hAnsi="Arial Narrow" w:cs="Arial"/>
                <w:sz w:val="18"/>
                <w:szCs w:val="18"/>
                <w:lang w:val="en-PH" w:eastAsia="en-PH"/>
              </w:rPr>
              <w:t>Ecija</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544,000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544,000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Sangitan</w:t>
            </w:r>
            <w:proofErr w:type="spellEnd"/>
            <w:r>
              <w:rPr>
                <w:rFonts w:ascii="Arial Narrow" w:hAnsi="Arial Narrow" w:cs="Arial"/>
                <w:sz w:val="18"/>
                <w:szCs w:val="18"/>
                <w:lang w:val="en-PH" w:eastAsia="en-PH"/>
              </w:rPr>
              <w:t xml:space="preserve"> West, Cabanatuan, Nueva </w:t>
            </w:r>
            <w:proofErr w:type="spellStart"/>
            <w:r>
              <w:rPr>
                <w:rFonts w:ascii="Arial Narrow" w:hAnsi="Arial Narrow" w:cs="Arial"/>
                <w:sz w:val="18"/>
                <w:szCs w:val="18"/>
                <w:lang w:val="en-PH" w:eastAsia="en-PH"/>
              </w:rPr>
              <w:t>Ecija</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244,000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244,000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Peñafrancia</w:t>
            </w:r>
            <w:proofErr w:type="spellEnd"/>
            <w:r>
              <w:rPr>
                <w:rFonts w:ascii="Arial Narrow" w:hAnsi="Arial Narrow" w:cs="Arial"/>
                <w:sz w:val="18"/>
                <w:szCs w:val="18"/>
                <w:lang w:val="en-PH" w:eastAsia="en-PH"/>
              </w:rPr>
              <w:t xml:space="preserve"> Hills </w:t>
            </w:r>
            <w:proofErr w:type="spellStart"/>
            <w:r>
              <w:rPr>
                <w:rFonts w:ascii="Arial Narrow" w:hAnsi="Arial Narrow" w:cs="Arial"/>
                <w:sz w:val="18"/>
                <w:szCs w:val="18"/>
                <w:lang w:val="en-PH" w:eastAsia="en-PH"/>
              </w:rPr>
              <w:t>Subd</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Cupang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Antipolo</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415,599</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415,599</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San Isidro, </w:t>
            </w:r>
            <w:proofErr w:type="spellStart"/>
            <w:r>
              <w:rPr>
                <w:rFonts w:ascii="Arial Narrow" w:hAnsi="Arial Narrow" w:cs="Arial"/>
                <w:sz w:val="18"/>
                <w:szCs w:val="18"/>
                <w:lang w:val="en-PH" w:eastAsia="en-PH"/>
              </w:rPr>
              <w:t>Taytay</w:t>
            </w:r>
            <w:proofErr w:type="spellEnd"/>
            <w:r>
              <w:rPr>
                <w:rFonts w:ascii="Arial Narrow" w:hAnsi="Arial Narrow" w:cs="Arial"/>
                <w:sz w:val="18"/>
                <w:szCs w:val="18"/>
                <w:lang w:val="en-PH" w:eastAsia="en-PH"/>
              </w:rPr>
              <w:t>, Rizal</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105,733,000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105,733,000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San Roque, </w:t>
            </w:r>
            <w:proofErr w:type="spellStart"/>
            <w:r>
              <w:rPr>
                <w:rFonts w:ascii="Arial Narrow" w:hAnsi="Arial Narrow" w:cs="Arial"/>
                <w:sz w:val="18"/>
                <w:szCs w:val="18"/>
                <w:lang w:val="en-PH" w:eastAsia="en-PH"/>
              </w:rPr>
              <w:t>Antipolo</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111,206,000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111,206,000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Cupang</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Antipolo</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268,000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268,000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Macabud</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Montalban</w:t>
            </w:r>
            <w:proofErr w:type="spellEnd"/>
            <w:r>
              <w:rPr>
                <w:rFonts w:ascii="Arial Narrow" w:hAnsi="Arial Narrow" w:cs="Arial"/>
                <w:sz w:val="18"/>
                <w:szCs w:val="18"/>
                <w:lang w:val="en-PH" w:eastAsia="en-PH"/>
              </w:rPr>
              <w:t>, Rizal</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67,000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67,000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Galicia III, Mendez, Cavite</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720,000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720,000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26 Caridad, Cavite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749,000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749,000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Cawayan</w:t>
            </w:r>
            <w:proofErr w:type="spellEnd"/>
            <w:r>
              <w:rPr>
                <w:rFonts w:ascii="Arial Narrow" w:hAnsi="Arial Narrow" w:cs="Arial"/>
                <w:sz w:val="18"/>
                <w:szCs w:val="18"/>
                <w:lang w:val="en-PH" w:eastAsia="en-PH"/>
              </w:rPr>
              <w:t>, II, San Francisco, Quezon</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865,000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865,000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Sambat</w:t>
            </w:r>
            <w:proofErr w:type="spellEnd"/>
            <w:r>
              <w:rPr>
                <w:rFonts w:ascii="Arial Narrow" w:hAnsi="Arial Narrow" w:cs="Arial"/>
                <w:sz w:val="18"/>
                <w:szCs w:val="18"/>
                <w:lang w:val="en-PH" w:eastAsia="en-PH"/>
              </w:rPr>
              <w:t xml:space="preserve">, San </w:t>
            </w:r>
            <w:proofErr w:type="spellStart"/>
            <w:r>
              <w:rPr>
                <w:rFonts w:ascii="Arial Narrow" w:hAnsi="Arial Narrow" w:cs="Arial"/>
                <w:sz w:val="18"/>
                <w:szCs w:val="18"/>
                <w:lang w:val="en-PH" w:eastAsia="en-PH"/>
              </w:rPr>
              <w:t>Pascual</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Batangas</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1,142,000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1,142,000</w:t>
            </w:r>
          </w:p>
        </w:tc>
      </w:tr>
      <w:tr>
        <w:trPr>
          <w:trHeight w:hRule="exact" w:val="261"/>
        </w:trPr>
        <w:tc>
          <w:tcPr>
            <w:tcW w:w="5220" w:type="dxa"/>
            <w:vAlign w:val="bottom"/>
          </w:tcPr>
          <w:p>
            <w:pPr>
              <w:pStyle w:val="BodyTextIndent2"/>
              <w:ind w:left="-108"/>
              <w:rPr>
                <w:rFonts w:ascii="Arial Narrow" w:hAnsi="Arial Narrow" w:cs="Arial"/>
                <w:sz w:val="18"/>
                <w:szCs w:val="18"/>
              </w:rPr>
            </w:pPr>
            <w:r>
              <w:rPr>
                <w:rFonts w:ascii="Arial Narrow" w:hAnsi="Arial Narrow" w:cs="Arial"/>
                <w:sz w:val="18"/>
                <w:szCs w:val="18"/>
                <w:lang w:val="en-PH" w:eastAsia="en-PH"/>
              </w:rPr>
              <w:t xml:space="preserve">Lobo, </w:t>
            </w:r>
            <w:proofErr w:type="spellStart"/>
            <w:r>
              <w:rPr>
                <w:rFonts w:ascii="Arial Narrow" w:hAnsi="Arial Narrow" w:cs="Arial"/>
                <w:sz w:val="18"/>
                <w:szCs w:val="18"/>
                <w:lang w:val="en-PH" w:eastAsia="en-PH"/>
              </w:rPr>
              <w:t>Batangas</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1,705,000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1,705,000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Bagumbayan</w:t>
            </w:r>
            <w:proofErr w:type="spellEnd"/>
            <w:r>
              <w:rPr>
                <w:rFonts w:ascii="Arial Narrow" w:hAnsi="Arial Narrow" w:cs="Arial"/>
                <w:sz w:val="18"/>
                <w:szCs w:val="18"/>
                <w:lang w:val="en-PH" w:eastAsia="en-PH"/>
              </w:rPr>
              <w:t xml:space="preserve"> Sur, Naga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636,000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636,000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Almendras</w:t>
            </w:r>
            <w:proofErr w:type="spellEnd"/>
            <w:r>
              <w:rPr>
                <w:rFonts w:ascii="Arial Narrow" w:hAnsi="Arial Narrow" w:cs="Arial"/>
                <w:sz w:val="18"/>
                <w:szCs w:val="18"/>
                <w:lang w:val="en-PH" w:eastAsia="en-PH"/>
              </w:rPr>
              <w:t xml:space="preserve">-Cogon, </w:t>
            </w:r>
            <w:proofErr w:type="spellStart"/>
            <w:r>
              <w:rPr>
                <w:rFonts w:ascii="Arial Narrow" w:hAnsi="Arial Narrow" w:cs="Arial"/>
                <w:sz w:val="18"/>
                <w:szCs w:val="18"/>
                <w:lang w:val="en-PH" w:eastAsia="en-PH"/>
              </w:rPr>
              <w:t>Sorsogon</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778,000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778,000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Bical</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Libmanan</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Sorsogon</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2,203,000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2,203,000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Basak</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Lapu-lapu</w:t>
            </w:r>
            <w:proofErr w:type="spellEnd"/>
            <w:r>
              <w:rPr>
                <w:rFonts w:ascii="Arial Narrow" w:hAnsi="Arial Narrow" w:cs="Arial"/>
                <w:sz w:val="18"/>
                <w:szCs w:val="18"/>
                <w:lang w:val="en-PH" w:eastAsia="en-PH"/>
              </w:rPr>
              <w:t xml:space="preserve"> City, Cebu</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1,425,000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1,425,000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Bunga</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Abuyog</w:t>
            </w:r>
            <w:proofErr w:type="spellEnd"/>
            <w:r>
              <w:rPr>
                <w:rFonts w:ascii="Arial Narrow" w:hAnsi="Arial Narrow" w:cs="Arial"/>
                <w:sz w:val="18"/>
                <w:szCs w:val="18"/>
                <w:lang w:val="en-PH" w:eastAsia="en-PH"/>
              </w:rPr>
              <w:t>, Leyte</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844,000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844,000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Brgy</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Sicayab</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Dipolog</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14,739,000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14,739,000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Poblacion</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Lubao</w:t>
            </w:r>
            <w:proofErr w:type="spellEnd"/>
            <w:r>
              <w:rPr>
                <w:rFonts w:ascii="Arial Narrow" w:hAnsi="Arial Narrow" w:cs="Arial"/>
                <w:sz w:val="18"/>
                <w:szCs w:val="18"/>
                <w:lang w:val="en-PH" w:eastAsia="en-PH"/>
              </w:rPr>
              <w:t>, Pampanga</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25,000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25,000</w:t>
            </w:r>
          </w:p>
        </w:tc>
      </w:tr>
      <w:tr>
        <w:trPr>
          <w:trHeight w:hRule="exact" w:val="261"/>
        </w:trPr>
        <w:tc>
          <w:tcPr>
            <w:tcW w:w="5220" w:type="dxa"/>
            <w:vAlign w:val="bottom"/>
          </w:tcPr>
          <w:p>
            <w:pPr>
              <w:pStyle w:val="BodyTextIndent2"/>
              <w:ind w:left="-108"/>
              <w:rPr>
                <w:rFonts w:ascii="Arial Narrow" w:hAnsi="Arial Narrow" w:cs="Arial"/>
                <w:sz w:val="18"/>
                <w:szCs w:val="18"/>
              </w:rPr>
            </w:pPr>
            <w:proofErr w:type="spellStart"/>
            <w:r>
              <w:rPr>
                <w:rFonts w:ascii="Arial Narrow" w:hAnsi="Arial Narrow" w:cs="Arial"/>
                <w:sz w:val="18"/>
                <w:szCs w:val="18"/>
                <w:lang w:val="en-PH" w:eastAsia="en-PH"/>
              </w:rPr>
              <w:t>Agdahon</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Cuartero</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Capiz</w:t>
            </w:r>
            <w:proofErr w:type="spellEnd"/>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368,000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368,000</w:t>
            </w:r>
          </w:p>
        </w:tc>
      </w:tr>
      <w:tr>
        <w:trPr>
          <w:trHeight w:hRule="exact" w:val="261"/>
        </w:trPr>
        <w:tc>
          <w:tcPr>
            <w:tcW w:w="5220" w:type="dxa"/>
            <w:vAlign w:val="bottom"/>
          </w:tcPr>
          <w:p>
            <w:pPr>
              <w:pStyle w:val="BodyTextIndent2"/>
              <w:ind w:left="-108"/>
              <w:rPr>
                <w:rFonts w:ascii="Arial Narrow" w:hAnsi="Arial Narrow" w:cs="Arial"/>
                <w:sz w:val="18"/>
                <w:szCs w:val="18"/>
              </w:rPr>
            </w:pPr>
            <w:r>
              <w:rPr>
                <w:rFonts w:ascii="Arial Narrow" w:hAnsi="Arial Narrow" w:cs="Arial"/>
                <w:sz w:val="18"/>
                <w:szCs w:val="18"/>
                <w:lang w:val="en-PH" w:eastAsia="en-PH"/>
              </w:rPr>
              <w:t xml:space="preserve">Right of Way – Flamingo Land </w:t>
            </w:r>
            <w:proofErr w:type="spellStart"/>
            <w:r>
              <w:rPr>
                <w:rFonts w:ascii="Arial Narrow" w:hAnsi="Arial Narrow" w:cs="Arial"/>
                <w:sz w:val="18"/>
                <w:szCs w:val="18"/>
                <w:lang w:val="en-PH" w:eastAsia="en-PH"/>
              </w:rPr>
              <w:t>Subd</w:t>
            </w:r>
            <w:proofErr w:type="spellEnd"/>
            <w:r>
              <w:rPr>
                <w:rFonts w:ascii="Arial Narrow" w:hAnsi="Arial Narrow" w:cs="Arial"/>
                <w:sz w:val="18"/>
                <w:szCs w:val="18"/>
                <w:lang w:val="en-PH" w:eastAsia="en-PH"/>
              </w:rPr>
              <w:t xml:space="preserve">, </w:t>
            </w:r>
            <w:proofErr w:type="spellStart"/>
            <w:r>
              <w:rPr>
                <w:rFonts w:ascii="Arial Narrow" w:hAnsi="Arial Narrow" w:cs="Arial"/>
                <w:sz w:val="18"/>
                <w:szCs w:val="18"/>
                <w:lang w:val="en-PH" w:eastAsia="en-PH"/>
              </w:rPr>
              <w:t>Antipolo</w:t>
            </w:r>
            <w:proofErr w:type="spellEnd"/>
            <w:r>
              <w:rPr>
                <w:rFonts w:ascii="Arial Narrow" w:hAnsi="Arial Narrow" w:cs="Arial"/>
                <w:sz w:val="18"/>
                <w:szCs w:val="18"/>
                <w:lang w:val="en-PH" w:eastAsia="en-PH"/>
              </w:rPr>
              <w:t xml:space="preserve"> </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4,500,000</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4,500,000</w:t>
            </w:r>
          </w:p>
        </w:tc>
      </w:tr>
      <w:tr>
        <w:trPr>
          <w:trHeight w:hRule="exact" w:val="261"/>
        </w:trPr>
        <w:tc>
          <w:tcPr>
            <w:tcW w:w="5220" w:type="dxa"/>
            <w:vAlign w:val="bottom"/>
          </w:tcPr>
          <w:p>
            <w:pPr>
              <w:pStyle w:val="BodyTextIndent2"/>
              <w:ind w:left="-108"/>
              <w:rPr>
                <w:rFonts w:ascii="Arial Narrow" w:hAnsi="Arial Narrow" w:cs="Arial"/>
                <w:sz w:val="18"/>
                <w:szCs w:val="18"/>
              </w:rPr>
            </w:pPr>
            <w:r>
              <w:rPr>
                <w:rFonts w:ascii="Arial Narrow" w:hAnsi="Arial Narrow" w:cs="Arial"/>
                <w:sz w:val="18"/>
                <w:szCs w:val="18"/>
                <w:lang w:val="en-PH" w:eastAsia="en-PH"/>
              </w:rPr>
              <w:t xml:space="preserve">Right of Way – Manuel </w:t>
            </w:r>
            <w:proofErr w:type="spellStart"/>
            <w:r>
              <w:rPr>
                <w:rFonts w:ascii="Arial Narrow" w:hAnsi="Arial Narrow" w:cs="Arial"/>
                <w:sz w:val="18"/>
                <w:szCs w:val="18"/>
                <w:lang w:val="en-PH" w:eastAsia="en-PH"/>
              </w:rPr>
              <w:t>Uy</w:t>
            </w:r>
            <w:proofErr w:type="spellEnd"/>
            <w:r>
              <w:rPr>
                <w:rFonts w:ascii="Arial Narrow" w:hAnsi="Arial Narrow" w:cs="Arial"/>
                <w:sz w:val="18"/>
                <w:szCs w:val="18"/>
                <w:lang w:val="en-PH" w:eastAsia="en-PH"/>
              </w:rPr>
              <w:t xml:space="preserve"> &amp; Sons – </w:t>
            </w:r>
            <w:proofErr w:type="spellStart"/>
            <w:r>
              <w:rPr>
                <w:rFonts w:ascii="Arial Narrow" w:hAnsi="Arial Narrow" w:cs="Arial"/>
                <w:sz w:val="18"/>
                <w:szCs w:val="18"/>
                <w:lang w:val="en-PH" w:eastAsia="en-PH"/>
              </w:rPr>
              <w:t>Antipolo</w:t>
            </w:r>
            <w:proofErr w:type="spellEnd"/>
            <w:r>
              <w:rPr>
                <w:rFonts w:ascii="Arial Narrow" w:hAnsi="Arial Narrow" w:cs="Arial"/>
                <w:sz w:val="18"/>
                <w:szCs w:val="18"/>
                <w:lang w:val="en-PH" w:eastAsia="en-PH"/>
              </w:rPr>
              <w:t xml:space="preserve"> City</w:t>
            </w:r>
          </w:p>
        </w:tc>
        <w:tc>
          <w:tcPr>
            <w:tcW w:w="1716" w:type="dxa"/>
            <w:vAlign w:val="bottom"/>
          </w:tcPr>
          <w:p>
            <w:pPr>
              <w:pStyle w:val="BodyTextIndent2"/>
              <w:ind w:left="-82" w:right="-110"/>
              <w:jc w:val="right"/>
              <w:rPr>
                <w:rFonts w:ascii="Arial Narrow" w:hAnsi="Arial Narrow" w:cs="Arial"/>
                <w:sz w:val="18"/>
                <w:szCs w:val="18"/>
              </w:rPr>
            </w:pPr>
            <w:r>
              <w:rPr>
                <w:rFonts w:ascii="Arial Narrow" w:hAnsi="Arial Narrow" w:cs="Arial"/>
                <w:sz w:val="18"/>
                <w:szCs w:val="18"/>
                <w:lang w:val="en-PH" w:eastAsia="en-PH"/>
              </w:rPr>
              <w:t xml:space="preserve">  8,038,427</w:t>
            </w:r>
          </w:p>
        </w:tc>
        <w:tc>
          <w:tcPr>
            <w:tcW w:w="1704" w:type="dxa"/>
            <w:vAlign w:val="bottom"/>
          </w:tcPr>
          <w:p>
            <w:pPr>
              <w:pStyle w:val="BodyTextIndent2"/>
              <w:ind w:left="-82" w:right="-108"/>
              <w:jc w:val="right"/>
              <w:rPr>
                <w:rFonts w:ascii="Arial Narrow" w:hAnsi="Arial Narrow" w:cs="Arial"/>
                <w:sz w:val="18"/>
                <w:szCs w:val="18"/>
              </w:rPr>
            </w:pPr>
            <w:r>
              <w:rPr>
                <w:rFonts w:ascii="Arial Narrow" w:hAnsi="Arial Narrow" w:cs="Arial"/>
                <w:sz w:val="18"/>
                <w:szCs w:val="18"/>
                <w:lang w:val="en-PH" w:eastAsia="en-PH"/>
              </w:rPr>
              <w:t xml:space="preserve">  8,038,427</w:t>
            </w:r>
          </w:p>
        </w:tc>
      </w:tr>
      <w:tr>
        <w:trPr>
          <w:trHeight w:hRule="exact" w:val="262"/>
        </w:trPr>
        <w:tc>
          <w:tcPr>
            <w:tcW w:w="5220" w:type="dxa"/>
            <w:tcBorders>
              <w:top w:val="single" w:sz="4" w:space="0" w:color="auto"/>
              <w:bottom w:val="double" w:sz="4" w:space="0" w:color="auto"/>
            </w:tcBorders>
            <w:vAlign w:val="bottom"/>
          </w:tcPr>
          <w:p>
            <w:pPr>
              <w:pStyle w:val="BodyTextIndent2"/>
              <w:ind w:left="-108"/>
              <w:rPr>
                <w:rFonts w:ascii="Arial Narrow" w:hAnsi="Arial Narrow" w:cs="Arial"/>
                <w:b/>
                <w:sz w:val="18"/>
                <w:szCs w:val="18"/>
              </w:rPr>
            </w:pPr>
            <w:r>
              <w:rPr>
                <w:rFonts w:ascii="Arial Narrow" w:hAnsi="Arial Narrow" w:cs="Arial"/>
                <w:b/>
                <w:bCs/>
                <w:sz w:val="18"/>
                <w:szCs w:val="18"/>
                <w:lang w:val="en-PH" w:eastAsia="en-PH"/>
              </w:rPr>
              <w:t>Total</w:t>
            </w:r>
          </w:p>
        </w:tc>
        <w:tc>
          <w:tcPr>
            <w:tcW w:w="1716" w:type="dxa"/>
            <w:tcBorders>
              <w:top w:val="single" w:sz="4" w:space="0" w:color="auto"/>
              <w:bottom w:val="double" w:sz="4" w:space="0" w:color="auto"/>
            </w:tcBorders>
            <w:vAlign w:val="bottom"/>
          </w:tcPr>
          <w:p>
            <w:pPr>
              <w:pStyle w:val="BodyTextIndent2"/>
              <w:ind w:left="0" w:right="-110"/>
              <w:jc w:val="right"/>
              <w:rPr>
                <w:rFonts w:ascii="Arial Narrow" w:hAnsi="Arial Narrow" w:cs="Arial"/>
                <w:b/>
                <w:sz w:val="18"/>
                <w:szCs w:val="18"/>
              </w:rPr>
            </w:pPr>
            <w:r>
              <w:rPr>
                <w:rFonts w:ascii="Arial Narrow" w:hAnsi="Arial Narrow" w:cs="Arial"/>
                <w:b/>
                <w:sz w:val="18"/>
                <w:szCs w:val="18"/>
              </w:rPr>
              <w:fldChar w:fldCharType="begin"/>
            </w:r>
            <w:r>
              <w:rPr>
                <w:rFonts w:ascii="Arial Narrow" w:hAnsi="Arial Narrow" w:cs="Arial"/>
                <w:b/>
                <w:sz w:val="18"/>
                <w:szCs w:val="18"/>
              </w:rPr>
              <w:instrText xml:space="preserve"> =SUM(ABOVE) </w:instrText>
            </w:r>
            <w:r>
              <w:rPr>
                <w:rFonts w:ascii="Arial Narrow" w:hAnsi="Arial Narrow" w:cs="Arial"/>
                <w:b/>
                <w:sz w:val="18"/>
                <w:szCs w:val="18"/>
              </w:rPr>
              <w:fldChar w:fldCharType="separate"/>
            </w:r>
            <w:r>
              <w:rPr>
                <w:rFonts w:ascii="Arial Narrow" w:hAnsi="Arial Narrow" w:cs="Arial"/>
                <w:b/>
                <w:noProof/>
                <w:sz w:val="18"/>
                <w:szCs w:val="18"/>
              </w:rPr>
              <w:t>274,642,026</w:t>
            </w:r>
            <w:r>
              <w:rPr>
                <w:rFonts w:ascii="Arial Narrow" w:hAnsi="Arial Narrow" w:cs="Arial"/>
                <w:b/>
                <w:sz w:val="18"/>
                <w:szCs w:val="18"/>
              </w:rPr>
              <w:fldChar w:fldCharType="end"/>
            </w:r>
          </w:p>
        </w:tc>
        <w:tc>
          <w:tcPr>
            <w:tcW w:w="1704" w:type="dxa"/>
            <w:tcBorders>
              <w:top w:val="single" w:sz="4" w:space="0" w:color="auto"/>
              <w:bottom w:val="double" w:sz="4" w:space="0" w:color="auto"/>
            </w:tcBorders>
            <w:vAlign w:val="bottom"/>
          </w:tcPr>
          <w:p>
            <w:pPr>
              <w:pStyle w:val="BodyTextIndent2"/>
              <w:ind w:left="0" w:right="-108"/>
              <w:jc w:val="right"/>
              <w:rPr>
                <w:rFonts w:ascii="Arial Narrow" w:hAnsi="Arial Narrow" w:cs="Arial"/>
                <w:b/>
                <w:sz w:val="18"/>
                <w:szCs w:val="18"/>
              </w:rPr>
            </w:pPr>
            <w:r>
              <w:rPr>
                <w:rFonts w:ascii="Arial Narrow" w:hAnsi="Arial Narrow" w:cs="Arial"/>
                <w:b/>
                <w:sz w:val="18"/>
                <w:szCs w:val="18"/>
              </w:rPr>
              <w:fldChar w:fldCharType="begin"/>
            </w:r>
            <w:r>
              <w:rPr>
                <w:rFonts w:ascii="Arial Narrow" w:hAnsi="Arial Narrow" w:cs="Arial"/>
                <w:b/>
                <w:sz w:val="18"/>
                <w:szCs w:val="18"/>
              </w:rPr>
              <w:instrText xml:space="preserve"> =SUM(ABOVE) </w:instrText>
            </w:r>
            <w:r>
              <w:rPr>
                <w:rFonts w:ascii="Arial Narrow" w:hAnsi="Arial Narrow" w:cs="Arial"/>
                <w:b/>
                <w:sz w:val="18"/>
                <w:szCs w:val="18"/>
              </w:rPr>
              <w:fldChar w:fldCharType="separate"/>
            </w:r>
            <w:r>
              <w:rPr>
                <w:rFonts w:ascii="Arial Narrow" w:hAnsi="Arial Narrow" w:cs="Arial"/>
                <w:b/>
                <w:noProof/>
                <w:sz w:val="18"/>
                <w:szCs w:val="18"/>
              </w:rPr>
              <w:t>274,642,026</w:t>
            </w:r>
            <w:r>
              <w:rPr>
                <w:rFonts w:ascii="Arial Narrow" w:hAnsi="Arial Narrow" w:cs="Arial"/>
                <w:b/>
                <w:sz w:val="18"/>
                <w:szCs w:val="18"/>
              </w:rPr>
              <w:fldChar w:fldCharType="end"/>
            </w:r>
          </w:p>
        </w:tc>
      </w:tr>
    </w:tbl>
    <w:p>
      <w:pPr>
        <w:pStyle w:val="BodyTextIndent2"/>
        <w:ind w:left="0"/>
        <w:rPr>
          <w:rFonts w:cs="Arial"/>
          <w:szCs w:val="22"/>
        </w:rPr>
      </w:pPr>
    </w:p>
    <w:p>
      <w:pPr>
        <w:pStyle w:val="BodyTextIndent2"/>
        <w:ind w:left="0"/>
        <w:rPr>
          <w:rFonts w:cs="Arial"/>
          <w:szCs w:val="22"/>
        </w:rPr>
      </w:pPr>
      <w:r>
        <w:rPr>
          <w:rFonts w:cs="Arial"/>
          <w:szCs w:val="22"/>
        </w:rPr>
        <w:t>There are no additions and disposals made for the years 2021 and 2020. The PCSO elects to measure the Investment property (Land) on the date of transition (January 1, 2017) to this Framework at its fair value and use that fair value as its deemed cost at that date.</w:t>
      </w:r>
      <w:r>
        <w:rPr>
          <w:rFonts w:cs="Arial"/>
          <w:szCs w:val="22"/>
        </w:rPr>
        <w:tab/>
      </w:r>
    </w:p>
    <w:p>
      <w:pPr>
        <w:pStyle w:val="BodyTextIndent2"/>
        <w:ind w:left="0"/>
        <w:rPr>
          <w:rFonts w:cs="Arial"/>
          <w:szCs w:val="22"/>
        </w:rPr>
      </w:pPr>
    </w:p>
    <w:p>
      <w:pPr>
        <w:pStyle w:val="BodyTextIndent2"/>
        <w:ind w:left="0"/>
        <w:rPr>
          <w:rFonts w:cs="Arial"/>
          <w:b/>
          <w:szCs w:val="22"/>
        </w:rPr>
      </w:pPr>
      <w:r>
        <w:rPr>
          <w:rFonts w:cs="Arial"/>
          <w:b/>
          <w:szCs w:val="22"/>
        </w:rPr>
        <w:t>Schedule of Investment Property (Building)</w:t>
      </w:r>
    </w:p>
    <w:p>
      <w:pPr>
        <w:pStyle w:val="BodyTextIndent2"/>
        <w:ind w:left="0"/>
      </w:pPr>
      <w:r>
        <w:rPr>
          <w:rFonts w:cs="Arial"/>
          <w:szCs w:val="22"/>
        </w:rPr>
        <w:tab/>
      </w:r>
      <w:r>
        <w:rPr>
          <w:rFonts w:cs="Arial"/>
          <w:szCs w:val="22"/>
        </w:rPr>
        <w:tab/>
      </w:r>
      <w:r>
        <w:rPr>
          <w:rFonts w:cs="Arial"/>
          <w:szCs w:val="22"/>
        </w:rPr>
        <w:tab/>
      </w:r>
    </w:p>
    <w:p>
      <w:pPr>
        <w:pStyle w:val="BodyTextIndent2"/>
        <w:ind w:left="0"/>
        <w:rPr>
          <w:rFonts w:cs="Arial"/>
          <w:szCs w:val="22"/>
        </w:rPr>
      </w:pPr>
      <w:r>
        <w:rPr>
          <w:rFonts w:cs="Arial"/>
          <w:szCs w:val="22"/>
        </w:rPr>
        <w:t>The carrying value of the Investment property (Building) is computed at cost less accumulated depreciation and depreciated using straight-line method. No additions/acquisitions or disposal happened for the year 2021.</w:t>
      </w:r>
      <w:r>
        <w:rPr>
          <w:rFonts w:cs="Arial"/>
          <w:szCs w:val="22"/>
        </w:rPr>
        <w:tab/>
      </w:r>
    </w:p>
    <w:p>
      <w:pPr>
        <w:pStyle w:val="BodyTextIndent2"/>
        <w:ind w:left="0"/>
        <w:rPr>
          <w:rFonts w:cs="Arial"/>
          <w:szCs w:val="22"/>
        </w:rPr>
      </w:pPr>
      <w:r>
        <w:rPr>
          <w:rFonts w:cs="Arial"/>
          <w:szCs w:val="22"/>
        </w:rPr>
        <w:tab/>
      </w:r>
    </w:p>
    <w:p>
      <w:pPr>
        <w:pStyle w:val="BodyTextIndent2"/>
        <w:ind w:left="0"/>
        <w:rPr>
          <w:rFonts w:cs="Arial"/>
          <w:b/>
          <w:szCs w:val="22"/>
        </w:rPr>
      </w:pPr>
    </w:p>
    <w:p>
      <w:pPr>
        <w:pStyle w:val="BodyTextIndent2"/>
        <w:ind w:left="0"/>
        <w:rPr>
          <w:rFonts w:cs="Arial"/>
          <w:b/>
          <w:szCs w:val="22"/>
        </w:rPr>
      </w:pPr>
    </w:p>
    <w:p>
      <w:pPr>
        <w:pStyle w:val="BodyTextIndent2"/>
        <w:ind w:left="0"/>
        <w:rPr>
          <w:rFonts w:cs="Arial"/>
          <w:b/>
          <w:szCs w:val="22"/>
        </w:rPr>
      </w:pPr>
    </w:p>
    <w:tbl>
      <w:tblPr>
        <w:tblW w:w="8667" w:type="dxa"/>
        <w:tblLook w:val="04A0" w:firstRow="1" w:lastRow="0" w:firstColumn="1" w:lastColumn="0" w:noHBand="0" w:noVBand="1"/>
      </w:tblPr>
      <w:tblGrid>
        <w:gridCol w:w="3240"/>
        <w:gridCol w:w="2154"/>
        <w:gridCol w:w="1981"/>
        <w:gridCol w:w="1292"/>
      </w:tblGrid>
      <w:tr>
        <w:trPr>
          <w:trHeight w:val="622"/>
          <w:tblHeader/>
        </w:trPr>
        <w:tc>
          <w:tcPr>
            <w:tcW w:w="3240" w:type="dxa"/>
            <w:tcBorders>
              <w:top w:val="single" w:sz="4" w:space="0" w:color="auto"/>
              <w:left w:val="nil"/>
              <w:bottom w:val="single" w:sz="4" w:space="0" w:color="auto"/>
              <w:right w:val="nil"/>
            </w:tcBorders>
            <w:shd w:val="clear" w:color="auto" w:fill="auto"/>
            <w:noWrap/>
            <w:vAlign w:val="center"/>
            <w:hideMark/>
          </w:tcPr>
          <w:p>
            <w:pPr>
              <w:ind w:left="0"/>
              <w:jc w:val="center"/>
              <w:rPr>
                <w:rFonts w:ascii="Arial Narrow" w:hAnsi="Arial Narrow" w:cs="Arial"/>
                <w:bCs/>
                <w:sz w:val="18"/>
                <w:szCs w:val="18"/>
                <w:lang w:val="en-PH" w:eastAsia="en-PH"/>
              </w:rPr>
            </w:pPr>
          </w:p>
        </w:tc>
        <w:tc>
          <w:tcPr>
            <w:tcW w:w="2154"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No. 72 </w:t>
            </w:r>
            <w:proofErr w:type="spellStart"/>
            <w:r>
              <w:rPr>
                <w:rFonts w:ascii="Arial Narrow" w:hAnsi="Arial Narrow" w:cs="Arial"/>
                <w:b/>
                <w:bCs/>
                <w:sz w:val="18"/>
                <w:szCs w:val="18"/>
                <w:lang w:val="en-PH" w:eastAsia="en-PH"/>
              </w:rPr>
              <w:t>Bulusan</w:t>
            </w:r>
            <w:proofErr w:type="spellEnd"/>
            <w:r>
              <w:rPr>
                <w:rFonts w:ascii="Arial Narrow" w:hAnsi="Arial Narrow" w:cs="Arial"/>
                <w:b/>
                <w:bCs/>
                <w:sz w:val="18"/>
                <w:szCs w:val="18"/>
                <w:lang w:val="en-PH" w:eastAsia="en-PH"/>
              </w:rPr>
              <w:t xml:space="preserve"> Street, </w:t>
            </w:r>
            <w:proofErr w:type="spellStart"/>
            <w:r>
              <w:rPr>
                <w:rFonts w:ascii="Arial Narrow" w:hAnsi="Arial Narrow" w:cs="Arial"/>
                <w:b/>
                <w:bCs/>
                <w:sz w:val="18"/>
                <w:szCs w:val="18"/>
                <w:lang w:val="en-PH" w:eastAsia="en-PH"/>
              </w:rPr>
              <w:t>Brgy</w:t>
            </w:r>
            <w:proofErr w:type="spellEnd"/>
            <w:r>
              <w:rPr>
                <w:rFonts w:ascii="Arial Narrow" w:hAnsi="Arial Narrow" w:cs="Arial"/>
                <w:b/>
                <w:bCs/>
                <w:sz w:val="18"/>
                <w:szCs w:val="18"/>
                <w:lang w:val="en-PH" w:eastAsia="en-PH"/>
              </w:rPr>
              <w:t xml:space="preserve">. </w:t>
            </w:r>
            <w:proofErr w:type="spellStart"/>
            <w:r>
              <w:rPr>
                <w:rFonts w:ascii="Arial Narrow" w:hAnsi="Arial Narrow" w:cs="Arial"/>
                <w:b/>
                <w:bCs/>
                <w:sz w:val="18"/>
                <w:szCs w:val="18"/>
                <w:lang w:val="en-PH" w:eastAsia="en-PH"/>
              </w:rPr>
              <w:t>Salvacion</w:t>
            </w:r>
            <w:proofErr w:type="spellEnd"/>
            <w:r>
              <w:rPr>
                <w:rFonts w:ascii="Arial Narrow" w:hAnsi="Arial Narrow" w:cs="Arial"/>
                <w:b/>
                <w:bCs/>
                <w:sz w:val="18"/>
                <w:szCs w:val="18"/>
                <w:lang w:val="en-PH" w:eastAsia="en-PH"/>
              </w:rPr>
              <w:t>, La Loma, Quezon City</w:t>
            </w:r>
          </w:p>
        </w:tc>
        <w:tc>
          <w:tcPr>
            <w:tcW w:w="1981"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Barangay </w:t>
            </w:r>
            <w:proofErr w:type="spellStart"/>
            <w:r>
              <w:rPr>
                <w:rFonts w:ascii="Arial Narrow" w:hAnsi="Arial Narrow" w:cs="Arial"/>
                <w:b/>
                <w:bCs/>
                <w:sz w:val="18"/>
                <w:szCs w:val="18"/>
                <w:lang w:val="en-PH" w:eastAsia="en-PH"/>
              </w:rPr>
              <w:t>Sangitan</w:t>
            </w:r>
            <w:proofErr w:type="spellEnd"/>
            <w:r>
              <w:rPr>
                <w:rFonts w:ascii="Arial Narrow" w:hAnsi="Arial Narrow" w:cs="Arial"/>
                <w:b/>
                <w:bCs/>
                <w:sz w:val="18"/>
                <w:szCs w:val="18"/>
                <w:lang w:val="en-PH" w:eastAsia="en-PH"/>
              </w:rPr>
              <w:t xml:space="preserve"> West, Cabanatuan City, Province of Nueva </w:t>
            </w:r>
            <w:proofErr w:type="spellStart"/>
            <w:r>
              <w:rPr>
                <w:rFonts w:ascii="Arial Narrow" w:hAnsi="Arial Narrow" w:cs="Arial"/>
                <w:b/>
                <w:bCs/>
                <w:sz w:val="18"/>
                <w:szCs w:val="18"/>
                <w:lang w:val="en-PH" w:eastAsia="en-PH"/>
              </w:rPr>
              <w:t>Ecija</w:t>
            </w:r>
            <w:proofErr w:type="spellEnd"/>
          </w:p>
        </w:tc>
        <w:tc>
          <w:tcPr>
            <w:tcW w:w="1292" w:type="dxa"/>
            <w:tcBorders>
              <w:top w:val="single" w:sz="4" w:space="0" w:color="auto"/>
              <w:left w:val="nil"/>
              <w:bottom w:val="single" w:sz="4" w:space="0" w:color="auto"/>
              <w:right w:val="nil"/>
            </w:tcBorders>
            <w:shd w:val="clear" w:color="auto" w:fill="auto"/>
            <w:noWrap/>
            <w:vAlign w:val="center"/>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TOTAL</w:t>
            </w:r>
          </w:p>
        </w:tc>
      </w:tr>
      <w:tr>
        <w:trPr>
          <w:trHeight w:val="181"/>
        </w:trPr>
        <w:tc>
          <w:tcPr>
            <w:tcW w:w="3240" w:type="dxa"/>
            <w:tcBorders>
              <w:top w:val="single" w:sz="4" w:space="0" w:color="auto"/>
              <w:left w:val="nil"/>
              <w:right w:val="nil"/>
            </w:tcBorders>
            <w:shd w:val="clear" w:color="auto" w:fill="auto"/>
            <w:noWrap/>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Cost</w:t>
            </w:r>
          </w:p>
        </w:tc>
        <w:tc>
          <w:tcPr>
            <w:tcW w:w="2154" w:type="dxa"/>
            <w:tcBorders>
              <w:top w:val="single" w:sz="4" w:space="0" w:color="auto"/>
              <w:left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7,122,000 </w:t>
            </w:r>
          </w:p>
        </w:tc>
        <w:tc>
          <w:tcPr>
            <w:tcW w:w="1981" w:type="dxa"/>
            <w:tcBorders>
              <w:top w:val="single" w:sz="4" w:space="0" w:color="auto"/>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               592,000 </w:t>
            </w:r>
          </w:p>
        </w:tc>
        <w:tc>
          <w:tcPr>
            <w:tcW w:w="1292" w:type="dxa"/>
            <w:tcBorders>
              <w:top w:val="single" w:sz="4" w:space="0" w:color="auto"/>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r>
              <w:rPr>
                <w:rFonts w:ascii="Arial Narrow" w:hAnsi="Arial Narrow" w:cs="Arial"/>
                <w:sz w:val="18"/>
                <w:szCs w:val="18"/>
              </w:rPr>
              <w:t xml:space="preserve">7,714,000 </w:t>
            </w:r>
          </w:p>
        </w:tc>
      </w:tr>
      <w:tr>
        <w:trPr>
          <w:trHeight w:val="153"/>
        </w:trPr>
        <w:tc>
          <w:tcPr>
            <w:tcW w:w="3240" w:type="dxa"/>
            <w:tcBorders>
              <w:top w:val="nil"/>
              <w:left w:val="nil"/>
              <w:bottom w:val="single" w:sz="4" w:space="0" w:color="auto"/>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Salvage Value (5%)</w:t>
            </w:r>
          </w:p>
        </w:tc>
        <w:tc>
          <w:tcPr>
            <w:tcW w:w="2154" w:type="dxa"/>
            <w:tcBorders>
              <w:top w:val="nil"/>
              <w:left w:val="nil"/>
              <w:bottom w:val="single" w:sz="4" w:space="0" w:color="auto"/>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(356,100)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                 (29,600)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r>
              <w:rPr>
                <w:rFonts w:ascii="Arial Narrow" w:hAnsi="Arial Narrow" w:cs="Arial"/>
                <w:sz w:val="18"/>
                <w:szCs w:val="18"/>
              </w:rPr>
              <w:t xml:space="preserve">(385,700) </w:t>
            </w:r>
          </w:p>
        </w:tc>
      </w:tr>
      <w:tr>
        <w:trPr>
          <w:trHeight w:val="123"/>
        </w:trPr>
        <w:tc>
          <w:tcPr>
            <w:tcW w:w="3240" w:type="dxa"/>
            <w:tcBorders>
              <w:top w:val="single" w:sz="4" w:space="0" w:color="auto"/>
              <w:left w:val="nil"/>
              <w:bottom w:val="single" w:sz="4" w:space="0" w:color="auto"/>
              <w:right w:val="nil"/>
            </w:tcBorders>
            <w:shd w:val="clear" w:color="auto" w:fill="auto"/>
            <w:noWrap/>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Depreciable Cost</w:t>
            </w:r>
          </w:p>
        </w:tc>
        <w:tc>
          <w:tcPr>
            <w:tcW w:w="2154"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6,765,900 </w:t>
            </w:r>
          </w:p>
        </w:tc>
        <w:tc>
          <w:tcPr>
            <w:tcW w:w="1981"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             562,400 </w:t>
            </w:r>
          </w:p>
        </w:tc>
        <w:tc>
          <w:tcPr>
            <w:tcW w:w="1292" w:type="dxa"/>
            <w:tcBorders>
              <w:top w:val="single" w:sz="4" w:space="0" w:color="auto"/>
              <w:left w:val="nil"/>
              <w:bottom w:val="single" w:sz="4" w:space="0" w:color="auto"/>
              <w:right w:val="nil"/>
            </w:tcBorders>
            <w:shd w:val="clear" w:color="auto" w:fill="auto"/>
            <w:noWrap/>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rPr>
              <w:t xml:space="preserve">7,328,300 </w:t>
            </w:r>
          </w:p>
        </w:tc>
      </w:tr>
      <w:tr>
        <w:trPr>
          <w:trHeight w:val="85"/>
        </w:trPr>
        <w:tc>
          <w:tcPr>
            <w:tcW w:w="3240" w:type="dxa"/>
            <w:tcBorders>
              <w:top w:val="single" w:sz="4" w:space="0" w:color="auto"/>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Estimated Useful Life</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27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7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63"/>
        </w:trPr>
        <w:tc>
          <w:tcPr>
            <w:tcW w:w="3240" w:type="dxa"/>
            <w:tcBorders>
              <w:top w:val="nil"/>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Depreciation</w:t>
            </w:r>
          </w:p>
        </w:tc>
        <w:tc>
          <w:tcPr>
            <w:tcW w:w="2154" w:type="dxa"/>
            <w:tcBorders>
              <w:top w:val="nil"/>
              <w:left w:val="nil"/>
              <w:bottom w:val="nil"/>
              <w:right w:val="nil"/>
            </w:tcBorders>
            <w:shd w:val="clear" w:color="auto" w:fill="auto"/>
            <w:noWrap/>
            <w:hideMark/>
          </w:tcPr>
          <w:p>
            <w:pPr>
              <w:ind w:left="0"/>
              <w:jc w:val="right"/>
              <w:rPr>
                <w:rFonts w:ascii="Arial Narrow" w:hAnsi="Arial Narrow" w:cs="Arial"/>
                <w:b/>
                <w:bCs/>
                <w:sz w:val="18"/>
                <w:szCs w:val="18"/>
                <w:lang w:val="en-PH" w:eastAsia="en-PH"/>
              </w:rPr>
            </w:pP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124"/>
        </w:trPr>
        <w:tc>
          <w:tcPr>
            <w:tcW w:w="3240" w:type="dxa"/>
            <w:tcBorders>
              <w:top w:val="nil"/>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2014</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250,589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80,343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191"/>
        </w:trPr>
        <w:tc>
          <w:tcPr>
            <w:tcW w:w="3240" w:type="dxa"/>
            <w:tcBorders>
              <w:top w:val="nil"/>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2015</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250,589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80,343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162"/>
        </w:trPr>
        <w:tc>
          <w:tcPr>
            <w:tcW w:w="3240" w:type="dxa"/>
            <w:tcBorders>
              <w:top w:val="nil"/>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2016</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250,589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80,343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134"/>
        </w:trPr>
        <w:tc>
          <w:tcPr>
            <w:tcW w:w="3240" w:type="dxa"/>
            <w:tcBorders>
              <w:top w:val="nil"/>
              <w:left w:val="nil"/>
              <w:bottom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2017</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250,589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80,343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201"/>
        </w:trPr>
        <w:tc>
          <w:tcPr>
            <w:tcW w:w="3240" w:type="dxa"/>
            <w:tcBorders>
              <w:top w:val="nil"/>
              <w:left w:val="nil"/>
              <w:right w:val="nil"/>
            </w:tcBorders>
            <w:shd w:val="clear" w:color="auto" w:fill="auto"/>
            <w:vAlign w:val="bottom"/>
            <w:hideMark/>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2018</w:t>
            </w:r>
          </w:p>
        </w:tc>
        <w:tc>
          <w:tcPr>
            <w:tcW w:w="2154"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250,589 </w:t>
            </w:r>
          </w:p>
        </w:tc>
        <w:tc>
          <w:tcPr>
            <w:tcW w:w="1981" w:type="dxa"/>
            <w:tcBorders>
              <w:top w:val="nil"/>
              <w:left w:val="nil"/>
              <w:bottom w:val="nil"/>
              <w:right w:val="nil"/>
            </w:tcBorders>
            <w:shd w:val="clear" w:color="auto" w:fill="auto"/>
            <w:noWrap/>
            <w:hideMark/>
          </w:tcPr>
          <w:p>
            <w:pPr>
              <w:ind w:left="0"/>
              <w:jc w:val="right"/>
              <w:rPr>
                <w:rFonts w:ascii="Arial Narrow" w:hAnsi="Arial Narrow" w:cs="Arial"/>
                <w:sz w:val="18"/>
                <w:szCs w:val="18"/>
                <w:lang w:val="en-PH" w:eastAsia="en-PH"/>
              </w:rPr>
            </w:pPr>
            <w:r>
              <w:rPr>
                <w:rFonts w:ascii="Arial Narrow" w:hAnsi="Arial Narrow" w:cs="Arial"/>
                <w:sz w:val="18"/>
                <w:szCs w:val="18"/>
              </w:rPr>
              <w:t xml:space="preserve">80,343 </w:t>
            </w:r>
          </w:p>
        </w:tc>
        <w:tc>
          <w:tcPr>
            <w:tcW w:w="1292" w:type="dxa"/>
            <w:tcBorders>
              <w:top w:val="nil"/>
              <w:left w:val="nil"/>
              <w:bottom w:val="nil"/>
              <w:right w:val="nil"/>
            </w:tcBorders>
            <w:shd w:val="clear" w:color="auto" w:fill="auto"/>
            <w:noWrap/>
            <w:hideMark/>
          </w:tcPr>
          <w:p>
            <w:pPr>
              <w:ind w:left="0" w:right="-90"/>
              <w:jc w:val="right"/>
              <w:rPr>
                <w:rFonts w:ascii="Arial Narrow" w:hAnsi="Arial Narrow" w:cs="Arial"/>
                <w:sz w:val="18"/>
                <w:szCs w:val="18"/>
                <w:lang w:val="en-PH" w:eastAsia="en-PH"/>
              </w:rPr>
            </w:pPr>
          </w:p>
        </w:tc>
      </w:tr>
      <w:tr>
        <w:trPr>
          <w:trHeight w:val="201"/>
        </w:trPr>
        <w:tc>
          <w:tcPr>
            <w:tcW w:w="3240" w:type="dxa"/>
            <w:tcBorders>
              <w:top w:val="nil"/>
              <w:left w:val="nil"/>
              <w:right w:val="nil"/>
            </w:tcBorders>
            <w:shd w:val="clear" w:color="auto" w:fill="auto"/>
            <w:vAlign w:val="bottom"/>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2019</w:t>
            </w:r>
          </w:p>
        </w:tc>
        <w:tc>
          <w:tcPr>
            <w:tcW w:w="2154"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250,589</w:t>
            </w:r>
          </w:p>
        </w:tc>
        <w:tc>
          <w:tcPr>
            <w:tcW w:w="1981"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80,343</w:t>
            </w:r>
          </w:p>
        </w:tc>
        <w:tc>
          <w:tcPr>
            <w:tcW w:w="1292" w:type="dxa"/>
            <w:tcBorders>
              <w:top w:val="nil"/>
              <w:left w:val="nil"/>
              <w:bottom w:val="nil"/>
              <w:right w:val="nil"/>
            </w:tcBorders>
            <w:shd w:val="clear" w:color="auto" w:fill="auto"/>
            <w:noWrap/>
          </w:tcPr>
          <w:p>
            <w:pPr>
              <w:ind w:left="0" w:right="-90"/>
              <w:jc w:val="right"/>
              <w:rPr>
                <w:rFonts w:ascii="Arial Narrow" w:hAnsi="Arial Narrow" w:cs="Arial"/>
                <w:sz w:val="18"/>
                <w:szCs w:val="18"/>
                <w:lang w:val="en-PH" w:eastAsia="en-PH"/>
              </w:rPr>
            </w:pPr>
          </w:p>
        </w:tc>
      </w:tr>
      <w:tr>
        <w:trPr>
          <w:trHeight w:val="172"/>
        </w:trPr>
        <w:tc>
          <w:tcPr>
            <w:tcW w:w="3240" w:type="dxa"/>
            <w:tcBorders>
              <w:top w:val="nil"/>
              <w:left w:val="nil"/>
              <w:right w:val="nil"/>
            </w:tcBorders>
            <w:shd w:val="clear" w:color="auto" w:fill="auto"/>
            <w:vAlign w:val="bottom"/>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2020</w:t>
            </w:r>
          </w:p>
        </w:tc>
        <w:tc>
          <w:tcPr>
            <w:tcW w:w="2154"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250,589</w:t>
            </w:r>
          </w:p>
        </w:tc>
        <w:tc>
          <w:tcPr>
            <w:tcW w:w="1981"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80,343</w:t>
            </w:r>
          </w:p>
        </w:tc>
        <w:tc>
          <w:tcPr>
            <w:tcW w:w="1292" w:type="dxa"/>
            <w:tcBorders>
              <w:top w:val="nil"/>
              <w:left w:val="nil"/>
              <w:bottom w:val="nil"/>
              <w:right w:val="nil"/>
            </w:tcBorders>
            <w:shd w:val="clear" w:color="auto" w:fill="auto"/>
            <w:noWrap/>
          </w:tcPr>
          <w:p>
            <w:pPr>
              <w:ind w:left="0" w:right="-90"/>
              <w:jc w:val="right"/>
              <w:rPr>
                <w:rFonts w:ascii="Arial Narrow" w:hAnsi="Arial Narrow" w:cs="Arial"/>
                <w:sz w:val="18"/>
                <w:szCs w:val="18"/>
                <w:lang w:val="en-PH" w:eastAsia="en-PH"/>
              </w:rPr>
            </w:pPr>
          </w:p>
        </w:tc>
      </w:tr>
      <w:tr>
        <w:trPr>
          <w:trHeight w:val="172"/>
        </w:trPr>
        <w:tc>
          <w:tcPr>
            <w:tcW w:w="3240" w:type="dxa"/>
            <w:tcBorders>
              <w:left w:val="nil"/>
              <w:bottom w:val="single" w:sz="4" w:space="0" w:color="auto"/>
              <w:right w:val="nil"/>
            </w:tcBorders>
            <w:shd w:val="clear" w:color="auto" w:fill="auto"/>
            <w:vAlign w:val="bottom"/>
          </w:tcPr>
          <w:p>
            <w:pPr>
              <w:ind w:left="-110"/>
              <w:jc w:val="left"/>
              <w:rPr>
                <w:rFonts w:ascii="Arial Narrow" w:hAnsi="Arial Narrow" w:cs="Arial"/>
                <w:bCs/>
                <w:sz w:val="18"/>
                <w:szCs w:val="18"/>
                <w:lang w:val="en-PH" w:eastAsia="en-PH"/>
              </w:rPr>
            </w:pPr>
            <w:r>
              <w:rPr>
                <w:rFonts w:ascii="Arial Narrow" w:hAnsi="Arial Narrow" w:cs="Arial"/>
                <w:bCs/>
                <w:sz w:val="18"/>
                <w:szCs w:val="18"/>
                <w:lang w:val="en-PH" w:eastAsia="en-PH"/>
              </w:rPr>
              <w:t>2021</w:t>
            </w:r>
          </w:p>
        </w:tc>
        <w:tc>
          <w:tcPr>
            <w:tcW w:w="2154"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250,589</w:t>
            </w:r>
          </w:p>
        </w:tc>
        <w:tc>
          <w:tcPr>
            <w:tcW w:w="1981" w:type="dxa"/>
            <w:tcBorders>
              <w:top w:val="nil"/>
              <w:left w:val="nil"/>
              <w:bottom w:val="nil"/>
              <w:right w:val="nil"/>
            </w:tcBorders>
            <w:shd w:val="clear" w:color="auto" w:fill="auto"/>
            <w:noWrap/>
          </w:tcPr>
          <w:p>
            <w:pPr>
              <w:ind w:left="0"/>
              <w:jc w:val="right"/>
              <w:rPr>
                <w:rFonts w:ascii="Arial Narrow" w:hAnsi="Arial Narrow" w:cs="Arial"/>
                <w:sz w:val="18"/>
                <w:szCs w:val="18"/>
              </w:rPr>
            </w:pPr>
            <w:r>
              <w:rPr>
                <w:rFonts w:ascii="Arial Narrow" w:hAnsi="Arial Narrow" w:cs="Arial"/>
                <w:sz w:val="18"/>
                <w:szCs w:val="18"/>
              </w:rPr>
              <w:t>0</w:t>
            </w:r>
          </w:p>
        </w:tc>
        <w:tc>
          <w:tcPr>
            <w:tcW w:w="1292" w:type="dxa"/>
            <w:tcBorders>
              <w:top w:val="nil"/>
              <w:left w:val="nil"/>
              <w:bottom w:val="nil"/>
              <w:right w:val="nil"/>
            </w:tcBorders>
            <w:shd w:val="clear" w:color="auto" w:fill="auto"/>
            <w:noWrap/>
          </w:tcPr>
          <w:p>
            <w:pPr>
              <w:ind w:left="0" w:right="-90"/>
              <w:jc w:val="right"/>
              <w:rPr>
                <w:rFonts w:ascii="Arial Narrow" w:hAnsi="Arial Narrow" w:cs="Arial"/>
                <w:sz w:val="18"/>
                <w:szCs w:val="18"/>
                <w:lang w:val="en-PH" w:eastAsia="en-PH"/>
              </w:rPr>
            </w:pPr>
          </w:p>
        </w:tc>
      </w:tr>
      <w:tr>
        <w:trPr>
          <w:trHeight w:val="238"/>
        </w:trPr>
        <w:tc>
          <w:tcPr>
            <w:tcW w:w="3240" w:type="dxa"/>
            <w:tcBorders>
              <w:top w:val="single" w:sz="4" w:space="0" w:color="auto"/>
              <w:left w:val="nil"/>
              <w:bottom w:val="single" w:sz="4" w:space="0" w:color="auto"/>
              <w:right w:val="nil"/>
            </w:tcBorders>
            <w:shd w:val="clear" w:color="auto" w:fill="auto"/>
            <w:vAlign w:val="bottom"/>
            <w:hideMark/>
          </w:tcPr>
          <w:p>
            <w:pPr>
              <w:ind w:left="-110"/>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Accumulated Depreciation as of December 31, 2021</w:t>
            </w:r>
          </w:p>
        </w:tc>
        <w:tc>
          <w:tcPr>
            <w:tcW w:w="215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    2,004,712 </w:t>
            </w:r>
          </w:p>
        </w:tc>
        <w:tc>
          <w:tcPr>
            <w:tcW w:w="1981"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562,401 </w:t>
            </w:r>
          </w:p>
        </w:tc>
        <w:tc>
          <w:tcPr>
            <w:tcW w:w="1292" w:type="dxa"/>
            <w:tcBorders>
              <w:top w:val="single" w:sz="4" w:space="0" w:color="auto"/>
              <w:left w:val="nil"/>
              <w:bottom w:val="single" w:sz="4" w:space="0" w:color="auto"/>
              <w:right w:val="nil"/>
            </w:tcBorders>
            <w:shd w:val="clear" w:color="auto" w:fill="auto"/>
            <w:noWrap/>
            <w:vAlign w:val="bottom"/>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rPr>
              <w:t xml:space="preserve">2,567,113 </w:t>
            </w:r>
          </w:p>
        </w:tc>
      </w:tr>
      <w:tr>
        <w:trPr>
          <w:trHeight w:val="229"/>
        </w:trPr>
        <w:tc>
          <w:tcPr>
            <w:tcW w:w="3240" w:type="dxa"/>
            <w:tcBorders>
              <w:top w:val="single" w:sz="4" w:space="0" w:color="auto"/>
              <w:left w:val="nil"/>
              <w:bottom w:val="double" w:sz="4" w:space="0" w:color="auto"/>
              <w:right w:val="nil"/>
            </w:tcBorders>
            <w:shd w:val="clear" w:color="auto" w:fill="auto"/>
            <w:vAlign w:val="bottom"/>
            <w:hideMark/>
          </w:tcPr>
          <w:p>
            <w:pPr>
              <w:ind w:left="-110"/>
              <w:jc w:val="left"/>
              <w:rPr>
                <w:rFonts w:ascii="Arial Narrow" w:hAnsi="Arial Narrow" w:cs="Arial"/>
                <w:b/>
                <w:bCs/>
                <w:sz w:val="18"/>
                <w:szCs w:val="18"/>
                <w:lang w:val="en-PH" w:eastAsia="en-PH"/>
              </w:rPr>
            </w:pPr>
            <w:r>
              <w:rPr>
                <w:rFonts w:ascii="Arial Narrow" w:hAnsi="Arial Narrow" w:cs="Arial"/>
                <w:b/>
                <w:bCs/>
                <w:sz w:val="18"/>
                <w:szCs w:val="18"/>
                <w:lang w:val="en-PH" w:eastAsia="en-PH"/>
              </w:rPr>
              <w:t>Net Book Value as of December 31, 2021</w:t>
            </w:r>
          </w:p>
        </w:tc>
        <w:tc>
          <w:tcPr>
            <w:tcW w:w="2154" w:type="dxa"/>
            <w:tcBorders>
              <w:top w:val="nil"/>
              <w:left w:val="nil"/>
              <w:bottom w:val="double" w:sz="6" w:space="0" w:color="auto"/>
              <w:right w:val="nil"/>
            </w:tcBorders>
            <w:shd w:val="clear" w:color="auto" w:fill="auto"/>
            <w:noWrap/>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5,117,288 </w:t>
            </w:r>
          </w:p>
        </w:tc>
        <w:tc>
          <w:tcPr>
            <w:tcW w:w="1981" w:type="dxa"/>
            <w:tcBorders>
              <w:top w:val="nil"/>
              <w:left w:val="nil"/>
              <w:bottom w:val="double" w:sz="6" w:space="0" w:color="auto"/>
              <w:right w:val="nil"/>
            </w:tcBorders>
            <w:shd w:val="clear" w:color="auto" w:fill="auto"/>
            <w:noWrap/>
            <w:hideMark/>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29,599 </w:t>
            </w:r>
          </w:p>
        </w:tc>
        <w:tc>
          <w:tcPr>
            <w:tcW w:w="1292" w:type="dxa"/>
            <w:tcBorders>
              <w:top w:val="nil"/>
              <w:left w:val="nil"/>
              <w:bottom w:val="double" w:sz="6" w:space="0" w:color="auto"/>
              <w:right w:val="nil"/>
            </w:tcBorders>
            <w:shd w:val="clear" w:color="auto" w:fill="auto"/>
            <w:noWrap/>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rPr>
              <w:t xml:space="preserve">5,146,887 </w:t>
            </w:r>
          </w:p>
        </w:tc>
      </w:tr>
    </w:tbl>
    <w:p>
      <w:pPr>
        <w:pStyle w:val="BodyTextIndent2"/>
        <w:ind w:left="0"/>
        <w:rPr>
          <w:rFonts w:cs="Arial"/>
          <w:b/>
          <w:szCs w:val="22"/>
        </w:rPr>
      </w:pPr>
    </w:p>
    <w:p>
      <w:pPr>
        <w:pStyle w:val="BodyTextIndent2"/>
        <w:ind w:left="0"/>
        <w:rPr>
          <w:rFonts w:cs="Arial"/>
          <w:b/>
          <w:szCs w:val="22"/>
        </w:rPr>
      </w:pPr>
    </w:p>
    <w:p>
      <w:pPr>
        <w:pStyle w:val="BodyTextIndent2"/>
        <w:numPr>
          <w:ilvl w:val="0"/>
          <w:numId w:val="13"/>
        </w:numPr>
        <w:ind w:left="720" w:hanging="720"/>
        <w:rPr>
          <w:rFonts w:cs="Arial"/>
          <w:b/>
          <w:szCs w:val="22"/>
        </w:rPr>
      </w:pPr>
      <w:r>
        <w:rPr>
          <w:rFonts w:cs="Arial"/>
          <w:b/>
          <w:szCs w:val="22"/>
        </w:rPr>
        <w:t xml:space="preserve">PROPERTY, PLANT AND EQUIPMENT </w:t>
      </w:r>
    </w:p>
    <w:p>
      <w:pPr>
        <w:ind w:left="0"/>
        <w:rPr>
          <w:rFonts w:ascii="Arial" w:hAnsi="Arial" w:cs="Arial"/>
          <w:sz w:val="22"/>
          <w:szCs w:val="22"/>
        </w:rPr>
      </w:pPr>
    </w:p>
    <w:p>
      <w:pPr>
        <w:pStyle w:val="NoSpacing"/>
        <w:ind w:left="0"/>
        <w:rPr>
          <w:rFonts w:ascii="Arial" w:hAnsi="Arial" w:cs="Arial"/>
        </w:rPr>
      </w:pPr>
      <w:r>
        <w:rPr>
          <w:rFonts w:ascii="Arial" w:hAnsi="Arial" w:cs="Arial"/>
        </w:rPr>
        <w:t>A reconciliation of the carrying amounts at the beginning and end of 2021 and 2020, of PPE is shown below:</w:t>
      </w:r>
    </w:p>
    <w:p>
      <w:pPr>
        <w:pStyle w:val="NoSpacing"/>
        <w:ind w:left="0"/>
        <w:rPr>
          <w:rFonts w:ascii="Arial" w:hAnsi="Arial" w:cs="Arial"/>
          <w:b/>
        </w:rPr>
      </w:pPr>
    </w:p>
    <w:p>
      <w:pPr>
        <w:pStyle w:val="NoSpacing"/>
        <w:ind w:left="0"/>
      </w:pPr>
      <w:r>
        <w:rPr>
          <w:rFonts w:ascii="Arial" w:hAnsi="Arial" w:cs="Arial"/>
          <w:b/>
        </w:rPr>
        <w:t>2021</w:t>
      </w:r>
    </w:p>
    <w:tbl>
      <w:tblPr>
        <w:tblW w:w="8952" w:type="dxa"/>
        <w:tblLayout w:type="fixed"/>
        <w:tblLook w:val="04A0" w:firstRow="1" w:lastRow="0" w:firstColumn="1" w:lastColumn="0" w:noHBand="0" w:noVBand="1"/>
      </w:tblPr>
      <w:tblGrid>
        <w:gridCol w:w="1350"/>
        <w:gridCol w:w="1120"/>
        <w:gridCol w:w="1130"/>
        <w:gridCol w:w="1034"/>
        <w:gridCol w:w="1080"/>
        <w:gridCol w:w="1034"/>
        <w:gridCol w:w="1035"/>
        <w:gridCol w:w="1169"/>
      </w:tblGrid>
      <w:tr>
        <w:trPr>
          <w:trHeight w:val="884"/>
          <w:tblHeader/>
        </w:trPr>
        <w:tc>
          <w:tcPr>
            <w:tcW w:w="135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Calibri"/>
                <w:sz w:val="16"/>
                <w:szCs w:val="16"/>
              </w:rPr>
            </w:pPr>
            <w:r>
              <w:rPr>
                <w:rFonts w:ascii="Arial Narrow" w:hAnsi="Arial Narrow" w:cs="Calibri"/>
                <w:sz w:val="16"/>
                <w:szCs w:val="16"/>
              </w:rPr>
              <w:t> </w:t>
            </w:r>
          </w:p>
        </w:tc>
        <w:tc>
          <w:tcPr>
            <w:tcW w:w="1120"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Land and Land Improvements </w:t>
            </w:r>
          </w:p>
        </w:tc>
        <w:tc>
          <w:tcPr>
            <w:tcW w:w="1130"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Building &amp; Leasehold Improvements </w:t>
            </w:r>
          </w:p>
        </w:tc>
        <w:tc>
          <w:tcPr>
            <w:tcW w:w="1034"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Office Furniture, Equipment and Machineries </w:t>
            </w:r>
          </w:p>
        </w:tc>
        <w:tc>
          <w:tcPr>
            <w:tcW w:w="1080"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Telecom, Equipment, IT Equipment &amp; Software </w:t>
            </w:r>
          </w:p>
        </w:tc>
        <w:tc>
          <w:tcPr>
            <w:tcW w:w="1034"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Motor Vehicles </w:t>
            </w:r>
          </w:p>
        </w:tc>
        <w:tc>
          <w:tcPr>
            <w:tcW w:w="1035" w:type="dxa"/>
            <w:tcBorders>
              <w:top w:val="single" w:sz="4" w:space="0" w:color="auto"/>
              <w:left w:val="nil"/>
              <w:bottom w:val="single" w:sz="4" w:space="0" w:color="auto"/>
              <w:right w:val="nil"/>
            </w:tcBorders>
            <w:shd w:val="clear" w:color="auto" w:fill="auto"/>
            <w:vAlign w:val="center"/>
            <w:hideMark/>
          </w:tcPr>
          <w:p>
            <w:pPr>
              <w:ind w:left="0"/>
              <w:jc w:val="right"/>
              <w:rPr>
                <w:rFonts w:ascii="Arial Narrow" w:hAnsi="Arial Narrow" w:cs="Calibri"/>
                <w:b/>
                <w:sz w:val="16"/>
                <w:szCs w:val="16"/>
              </w:rPr>
            </w:pPr>
            <w:r>
              <w:rPr>
                <w:rFonts w:ascii="Arial Narrow" w:hAnsi="Arial Narrow" w:cs="Calibri"/>
                <w:b/>
                <w:sz w:val="16"/>
                <w:szCs w:val="16"/>
              </w:rPr>
              <w:t xml:space="preserve"> Construction in-Progress </w:t>
            </w:r>
          </w:p>
        </w:tc>
        <w:tc>
          <w:tcPr>
            <w:tcW w:w="1169" w:type="dxa"/>
            <w:tcBorders>
              <w:top w:val="single" w:sz="4" w:space="0" w:color="auto"/>
              <w:left w:val="nil"/>
              <w:bottom w:val="single" w:sz="4" w:space="0" w:color="auto"/>
              <w:right w:val="nil"/>
            </w:tcBorders>
            <w:shd w:val="clear" w:color="auto" w:fill="auto"/>
            <w:vAlign w:val="center"/>
            <w:hideMark/>
          </w:tcPr>
          <w:p>
            <w:pPr>
              <w:ind w:left="0" w:right="-66"/>
              <w:jc w:val="right"/>
              <w:rPr>
                <w:rFonts w:ascii="Arial Narrow" w:hAnsi="Arial Narrow" w:cs="Calibri"/>
                <w:b/>
                <w:sz w:val="16"/>
                <w:szCs w:val="16"/>
              </w:rPr>
            </w:pPr>
            <w:r>
              <w:rPr>
                <w:rFonts w:ascii="Arial Narrow" w:hAnsi="Arial Narrow" w:cs="Calibri"/>
                <w:b/>
                <w:sz w:val="16"/>
                <w:szCs w:val="16"/>
              </w:rPr>
              <w:t xml:space="preserve"> Total </w:t>
            </w:r>
          </w:p>
        </w:tc>
      </w:tr>
      <w:tr>
        <w:trPr>
          <w:trHeight w:val="284"/>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Costs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p>
        </w:tc>
        <w:tc>
          <w:tcPr>
            <w:tcW w:w="113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8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35" w:type="dxa"/>
            <w:tcBorders>
              <w:top w:val="nil"/>
              <w:left w:val="nil"/>
              <w:bottom w:val="nil"/>
              <w:right w:val="nil"/>
            </w:tcBorders>
            <w:shd w:val="clear" w:color="auto" w:fill="auto"/>
            <w:noWrap/>
            <w:vAlign w:val="bottom"/>
            <w:hideMark/>
          </w:tcPr>
          <w:p>
            <w:pPr>
              <w:ind w:left="0"/>
              <w:jc w:val="right"/>
              <w:rPr>
                <w:sz w:val="20"/>
                <w:szCs w:val="20"/>
              </w:rPr>
            </w:pPr>
          </w:p>
        </w:tc>
        <w:tc>
          <w:tcPr>
            <w:tcW w:w="1169" w:type="dxa"/>
            <w:tcBorders>
              <w:top w:val="nil"/>
              <w:left w:val="nil"/>
              <w:bottom w:val="nil"/>
              <w:right w:val="nil"/>
            </w:tcBorders>
            <w:shd w:val="clear" w:color="auto" w:fill="auto"/>
            <w:noWrap/>
            <w:vAlign w:val="bottom"/>
            <w:hideMark/>
          </w:tcPr>
          <w:p>
            <w:pPr>
              <w:ind w:left="0" w:right="-66"/>
              <w:jc w:val="right"/>
              <w:rPr>
                <w:sz w:val="20"/>
                <w:szCs w:val="20"/>
              </w:rPr>
            </w:pPr>
          </w:p>
        </w:tc>
      </w:tr>
      <w:tr>
        <w:trPr>
          <w:trHeight w:val="284"/>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January 1, 2021</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484,398,000 </w:t>
            </w:r>
          </w:p>
        </w:tc>
        <w:tc>
          <w:tcPr>
            <w:tcW w:w="113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289,557,964 </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333,575,747 </w:t>
            </w:r>
          </w:p>
        </w:tc>
        <w:tc>
          <w:tcPr>
            <w:tcW w:w="108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126,230,941 </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175,858,186 </w:t>
            </w:r>
          </w:p>
        </w:tc>
        <w:tc>
          <w:tcPr>
            <w:tcW w:w="1035"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3,683,710 </w:t>
            </w:r>
          </w:p>
        </w:tc>
        <w:tc>
          <w:tcPr>
            <w:tcW w:w="1169" w:type="dxa"/>
            <w:tcBorders>
              <w:top w:val="nil"/>
              <w:left w:val="nil"/>
              <w:bottom w:val="nil"/>
              <w:right w:val="nil"/>
            </w:tcBorders>
            <w:shd w:val="clear" w:color="auto" w:fill="auto"/>
            <w:noWrap/>
            <w:vAlign w:val="bottom"/>
            <w:hideMark/>
          </w:tcPr>
          <w:p>
            <w:pPr>
              <w:ind w:left="0" w:right="-66"/>
              <w:jc w:val="right"/>
              <w:rPr>
                <w:rFonts w:ascii="Arial Narrow" w:hAnsi="Arial Narrow" w:cs="Calibri"/>
                <w:sz w:val="16"/>
                <w:szCs w:val="16"/>
              </w:rPr>
            </w:pPr>
            <w:r>
              <w:rPr>
                <w:rFonts w:ascii="Arial Narrow" w:hAnsi="Arial Narrow" w:cs="Calibri"/>
                <w:sz w:val="16"/>
                <w:szCs w:val="16"/>
              </w:rPr>
              <w:t xml:space="preserve">  1,413,304,548 </w:t>
            </w:r>
          </w:p>
        </w:tc>
      </w:tr>
      <w:tr>
        <w:trPr>
          <w:trHeight w:val="177"/>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Additions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454,742,050</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6,666,037 </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12,444,490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hideMark/>
          </w:tcPr>
          <w:p>
            <w:pPr>
              <w:ind w:left="0" w:right="-66"/>
              <w:jc w:val="right"/>
              <w:rPr>
                <w:rFonts w:ascii="Arial Narrow" w:hAnsi="Arial Narrow" w:cs="Calibri"/>
                <w:sz w:val="16"/>
                <w:szCs w:val="16"/>
              </w:rPr>
            </w:pPr>
            <w:r>
              <w:rPr>
                <w:rFonts w:ascii="Arial Narrow" w:hAnsi="Arial Narrow" w:cs="Calibri"/>
                <w:sz w:val="16"/>
                <w:szCs w:val="16"/>
              </w:rPr>
              <w:t>473,852,577</w:t>
            </w:r>
          </w:p>
        </w:tc>
      </w:tr>
      <w:tr>
        <w:trPr>
          <w:trHeight w:val="152"/>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Disposals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w:t>
            </w:r>
            <w:bookmarkStart w:id="3" w:name="OLE_LINK20"/>
            <w:r>
              <w:rPr>
                <w:rFonts w:ascii="Arial Narrow" w:hAnsi="Arial Narrow" w:cs="Calibri"/>
                <w:sz w:val="16"/>
                <w:szCs w:val="16"/>
              </w:rPr>
              <w:t>(303,123)</w:t>
            </w:r>
            <w:bookmarkEnd w:id="3"/>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(266,201)</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hideMark/>
          </w:tcPr>
          <w:p>
            <w:pPr>
              <w:ind w:left="0" w:right="-66"/>
              <w:jc w:val="right"/>
              <w:rPr>
                <w:rFonts w:ascii="Arial Narrow" w:hAnsi="Arial Narrow" w:cs="Calibri"/>
                <w:sz w:val="16"/>
                <w:szCs w:val="16"/>
              </w:rPr>
            </w:pPr>
            <w:r>
              <w:rPr>
                <w:rFonts w:ascii="Arial Narrow" w:hAnsi="Arial Narrow" w:cs="Calibri"/>
                <w:sz w:val="16"/>
                <w:szCs w:val="16"/>
              </w:rPr>
              <w:t xml:space="preserve">      (569,324)</w:t>
            </w:r>
          </w:p>
        </w:tc>
      </w:tr>
      <w:tr>
        <w:trPr>
          <w:trHeight w:val="110"/>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Adjustments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134,193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(1,900,803)</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1,485,385</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(22,521)   </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hideMark/>
          </w:tcPr>
          <w:p>
            <w:pPr>
              <w:ind w:left="0" w:right="-66"/>
              <w:jc w:val="right"/>
              <w:rPr>
                <w:rFonts w:ascii="Arial Narrow" w:hAnsi="Arial Narrow" w:cs="Calibri"/>
                <w:sz w:val="16"/>
                <w:szCs w:val="16"/>
              </w:rPr>
            </w:pPr>
            <w:r>
              <w:rPr>
                <w:rFonts w:ascii="Arial Narrow" w:hAnsi="Arial Narrow" w:cs="Calibri"/>
                <w:sz w:val="16"/>
                <w:szCs w:val="16"/>
              </w:rPr>
              <w:t xml:space="preserve">      (303,746) </w:t>
            </w:r>
          </w:p>
        </w:tc>
      </w:tr>
      <w:tr>
        <w:trPr>
          <w:trHeight w:val="270"/>
        </w:trPr>
        <w:tc>
          <w:tcPr>
            <w:tcW w:w="1350" w:type="dxa"/>
            <w:tcBorders>
              <w:top w:val="single" w:sz="4" w:space="0" w:color="auto"/>
              <w:left w:val="nil"/>
              <w:bottom w:val="single" w:sz="4" w:space="0" w:color="auto"/>
              <w:right w:val="nil"/>
            </w:tcBorders>
            <w:shd w:val="clear" w:color="auto" w:fill="auto"/>
            <w:noWrap/>
            <w:vAlign w:val="bottom"/>
            <w:hideMark/>
          </w:tcPr>
          <w:p>
            <w:pPr>
              <w:ind w:left="-105"/>
              <w:rPr>
                <w:rFonts w:ascii="Arial Narrow" w:hAnsi="Arial Narrow" w:cs="Calibri"/>
                <w:b/>
                <w:bCs/>
                <w:sz w:val="16"/>
                <w:szCs w:val="16"/>
              </w:rPr>
            </w:pPr>
            <w:r>
              <w:rPr>
                <w:rFonts w:ascii="Arial Narrow" w:hAnsi="Arial Narrow" w:cs="Calibri"/>
                <w:b/>
                <w:bCs/>
                <w:sz w:val="16"/>
                <w:szCs w:val="16"/>
              </w:rPr>
              <w:t>December 31, 2021</w:t>
            </w:r>
          </w:p>
        </w:tc>
        <w:tc>
          <w:tcPr>
            <w:tcW w:w="112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484,398,000</w:t>
            </w:r>
          </w:p>
        </w:tc>
        <w:tc>
          <w:tcPr>
            <w:tcW w:w="113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bookmarkStart w:id="4" w:name="OLE_LINK24"/>
            <w:r>
              <w:rPr>
                <w:rFonts w:ascii="Arial Narrow" w:hAnsi="Arial Narrow" w:cs="Calibri"/>
                <w:b/>
                <w:bCs/>
                <w:sz w:val="16"/>
                <w:szCs w:val="16"/>
              </w:rPr>
              <w:t>744,434,207</w:t>
            </w:r>
            <w:bookmarkEnd w:id="4"/>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bookmarkStart w:id="5" w:name="OLE_LINK28"/>
            <w:r>
              <w:rPr>
                <w:rFonts w:ascii="Arial Narrow" w:hAnsi="Arial Narrow" w:cs="Calibri"/>
                <w:b/>
                <w:bCs/>
                <w:sz w:val="16"/>
                <w:szCs w:val="16"/>
              </w:rPr>
              <w:t>338,037,858</w:t>
            </w:r>
            <w:bookmarkEnd w:id="5"/>
          </w:p>
        </w:tc>
        <w:tc>
          <w:tcPr>
            <w:tcW w:w="108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139,894,615</w:t>
            </w:r>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175,835,665</w:t>
            </w:r>
          </w:p>
        </w:tc>
        <w:tc>
          <w:tcPr>
            <w:tcW w:w="1035"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3,683,710</w:t>
            </w:r>
          </w:p>
        </w:tc>
        <w:tc>
          <w:tcPr>
            <w:tcW w:w="1169" w:type="dxa"/>
            <w:tcBorders>
              <w:top w:val="single" w:sz="4" w:space="0" w:color="auto"/>
              <w:left w:val="nil"/>
              <w:bottom w:val="single" w:sz="4" w:space="0" w:color="auto"/>
              <w:right w:val="nil"/>
            </w:tcBorders>
            <w:shd w:val="clear" w:color="auto" w:fill="auto"/>
            <w:noWrap/>
            <w:vAlign w:val="bottom"/>
            <w:hideMark/>
          </w:tcPr>
          <w:p>
            <w:pPr>
              <w:ind w:left="0" w:right="-66"/>
              <w:jc w:val="right"/>
              <w:rPr>
                <w:rFonts w:ascii="Arial Narrow" w:hAnsi="Arial Narrow" w:cs="Calibri"/>
                <w:b/>
                <w:bCs/>
                <w:sz w:val="16"/>
                <w:szCs w:val="16"/>
              </w:rPr>
            </w:pPr>
            <w:r>
              <w:rPr>
                <w:rFonts w:ascii="Arial Narrow" w:hAnsi="Arial Narrow" w:cs="Calibri"/>
                <w:b/>
                <w:bCs/>
                <w:sz w:val="16"/>
                <w:szCs w:val="16"/>
              </w:rPr>
              <w:t>1,886,284,055</w:t>
            </w:r>
          </w:p>
        </w:tc>
      </w:tr>
      <w:tr>
        <w:trPr>
          <w:trHeight w:val="284"/>
        </w:trPr>
        <w:tc>
          <w:tcPr>
            <w:tcW w:w="1350" w:type="dxa"/>
            <w:tcBorders>
              <w:top w:val="nil"/>
              <w:left w:val="nil"/>
              <w:bottom w:val="nil"/>
              <w:right w:val="nil"/>
            </w:tcBorders>
            <w:shd w:val="clear" w:color="auto" w:fill="auto"/>
            <w:noWrap/>
            <w:vAlign w:val="bottom"/>
            <w:hideMark/>
          </w:tcPr>
          <w:p>
            <w:pPr>
              <w:ind w:left="0"/>
              <w:rPr>
                <w:rFonts w:ascii="Arial Narrow" w:hAnsi="Arial Narrow" w:cs="Calibri"/>
                <w:b/>
                <w:bCs/>
                <w:sz w:val="16"/>
                <w:szCs w:val="16"/>
              </w:rPr>
            </w:pPr>
          </w:p>
          <w:p>
            <w:pPr>
              <w:ind w:left="-105"/>
              <w:jc w:val="right"/>
              <w:rPr>
                <w:rFonts w:ascii="Arial Narrow" w:hAnsi="Arial Narrow" w:cs="Calibri"/>
                <w:b/>
                <w:bCs/>
                <w:sz w:val="16"/>
                <w:szCs w:val="16"/>
              </w:rPr>
            </w:pPr>
          </w:p>
        </w:tc>
        <w:tc>
          <w:tcPr>
            <w:tcW w:w="1120" w:type="dxa"/>
            <w:tcBorders>
              <w:top w:val="nil"/>
              <w:left w:val="nil"/>
              <w:bottom w:val="nil"/>
              <w:right w:val="nil"/>
            </w:tcBorders>
            <w:shd w:val="clear" w:color="auto" w:fill="auto"/>
            <w:noWrap/>
            <w:vAlign w:val="bottom"/>
            <w:hideMark/>
          </w:tcPr>
          <w:p>
            <w:pPr>
              <w:ind w:left="0"/>
              <w:jc w:val="right"/>
              <w:rPr>
                <w:sz w:val="20"/>
                <w:szCs w:val="20"/>
              </w:rPr>
            </w:pPr>
          </w:p>
        </w:tc>
        <w:tc>
          <w:tcPr>
            <w:tcW w:w="113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8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35" w:type="dxa"/>
            <w:tcBorders>
              <w:top w:val="nil"/>
              <w:left w:val="nil"/>
              <w:bottom w:val="nil"/>
              <w:right w:val="nil"/>
            </w:tcBorders>
            <w:shd w:val="clear" w:color="auto" w:fill="auto"/>
            <w:noWrap/>
            <w:vAlign w:val="bottom"/>
            <w:hideMark/>
          </w:tcPr>
          <w:p>
            <w:pPr>
              <w:ind w:left="0"/>
              <w:jc w:val="right"/>
              <w:rPr>
                <w:sz w:val="20"/>
                <w:szCs w:val="20"/>
              </w:rPr>
            </w:pPr>
          </w:p>
        </w:tc>
        <w:tc>
          <w:tcPr>
            <w:tcW w:w="1169" w:type="dxa"/>
            <w:tcBorders>
              <w:top w:val="nil"/>
              <w:left w:val="nil"/>
              <w:bottom w:val="nil"/>
              <w:right w:val="nil"/>
            </w:tcBorders>
            <w:shd w:val="clear" w:color="auto" w:fill="auto"/>
            <w:noWrap/>
            <w:vAlign w:val="bottom"/>
            <w:hideMark/>
          </w:tcPr>
          <w:p>
            <w:pPr>
              <w:ind w:left="0" w:right="-66"/>
              <w:jc w:val="right"/>
              <w:rPr>
                <w:sz w:val="20"/>
                <w:szCs w:val="20"/>
              </w:rPr>
            </w:pPr>
          </w:p>
        </w:tc>
      </w:tr>
      <w:tr>
        <w:trPr>
          <w:trHeight w:val="284"/>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b/>
                <w:sz w:val="16"/>
                <w:szCs w:val="16"/>
              </w:rPr>
            </w:pPr>
            <w:r>
              <w:rPr>
                <w:rFonts w:ascii="Arial Narrow" w:hAnsi="Arial Narrow" w:cs="Calibri"/>
                <w:b/>
                <w:sz w:val="16"/>
                <w:szCs w:val="16"/>
              </w:rPr>
              <w:t>Accumulated Depreciation:</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p>
        </w:tc>
        <w:tc>
          <w:tcPr>
            <w:tcW w:w="113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80" w:type="dxa"/>
            <w:tcBorders>
              <w:top w:val="nil"/>
              <w:left w:val="nil"/>
              <w:bottom w:val="nil"/>
              <w:right w:val="nil"/>
            </w:tcBorders>
            <w:shd w:val="clear" w:color="auto" w:fill="auto"/>
            <w:noWrap/>
            <w:vAlign w:val="bottom"/>
            <w:hideMark/>
          </w:tcPr>
          <w:p>
            <w:pPr>
              <w:ind w:left="0"/>
              <w:jc w:val="right"/>
              <w:rPr>
                <w:sz w:val="20"/>
                <w:szCs w:val="20"/>
              </w:rPr>
            </w:pPr>
          </w:p>
        </w:tc>
        <w:tc>
          <w:tcPr>
            <w:tcW w:w="1034" w:type="dxa"/>
            <w:tcBorders>
              <w:top w:val="nil"/>
              <w:left w:val="nil"/>
              <w:bottom w:val="nil"/>
              <w:right w:val="nil"/>
            </w:tcBorders>
            <w:shd w:val="clear" w:color="auto" w:fill="auto"/>
            <w:noWrap/>
            <w:vAlign w:val="bottom"/>
            <w:hideMark/>
          </w:tcPr>
          <w:p>
            <w:pPr>
              <w:ind w:left="0"/>
              <w:jc w:val="right"/>
              <w:rPr>
                <w:sz w:val="20"/>
                <w:szCs w:val="20"/>
              </w:rPr>
            </w:pPr>
          </w:p>
        </w:tc>
        <w:tc>
          <w:tcPr>
            <w:tcW w:w="1035" w:type="dxa"/>
            <w:tcBorders>
              <w:top w:val="nil"/>
              <w:left w:val="nil"/>
              <w:bottom w:val="nil"/>
              <w:right w:val="nil"/>
            </w:tcBorders>
            <w:shd w:val="clear" w:color="auto" w:fill="auto"/>
            <w:noWrap/>
            <w:vAlign w:val="bottom"/>
            <w:hideMark/>
          </w:tcPr>
          <w:p>
            <w:pPr>
              <w:ind w:left="0"/>
              <w:jc w:val="right"/>
              <w:rPr>
                <w:sz w:val="20"/>
                <w:szCs w:val="20"/>
              </w:rPr>
            </w:pPr>
          </w:p>
        </w:tc>
        <w:tc>
          <w:tcPr>
            <w:tcW w:w="1169" w:type="dxa"/>
            <w:tcBorders>
              <w:top w:val="nil"/>
              <w:left w:val="nil"/>
              <w:bottom w:val="nil"/>
              <w:right w:val="nil"/>
            </w:tcBorders>
            <w:shd w:val="clear" w:color="auto" w:fill="auto"/>
            <w:noWrap/>
            <w:vAlign w:val="bottom"/>
            <w:hideMark/>
          </w:tcPr>
          <w:p>
            <w:pPr>
              <w:ind w:left="0" w:right="-66"/>
              <w:jc w:val="right"/>
              <w:rPr>
                <w:sz w:val="20"/>
                <w:szCs w:val="20"/>
              </w:rPr>
            </w:pPr>
          </w:p>
        </w:tc>
      </w:tr>
      <w:tr>
        <w:trPr>
          <w:trHeight w:val="77"/>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January 1, 2021</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(252,848,029)</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(159,168,989)</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(85,010,890)</w:t>
            </w:r>
          </w:p>
        </w:tc>
        <w:tc>
          <w:tcPr>
            <w:tcW w:w="1034" w:type="dxa"/>
            <w:tcBorders>
              <w:top w:val="nil"/>
              <w:left w:val="nil"/>
              <w:bottom w:val="nil"/>
              <w:right w:val="nil"/>
            </w:tcBorders>
            <w:shd w:val="clear" w:color="auto" w:fill="auto"/>
            <w:noWrap/>
            <w:vAlign w:val="bottom"/>
          </w:tcPr>
          <w:p>
            <w:pPr>
              <w:ind w:left="0"/>
              <w:rPr>
                <w:rFonts w:ascii="Arial Narrow" w:hAnsi="Arial Narrow" w:cs="Calibri"/>
                <w:sz w:val="16"/>
                <w:szCs w:val="16"/>
              </w:rPr>
            </w:pPr>
            <w:r>
              <w:rPr>
                <w:rFonts w:ascii="Arial Narrow" w:hAnsi="Arial Narrow" w:cs="Calibri"/>
                <w:sz w:val="16"/>
                <w:szCs w:val="16"/>
              </w:rPr>
              <w:t>(109,125,883)</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tcPr>
          <w:p>
            <w:pPr>
              <w:ind w:left="0" w:right="-66"/>
              <w:jc w:val="right"/>
              <w:rPr>
                <w:rFonts w:ascii="Arial Narrow" w:hAnsi="Arial Narrow" w:cs="Calibri"/>
                <w:sz w:val="16"/>
                <w:szCs w:val="16"/>
              </w:rPr>
            </w:pPr>
            <w:r>
              <w:rPr>
                <w:rFonts w:ascii="Arial Narrow" w:hAnsi="Arial Narrow" w:cs="Calibri"/>
                <w:sz w:val="16"/>
                <w:szCs w:val="16"/>
              </w:rPr>
              <w:t xml:space="preserve">  (606,153,791)</w:t>
            </w:r>
          </w:p>
        </w:tc>
      </w:tr>
      <w:tr>
        <w:trPr>
          <w:trHeight w:val="228"/>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Depreciation expense</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(140,693,300)</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(14,934,091)</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(9,543,431)</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(12,540,260)</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tcPr>
          <w:p>
            <w:pPr>
              <w:ind w:left="0" w:right="-66"/>
              <w:jc w:val="right"/>
              <w:rPr>
                <w:rFonts w:ascii="Arial Narrow" w:hAnsi="Arial Narrow" w:cs="Calibri"/>
                <w:sz w:val="16"/>
                <w:szCs w:val="16"/>
              </w:rPr>
            </w:pPr>
            <w:r>
              <w:rPr>
                <w:rFonts w:ascii="Arial Narrow" w:hAnsi="Arial Narrow" w:cs="Calibri"/>
                <w:sz w:val="16"/>
                <w:szCs w:val="16"/>
              </w:rPr>
              <w:t xml:space="preserve">    (177,711,082)</w:t>
            </w:r>
          </w:p>
        </w:tc>
      </w:tr>
      <w:tr>
        <w:trPr>
          <w:trHeight w:val="126"/>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Disposals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133,121</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tcPr>
          <w:p>
            <w:pPr>
              <w:ind w:left="0" w:right="-66"/>
              <w:jc w:val="right"/>
              <w:rPr>
                <w:rFonts w:ascii="Arial Narrow" w:hAnsi="Arial Narrow" w:cs="Calibri"/>
                <w:sz w:val="16"/>
                <w:szCs w:val="16"/>
              </w:rPr>
            </w:pPr>
            <w:r>
              <w:rPr>
                <w:rFonts w:ascii="Arial Narrow" w:hAnsi="Arial Narrow" w:cs="Calibri"/>
                <w:sz w:val="16"/>
                <w:szCs w:val="16"/>
              </w:rPr>
              <w:t xml:space="preserve">             133,121</w:t>
            </w:r>
          </w:p>
        </w:tc>
      </w:tr>
      <w:tr>
        <w:trPr>
          <w:trHeight w:val="118"/>
        </w:trPr>
        <w:tc>
          <w:tcPr>
            <w:tcW w:w="1350" w:type="dxa"/>
            <w:tcBorders>
              <w:top w:val="nil"/>
              <w:left w:val="nil"/>
              <w:bottom w:val="nil"/>
              <w:right w:val="nil"/>
            </w:tcBorders>
            <w:shd w:val="clear" w:color="auto" w:fill="auto"/>
            <w:noWrap/>
            <w:vAlign w:val="bottom"/>
            <w:hideMark/>
          </w:tcPr>
          <w:p>
            <w:pPr>
              <w:ind w:left="-105"/>
              <w:rPr>
                <w:rFonts w:ascii="Arial Narrow" w:hAnsi="Arial Narrow" w:cs="Calibri"/>
                <w:sz w:val="16"/>
                <w:szCs w:val="16"/>
              </w:rPr>
            </w:pPr>
            <w:r>
              <w:rPr>
                <w:rFonts w:ascii="Arial Narrow" w:hAnsi="Arial Narrow" w:cs="Calibri"/>
                <w:sz w:val="16"/>
                <w:szCs w:val="16"/>
              </w:rPr>
              <w:t>Adjustments</w:t>
            </w:r>
          </w:p>
        </w:tc>
        <w:tc>
          <w:tcPr>
            <w:tcW w:w="1120" w:type="dxa"/>
            <w:tcBorders>
              <w:top w:val="nil"/>
              <w:left w:val="nil"/>
              <w:bottom w:val="nil"/>
              <w:right w:val="nil"/>
            </w:tcBorders>
            <w:shd w:val="clear" w:color="auto" w:fill="auto"/>
            <w:noWrap/>
            <w:vAlign w:val="bottom"/>
            <w:hideMark/>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3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88,250</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1,845,656 </w:t>
            </w:r>
          </w:p>
        </w:tc>
        <w:tc>
          <w:tcPr>
            <w:tcW w:w="1080"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728,009 </w:t>
            </w:r>
          </w:p>
        </w:tc>
        <w:tc>
          <w:tcPr>
            <w:tcW w:w="1034"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035" w:type="dxa"/>
            <w:tcBorders>
              <w:top w:val="nil"/>
              <w:left w:val="nil"/>
              <w:bottom w:val="nil"/>
              <w:right w:val="nil"/>
            </w:tcBorders>
            <w:shd w:val="clear" w:color="auto" w:fill="auto"/>
            <w:noWrap/>
            <w:vAlign w:val="bottom"/>
          </w:tcPr>
          <w:p>
            <w:pPr>
              <w:ind w:left="0"/>
              <w:jc w:val="right"/>
              <w:rPr>
                <w:rFonts w:ascii="Arial Narrow" w:hAnsi="Arial Narrow" w:cs="Calibri"/>
                <w:sz w:val="16"/>
                <w:szCs w:val="16"/>
              </w:rPr>
            </w:pPr>
            <w:r>
              <w:rPr>
                <w:rFonts w:ascii="Arial Narrow" w:hAnsi="Arial Narrow" w:cs="Calibri"/>
                <w:sz w:val="16"/>
                <w:szCs w:val="16"/>
              </w:rPr>
              <w:t xml:space="preserve">              -   </w:t>
            </w:r>
          </w:p>
        </w:tc>
        <w:tc>
          <w:tcPr>
            <w:tcW w:w="1169" w:type="dxa"/>
            <w:tcBorders>
              <w:top w:val="nil"/>
              <w:left w:val="nil"/>
              <w:bottom w:val="nil"/>
              <w:right w:val="nil"/>
            </w:tcBorders>
            <w:shd w:val="clear" w:color="auto" w:fill="auto"/>
            <w:noWrap/>
            <w:vAlign w:val="bottom"/>
          </w:tcPr>
          <w:p>
            <w:pPr>
              <w:ind w:left="0" w:right="-66"/>
              <w:jc w:val="right"/>
              <w:rPr>
                <w:rFonts w:ascii="Arial Narrow" w:hAnsi="Arial Narrow" w:cs="Calibri"/>
                <w:sz w:val="16"/>
                <w:szCs w:val="16"/>
              </w:rPr>
            </w:pPr>
            <w:r>
              <w:rPr>
                <w:rFonts w:ascii="Arial Narrow" w:hAnsi="Arial Narrow" w:cs="Calibri"/>
                <w:sz w:val="16"/>
                <w:szCs w:val="16"/>
              </w:rPr>
              <w:t xml:space="preserve">    2,661,915</w:t>
            </w:r>
          </w:p>
        </w:tc>
      </w:tr>
      <w:tr>
        <w:trPr>
          <w:trHeight w:val="284"/>
        </w:trPr>
        <w:tc>
          <w:tcPr>
            <w:tcW w:w="1350" w:type="dxa"/>
            <w:tcBorders>
              <w:top w:val="single" w:sz="4" w:space="0" w:color="auto"/>
              <w:left w:val="nil"/>
              <w:bottom w:val="single" w:sz="4" w:space="0" w:color="auto"/>
              <w:right w:val="nil"/>
            </w:tcBorders>
            <w:shd w:val="clear" w:color="auto" w:fill="auto"/>
            <w:vAlign w:val="bottom"/>
            <w:hideMark/>
          </w:tcPr>
          <w:p>
            <w:pPr>
              <w:ind w:left="-105"/>
              <w:rPr>
                <w:rFonts w:ascii="Arial Narrow" w:hAnsi="Arial Narrow" w:cs="Calibri"/>
                <w:b/>
                <w:bCs/>
                <w:sz w:val="16"/>
                <w:szCs w:val="16"/>
              </w:rPr>
            </w:pPr>
            <w:r>
              <w:rPr>
                <w:rFonts w:ascii="Arial Narrow" w:hAnsi="Arial Narrow" w:cs="Calibri"/>
                <w:b/>
                <w:bCs/>
                <w:sz w:val="16"/>
                <w:szCs w:val="16"/>
              </w:rPr>
              <w:t>December 31, 2021</w:t>
            </w:r>
          </w:p>
        </w:tc>
        <w:tc>
          <w:tcPr>
            <w:tcW w:w="112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   </w:t>
            </w:r>
          </w:p>
        </w:tc>
        <w:tc>
          <w:tcPr>
            <w:tcW w:w="113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w:t>
            </w:r>
            <w:bookmarkStart w:id="6" w:name="OLE_LINK23"/>
            <w:r>
              <w:rPr>
                <w:rFonts w:ascii="Arial Narrow" w:hAnsi="Arial Narrow" w:cs="Calibri"/>
                <w:b/>
                <w:bCs/>
                <w:sz w:val="16"/>
                <w:szCs w:val="16"/>
              </w:rPr>
              <w:t>(393,453,079)</w:t>
            </w:r>
            <w:bookmarkEnd w:id="6"/>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(172,124,303)</w:t>
            </w:r>
          </w:p>
        </w:tc>
        <w:tc>
          <w:tcPr>
            <w:tcW w:w="108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(93,826,312)</w:t>
            </w:r>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(121,666,143)</w:t>
            </w:r>
          </w:p>
        </w:tc>
        <w:tc>
          <w:tcPr>
            <w:tcW w:w="1035"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   </w:t>
            </w:r>
          </w:p>
        </w:tc>
        <w:tc>
          <w:tcPr>
            <w:tcW w:w="1169" w:type="dxa"/>
            <w:tcBorders>
              <w:top w:val="single" w:sz="4" w:space="0" w:color="auto"/>
              <w:left w:val="nil"/>
              <w:bottom w:val="single" w:sz="4" w:space="0" w:color="auto"/>
              <w:right w:val="nil"/>
            </w:tcBorders>
            <w:shd w:val="clear" w:color="auto" w:fill="auto"/>
            <w:noWrap/>
            <w:vAlign w:val="bottom"/>
            <w:hideMark/>
          </w:tcPr>
          <w:p>
            <w:pPr>
              <w:ind w:left="0" w:right="-66"/>
              <w:jc w:val="right"/>
              <w:rPr>
                <w:rFonts w:ascii="Arial Narrow" w:hAnsi="Arial Narrow" w:cs="Calibri"/>
                <w:b/>
                <w:bCs/>
                <w:sz w:val="16"/>
                <w:szCs w:val="16"/>
              </w:rPr>
            </w:pPr>
            <w:r>
              <w:rPr>
                <w:rFonts w:ascii="Arial Narrow" w:hAnsi="Arial Narrow" w:cs="Calibri"/>
                <w:b/>
                <w:bCs/>
                <w:sz w:val="16"/>
                <w:szCs w:val="16"/>
              </w:rPr>
              <w:t xml:space="preserve">  (781,069,837)</w:t>
            </w:r>
          </w:p>
        </w:tc>
      </w:tr>
      <w:tr>
        <w:trPr>
          <w:trHeight w:val="284"/>
        </w:trPr>
        <w:tc>
          <w:tcPr>
            <w:tcW w:w="1350" w:type="dxa"/>
            <w:tcBorders>
              <w:top w:val="nil"/>
              <w:left w:val="nil"/>
              <w:bottom w:val="double" w:sz="6" w:space="0" w:color="auto"/>
              <w:right w:val="nil"/>
            </w:tcBorders>
            <w:shd w:val="clear" w:color="auto" w:fill="auto"/>
            <w:noWrap/>
            <w:vAlign w:val="center"/>
            <w:hideMark/>
          </w:tcPr>
          <w:p>
            <w:pPr>
              <w:ind w:left="-105"/>
              <w:rPr>
                <w:rFonts w:ascii="Arial Narrow" w:hAnsi="Arial Narrow" w:cs="Calibri"/>
                <w:b/>
                <w:bCs/>
                <w:sz w:val="16"/>
                <w:szCs w:val="16"/>
              </w:rPr>
            </w:pPr>
            <w:r>
              <w:rPr>
                <w:rFonts w:ascii="Arial Narrow" w:hAnsi="Arial Narrow" w:cs="Calibri"/>
                <w:b/>
                <w:bCs/>
                <w:sz w:val="16"/>
                <w:szCs w:val="16"/>
              </w:rPr>
              <w:t>Carrying Amount – December 31, 2021</w:t>
            </w:r>
          </w:p>
        </w:tc>
        <w:tc>
          <w:tcPr>
            <w:tcW w:w="1120"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484,398,000 </w:t>
            </w:r>
          </w:p>
        </w:tc>
        <w:tc>
          <w:tcPr>
            <w:tcW w:w="1130"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350,981,128</w:t>
            </w:r>
          </w:p>
        </w:tc>
        <w:tc>
          <w:tcPr>
            <w:tcW w:w="1034"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165,913,555</w:t>
            </w:r>
          </w:p>
        </w:tc>
        <w:tc>
          <w:tcPr>
            <w:tcW w:w="1080"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46,068,303 </w:t>
            </w:r>
          </w:p>
        </w:tc>
        <w:tc>
          <w:tcPr>
            <w:tcW w:w="1034"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54,169,522 </w:t>
            </w:r>
          </w:p>
        </w:tc>
        <w:tc>
          <w:tcPr>
            <w:tcW w:w="1035"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16"/>
                <w:szCs w:val="16"/>
              </w:rPr>
            </w:pPr>
            <w:r>
              <w:rPr>
                <w:rFonts w:ascii="Arial Narrow" w:hAnsi="Arial Narrow" w:cs="Calibri"/>
                <w:b/>
                <w:bCs/>
                <w:sz w:val="16"/>
                <w:szCs w:val="16"/>
              </w:rPr>
              <w:t xml:space="preserve">   3,683,710 </w:t>
            </w:r>
          </w:p>
        </w:tc>
        <w:tc>
          <w:tcPr>
            <w:tcW w:w="1169" w:type="dxa"/>
            <w:tcBorders>
              <w:top w:val="nil"/>
              <w:left w:val="nil"/>
              <w:bottom w:val="double" w:sz="6" w:space="0" w:color="auto"/>
              <w:right w:val="nil"/>
            </w:tcBorders>
            <w:shd w:val="clear" w:color="auto" w:fill="auto"/>
            <w:noWrap/>
            <w:vAlign w:val="bottom"/>
            <w:hideMark/>
          </w:tcPr>
          <w:p>
            <w:pPr>
              <w:ind w:left="0" w:right="-66"/>
              <w:jc w:val="right"/>
              <w:rPr>
                <w:rFonts w:ascii="Arial Narrow" w:hAnsi="Arial Narrow" w:cs="Calibri"/>
                <w:b/>
                <w:bCs/>
                <w:sz w:val="16"/>
                <w:szCs w:val="16"/>
              </w:rPr>
            </w:pPr>
            <w:r>
              <w:rPr>
                <w:rFonts w:ascii="Arial Narrow" w:hAnsi="Arial Narrow" w:cs="Calibri"/>
                <w:b/>
                <w:bCs/>
                <w:sz w:val="16"/>
                <w:szCs w:val="16"/>
              </w:rPr>
              <w:t xml:space="preserve"> 1,105,214,218</w:t>
            </w:r>
          </w:p>
        </w:tc>
      </w:tr>
    </w:tbl>
    <w:p>
      <w:pPr>
        <w:ind w:left="0"/>
        <w:jc w:val="right"/>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ind w:left="0"/>
        <w:rPr>
          <w:rFonts w:ascii="Arial" w:hAnsi="Arial" w:cs="Arial"/>
          <w:sz w:val="22"/>
          <w:szCs w:val="22"/>
        </w:rPr>
      </w:pPr>
    </w:p>
    <w:p>
      <w:pPr>
        <w:pStyle w:val="NoSpacing"/>
        <w:ind w:left="0"/>
      </w:pPr>
      <w:r>
        <w:rPr>
          <w:rFonts w:ascii="Arial" w:hAnsi="Arial" w:cs="Arial"/>
          <w:b/>
        </w:rPr>
        <w:t>2020</w:t>
      </w:r>
    </w:p>
    <w:tbl>
      <w:tblPr>
        <w:tblW w:w="9631" w:type="dxa"/>
        <w:tblLayout w:type="fixed"/>
        <w:tblLook w:val="04A0" w:firstRow="1" w:lastRow="0" w:firstColumn="1" w:lastColumn="0" w:noHBand="0" w:noVBand="1"/>
      </w:tblPr>
      <w:tblGrid>
        <w:gridCol w:w="1440"/>
        <w:gridCol w:w="179"/>
        <w:gridCol w:w="665"/>
        <w:gridCol w:w="326"/>
        <w:gridCol w:w="809"/>
        <w:gridCol w:w="304"/>
        <w:gridCol w:w="817"/>
        <w:gridCol w:w="281"/>
        <w:gridCol w:w="895"/>
        <w:gridCol w:w="134"/>
        <w:gridCol w:w="1034"/>
        <w:gridCol w:w="76"/>
        <w:gridCol w:w="825"/>
        <w:gridCol w:w="6"/>
        <w:gridCol w:w="1135"/>
        <w:gridCol w:w="705"/>
      </w:tblGrid>
      <w:tr>
        <w:trPr>
          <w:gridAfter w:val="1"/>
          <w:wAfter w:w="705" w:type="dxa"/>
          <w:trHeight w:val="1007"/>
        </w:trPr>
        <w:tc>
          <w:tcPr>
            <w:tcW w:w="1440" w:type="dxa"/>
            <w:tcBorders>
              <w:top w:val="single" w:sz="4" w:space="0" w:color="auto"/>
              <w:left w:val="nil"/>
              <w:bottom w:val="single" w:sz="4" w:space="0" w:color="auto"/>
              <w:right w:val="nil"/>
            </w:tcBorders>
            <w:shd w:val="clear" w:color="auto" w:fill="auto"/>
            <w:noWrap/>
            <w:vAlign w:val="bottom"/>
            <w:hideMark/>
          </w:tcPr>
          <w:p>
            <w:pPr>
              <w:ind w:left="0"/>
              <w:jc w:val="center"/>
              <w:rPr>
                <w:rFonts w:ascii="Arial Narrow" w:hAnsi="Arial Narrow" w:cs="Arial"/>
                <w:b/>
                <w:bCs/>
                <w:sz w:val="16"/>
                <w:szCs w:val="16"/>
              </w:rPr>
            </w:pPr>
            <w:r>
              <w:rPr>
                <w:rFonts w:ascii="Arial Narrow" w:hAnsi="Arial Narrow" w:cs="Arial"/>
                <w:b/>
                <w:bCs/>
                <w:sz w:val="16"/>
                <w:szCs w:val="16"/>
              </w:rPr>
              <w:t> </w:t>
            </w:r>
          </w:p>
        </w:tc>
        <w:tc>
          <w:tcPr>
            <w:tcW w:w="1170" w:type="dxa"/>
            <w:gridSpan w:val="3"/>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Land and Land Improvements </w:t>
            </w:r>
          </w:p>
        </w:tc>
        <w:tc>
          <w:tcPr>
            <w:tcW w:w="1113" w:type="dxa"/>
            <w:gridSpan w:val="2"/>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Building &amp; Leasehold Improvements </w:t>
            </w:r>
          </w:p>
        </w:tc>
        <w:tc>
          <w:tcPr>
            <w:tcW w:w="1098" w:type="dxa"/>
            <w:gridSpan w:val="2"/>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Office Furniture, Equipment and Machineries </w:t>
            </w:r>
          </w:p>
        </w:tc>
        <w:tc>
          <w:tcPr>
            <w:tcW w:w="1029" w:type="dxa"/>
            <w:gridSpan w:val="2"/>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Information and Communication Technology Equipment </w:t>
            </w:r>
          </w:p>
        </w:tc>
        <w:tc>
          <w:tcPr>
            <w:tcW w:w="1034" w:type="dxa"/>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Motor Vehicles </w:t>
            </w:r>
          </w:p>
        </w:tc>
        <w:tc>
          <w:tcPr>
            <w:tcW w:w="907" w:type="dxa"/>
            <w:gridSpan w:val="3"/>
            <w:tcBorders>
              <w:top w:val="single" w:sz="4" w:space="0" w:color="auto"/>
              <w:left w:val="nil"/>
              <w:bottom w:val="single" w:sz="4" w:space="0" w:color="auto"/>
              <w:right w:val="nil"/>
            </w:tcBorders>
            <w:shd w:val="clear" w:color="auto" w:fill="auto"/>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Construction in-Progress </w:t>
            </w:r>
          </w:p>
        </w:tc>
        <w:tc>
          <w:tcPr>
            <w:tcW w:w="1135" w:type="dxa"/>
            <w:tcBorders>
              <w:top w:val="single" w:sz="4" w:space="0" w:color="auto"/>
              <w:left w:val="nil"/>
              <w:bottom w:val="single" w:sz="4" w:space="0" w:color="auto"/>
              <w:right w:val="nil"/>
            </w:tcBorders>
            <w:shd w:val="clear" w:color="auto" w:fill="auto"/>
            <w:vAlign w:val="bottom"/>
            <w:hideMark/>
          </w:tcPr>
          <w:p>
            <w:pPr>
              <w:tabs>
                <w:tab w:val="left" w:pos="353"/>
              </w:tabs>
              <w:ind w:left="0" w:right="-92"/>
              <w:jc w:val="right"/>
              <w:rPr>
                <w:rFonts w:ascii="Arial Narrow" w:hAnsi="Arial Narrow" w:cs="Arial"/>
                <w:b/>
                <w:bCs/>
                <w:sz w:val="16"/>
                <w:szCs w:val="16"/>
              </w:rPr>
            </w:pPr>
            <w:r>
              <w:rPr>
                <w:rFonts w:ascii="Arial Narrow" w:hAnsi="Arial Narrow" w:cs="Arial"/>
                <w:b/>
                <w:bCs/>
                <w:sz w:val="16"/>
                <w:szCs w:val="16"/>
              </w:rPr>
              <w:t xml:space="preserve"> Total </w:t>
            </w:r>
          </w:p>
        </w:tc>
      </w:tr>
      <w:tr>
        <w:trPr>
          <w:gridAfter w:val="1"/>
          <w:wAfter w:w="705" w:type="dxa"/>
          <w:trHeight w:val="285"/>
        </w:trPr>
        <w:tc>
          <w:tcPr>
            <w:tcW w:w="1440"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6"/>
                <w:szCs w:val="16"/>
              </w:rPr>
            </w:pPr>
          </w:p>
        </w:tc>
        <w:tc>
          <w:tcPr>
            <w:tcW w:w="1170" w:type="dxa"/>
            <w:gridSpan w:val="3"/>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113"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98"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29"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34" w:type="dxa"/>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907" w:type="dxa"/>
            <w:gridSpan w:val="3"/>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135" w:type="dxa"/>
            <w:tcBorders>
              <w:top w:val="nil"/>
              <w:left w:val="nil"/>
              <w:bottom w:val="nil"/>
              <w:right w:val="nil"/>
            </w:tcBorders>
            <w:shd w:val="clear" w:color="auto" w:fill="auto"/>
            <w:noWrap/>
            <w:vAlign w:val="bottom"/>
            <w:hideMark/>
          </w:tcPr>
          <w:p>
            <w:pPr>
              <w:ind w:left="0" w:right="-92"/>
              <w:jc w:val="left"/>
              <w:rPr>
                <w:rFonts w:ascii="Arial Narrow" w:hAnsi="Arial Narrow"/>
                <w:sz w:val="16"/>
                <w:szCs w:val="16"/>
              </w:rPr>
            </w:pP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b/>
                <w:bCs/>
                <w:sz w:val="16"/>
                <w:szCs w:val="16"/>
              </w:rPr>
            </w:pPr>
            <w:r>
              <w:rPr>
                <w:rFonts w:ascii="Arial Narrow" w:hAnsi="Arial Narrow" w:cs="Arial"/>
                <w:b/>
                <w:bCs/>
                <w:sz w:val="16"/>
                <w:szCs w:val="16"/>
              </w:rPr>
              <w:t>Costs</w:t>
            </w:r>
          </w:p>
        </w:tc>
        <w:tc>
          <w:tcPr>
            <w:tcW w:w="1170" w:type="dxa"/>
            <w:gridSpan w:val="3"/>
            <w:tcBorders>
              <w:top w:val="nil"/>
              <w:left w:val="nil"/>
              <w:bottom w:val="nil"/>
              <w:right w:val="nil"/>
            </w:tcBorders>
            <w:shd w:val="clear" w:color="auto" w:fill="auto"/>
            <w:noWrap/>
            <w:vAlign w:val="bottom"/>
            <w:hideMark/>
          </w:tcPr>
          <w:p>
            <w:pPr>
              <w:ind w:left="0"/>
              <w:jc w:val="left"/>
              <w:rPr>
                <w:rFonts w:ascii="Arial Narrow" w:hAnsi="Arial Narrow" w:cs="Arial"/>
                <w:b/>
                <w:bCs/>
                <w:sz w:val="16"/>
                <w:szCs w:val="16"/>
              </w:rPr>
            </w:pPr>
          </w:p>
        </w:tc>
        <w:tc>
          <w:tcPr>
            <w:tcW w:w="1113"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98"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29"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034" w:type="dxa"/>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907" w:type="dxa"/>
            <w:gridSpan w:val="3"/>
            <w:tcBorders>
              <w:top w:val="nil"/>
              <w:left w:val="nil"/>
              <w:bottom w:val="nil"/>
              <w:right w:val="nil"/>
            </w:tcBorders>
            <w:shd w:val="clear" w:color="auto" w:fill="auto"/>
            <w:noWrap/>
            <w:vAlign w:val="bottom"/>
            <w:hideMark/>
          </w:tcPr>
          <w:p>
            <w:pPr>
              <w:ind w:left="0"/>
              <w:jc w:val="left"/>
              <w:rPr>
                <w:rFonts w:ascii="Arial Narrow" w:hAnsi="Arial Narrow"/>
                <w:sz w:val="16"/>
                <w:szCs w:val="16"/>
              </w:rPr>
            </w:pPr>
          </w:p>
        </w:tc>
        <w:tc>
          <w:tcPr>
            <w:tcW w:w="1135" w:type="dxa"/>
            <w:tcBorders>
              <w:top w:val="nil"/>
              <w:left w:val="nil"/>
              <w:bottom w:val="nil"/>
              <w:right w:val="nil"/>
            </w:tcBorders>
            <w:shd w:val="clear" w:color="auto" w:fill="auto"/>
            <w:noWrap/>
            <w:vAlign w:val="bottom"/>
            <w:hideMark/>
          </w:tcPr>
          <w:p>
            <w:pPr>
              <w:ind w:left="0" w:right="-92"/>
              <w:jc w:val="left"/>
              <w:rPr>
                <w:rFonts w:ascii="Arial Narrow" w:hAnsi="Arial Narrow"/>
                <w:sz w:val="16"/>
                <w:szCs w:val="16"/>
              </w:rPr>
            </w:pP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January 1, 2020</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484,398,000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189,645,625 </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329,825,505 </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118,465,945 </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170,327,886 </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3,683,710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1,296,346,671 </w:t>
            </w:r>
          </w:p>
        </w:tc>
      </w:tr>
      <w:tr>
        <w:trPr>
          <w:gridAfter w:val="1"/>
          <w:wAfter w:w="705" w:type="dxa"/>
          <w:trHeight w:val="288"/>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Additions</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2,355,728 </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6,049,374 </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8,969,310 </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8,338,000 </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25,712,412 </w:t>
            </w: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PPE Reclassification</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(41,537)</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(564,306)</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(251,699)</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(2,807,700)</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(3,665,242)</w:t>
            </w: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proofErr w:type="spellStart"/>
            <w:r>
              <w:rPr>
                <w:rFonts w:ascii="Arial Narrow" w:hAnsi="Arial Narrow" w:cs="Arial"/>
                <w:sz w:val="16"/>
                <w:szCs w:val="16"/>
              </w:rPr>
              <w:t>Reclass</w:t>
            </w:r>
            <w:proofErr w:type="spellEnd"/>
            <w:r>
              <w:rPr>
                <w:rFonts w:ascii="Arial Narrow" w:hAnsi="Arial Narrow" w:cs="Arial"/>
                <w:sz w:val="16"/>
                <w:szCs w:val="16"/>
              </w:rPr>
              <w:t xml:space="preserve"> to Semi-Expendable Expenses</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(94,328)</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(647,178)</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(590,513)</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(1,332,019)</w:t>
            </w: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Adjustments</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97,692,476 </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(1,087,648)</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(362,102)</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96,242,726 </w:t>
            </w:r>
          </w:p>
        </w:tc>
      </w:tr>
      <w:tr>
        <w:trPr>
          <w:gridAfter w:val="1"/>
          <w:wAfter w:w="705" w:type="dxa"/>
          <w:trHeight w:val="300"/>
        </w:trPr>
        <w:tc>
          <w:tcPr>
            <w:tcW w:w="1440" w:type="dxa"/>
            <w:tcBorders>
              <w:top w:val="single" w:sz="4" w:space="0" w:color="auto"/>
              <w:left w:val="nil"/>
              <w:bottom w:val="single" w:sz="4" w:space="0" w:color="auto"/>
              <w:right w:val="nil"/>
            </w:tcBorders>
            <w:shd w:val="clear" w:color="auto" w:fill="auto"/>
            <w:noWrap/>
            <w:vAlign w:val="center"/>
            <w:hideMark/>
          </w:tcPr>
          <w:p>
            <w:pPr>
              <w:ind w:left="0"/>
              <w:jc w:val="left"/>
              <w:rPr>
                <w:rFonts w:ascii="Arial Narrow" w:hAnsi="Arial Narrow" w:cs="Arial"/>
                <w:b/>
                <w:bCs/>
                <w:sz w:val="16"/>
                <w:szCs w:val="16"/>
              </w:rPr>
            </w:pPr>
            <w:r>
              <w:rPr>
                <w:rFonts w:ascii="Arial Narrow" w:hAnsi="Arial Narrow" w:cs="Arial"/>
                <w:b/>
                <w:bCs/>
                <w:sz w:val="16"/>
                <w:szCs w:val="16"/>
              </w:rPr>
              <w:t>December 31, 2020</w:t>
            </w:r>
          </w:p>
        </w:tc>
        <w:tc>
          <w:tcPr>
            <w:tcW w:w="1170"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484,398,000 </w:t>
            </w:r>
          </w:p>
        </w:tc>
        <w:tc>
          <w:tcPr>
            <w:tcW w:w="1113"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289,557,964 </w:t>
            </w:r>
          </w:p>
        </w:tc>
        <w:tc>
          <w:tcPr>
            <w:tcW w:w="1098"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333,575,747 </w:t>
            </w:r>
          </w:p>
        </w:tc>
        <w:tc>
          <w:tcPr>
            <w:tcW w:w="1029"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126,230,941 </w:t>
            </w:r>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 175,858,186 </w:t>
            </w:r>
          </w:p>
        </w:tc>
        <w:tc>
          <w:tcPr>
            <w:tcW w:w="907"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b/>
                <w:bCs/>
                <w:sz w:val="16"/>
                <w:szCs w:val="16"/>
              </w:rPr>
              <w:t xml:space="preserve">3,683,710 </w:t>
            </w:r>
          </w:p>
        </w:tc>
        <w:tc>
          <w:tcPr>
            <w:tcW w:w="1135" w:type="dxa"/>
            <w:tcBorders>
              <w:top w:val="single" w:sz="4" w:space="0" w:color="auto"/>
              <w:left w:val="nil"/>
              <w:bottom w:val="single" w:sz="4" w:space="0" w:color="auto"/>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1,413,304,548 </w:t>
            </w:r>
          </w:p>
        </w:tc>
      </w:tr>
      <w:tr>
        <w:trPr>
          <w:gridAfter w:val="1"/>
          <w:wAfter w:w="705" w:type="dxa"/>
          <w:trHeight w:val="285"/>
        </w:trPr>
        <w:tc>
          <w:tcPr>
            <w:tcW w:w="1440" w:type="dxa"/>
            <w:tcBorders>
              <w:top w:val="nil"/>
              <w:left w:val="nil"/>
              <w:bottom w:val="nil"/>
              <w:right w:val="nil"/>
            </w:tcBorders>
            <w:shd w:val="clear" w:color="auto" w:fill="auto"/>
            <w:noWrap/>
            <w:vAlign w:val="center"/>
            <w:hideMark/>
          </w:tcPr>
          <w:p>
            <w:pPr>
              <w:ind w:left="0"/>
              <w:jc w:val="left"/>
              <w:rPr>
                <w:rFonts w:ascii="Arial Narrow" w:hAnsi="Arial Narrow" w:cs="Arial"/>
                <w:b/>
                <w:bCs/>
                <w:sz w:val="16"/>
                <w:szCs w:val="16"/>
              </w:rPr>
            </w:pP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135" w:type="dxa"/>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r>
      <w:tr>
        <w:trPr>
          <w:trHeight w:val="300"/>
        </w:trPr>
        <w:tc>
          <w:tcPr>
            <w:tcW w:w="1619" w:type="dxa"/>
            <w:gridSpan w:val="2"/>
            <w:tcBorders>
              <w:top w:val="nil"/>
              <w:left w:val="nil"/>
              <w:bottom w:val="nil"/>
              <w:right w:val="nil"/>
            </w:tcBorders>
            <w:shd w:val="clear" w:color="auto" w:fill="auto"/>
            <w:noWrap/>
            <w:vAlign w:val="bottom"/>
            <w:hideMark/>
          </w:tcPr>
          <w:p>
            <w:pPr>
              <w:ind w:left="0"/>
              <w:jc w:val="left"/>
              <w:rPr>
                <w:rFonts w:ascii="Arial Narrow" w:hAnsi="Arial Narrow"/>
                <w:sz w:val="16"/>
                <w:szCs w:val="16"/>
              </w:rPr>
            </w:pPr>
            <w:r>
              <w:rPr>
                <w:rFonts w:ascii="Arial Narrow" w:hAnsi="Arial Narrow" w:cs="Arial"/>
                <w:b/>
                <w:bCs/>
                <w:sz w:val="16"/>
                <w:szCs w:val="16"/>
              </w:rPr>
              <w:t>Accumulated Depreciation:</w:t>
            </w:r>
          </w:p>
        </w:tc>
        <w:tc>
          <w:tcPr>
            <w:tcW w:w="665" w:type="dxa"/>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135"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121"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176"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244" w:type="dxa"/>
            <w:gridSpan w:val="3"/>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825" w:type="dxa"/>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c>
          <w:tcPr>
            <w:tcW w:w="1846" w:type="dxa"/>
            <w:gridSpan w:val="3"/>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b/>
                <w:bCs/>
                <w:sz w:val="16"/>
                <w:szCs w:val="16"/>
              </w:rPr>
            </w:pPr>
            <w:r>
              <w:rPr>
                <w:rFonts w:ascii="Arial Narrow" w:hAnsi="Arial Narrow" w:cs="Arial"/>
                <w:sz w:val="16"/>
                <w:szCs w:val="16"/>
              </w:rPr>
              <w:t>January 1, 2020</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r>
              <w:rPr>
                <w:rFonts w:ascii="Arial Narrow" w:hAnsi="Arial Narrow" w:cs="Arial"/>
                <w:sz w:val="16"/>
                <w:szCs w:val="16"/>
              </w:rPr>
              <w:t xml:space="preserve">    (46,328,283)</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r>
              <w:rPr>
                <w:rFonts w:ascii="Arial Narrow" w:hAnsi="Arial Narrow" w:cs="Arial"/>
                <w:sz w:val="16"/>
                <w:szCs w:val="16"/>
              </w:rPr>
              <w:t>(144,590,347)</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r>
              <w:rPr>
                <w:rFonts w:ascii="Arial Narrow" w:hAnsi="Arial Narrow" w:cs="Arial"/>
                <w:sz w:val="16"/>
                <w:szCs w:val="16"/>
              </w:rPr>
              <w:t xml:space="preserve"> (75,579,352)</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r>
              <w:rPr>
                <w:rFonts w:ascii="Arial Narrow" w:hAnsi="Arial Narrow" w:cs="Arial"/>
                <w:sz w:val="16"/>
                <w:szCs w:val="16"/>
              </w:rPr>
              <w:t>(97,043,588)</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sz w:val="16"/>
                <w:szCs w:val="16"/>
              </w:rPr>
            </w:pPr>
            <w:r>
              <w:rPr>
                <w:rFonts w:ascii="Arial Narrow" w:hAnsi="Arial Narrow" w:cs="Arial"/>
                <w:b/>
                <w:bCs/>
                <w:sz w:val="16"/>
                <w:szCs w:val="16"/>
              </w:rPr>
              <w:t>(363,541,570)</w:t>
            </w: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Depreciation expense</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(106,103,687)</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(15,643,475)</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(10,272,139)</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(13,044,144)</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(145,063,445)</w:t>
            </w:r>
          </w:p>
        </w:tc>
      </w:tr>
      <w:tr>
        <w:trPr>
          <w:gridAfter w:val="1"/>
          <w:wAfter w:w="705" w:type="dxa"/>
          <w:trHeight w:val="300"/>
        </w:trPr>
        <w:tc>
          <w:tcPr>
            <w:tcW w:w="1440" w:type="dxa"/>
            <w:tcBorders>
              <w:top w:val="nil"/>
              <w:left w:val="nil"/>
              <w:bottom w:val="nil"/>
              <w:right w:val="nil"/>
            </w:tcBorders>
            <w:shd w:val="clear" w:color="auto" w:fill="auto"/>
            <w:noWrap/>
            <w:vAlign w:val="bottom"/>
            <w:hideMark/>
          </w:tcPr>
          <w:p>
            <w:pPr>
              <w:ind w:left="0"/>
              <w:jc w:val="left"/>
              <w:rPr>
                <w:rFonts w:ascii="Arial Narrow" w:hAnsi="Arial Narrow" w:cs="Arial"/>
                <w:sz w:val="16"/>
                <w:szCs w:val="16"/>
              </w:rPr>
            </w:pPr>
            <w:r>
              <w:rPr>
                <w:rFonts w:ascii="Arial Narrow" w:hAnsi="Arial Narrow" w:cs="Arial"/>
                <w:sz w:val="16"/>
                <w:szCs w:val="16"/>
              </w:rPr>
              <w:t>Adjustments</w:t>
            </w:r>
          </w:p>
        </w:tc>
        <w:tc>
          <w:tcPr>
            <w:tcW w:w="1170"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13"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(100,423,821)</w:t>
            </w:r>
          </w:p>
        </w:tc>
        <w:tc>
          <w:tcPr>
            <w:tcW w:w="1098"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1,065,291 </w:t>
            </w:r>
          </w:p>
        </w:tc>
        <w:tc>
          <w:tcPr>
            <w:tcW w:w="1029" w:type="dxa"/>
            <w:gridSpan w:val="2"/>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821,634 </w:t>
            </w:r>
          </w:p>
        </w:tc>
        <w:tc>
          <w:tcPr>
            <w:tcW w:w="1034" w:type="dxa"/>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961,848 </w:t>
            </w:r>
          </w:p>
        </w:tc>
        <w:tc>
          <w:tcPr>
            <w:tcW w:w="907" w:type="dxa"/>
            <w:gridSpan w:val="3"/>
            <w:tcBorders>
              <w:top w:val="nil"/>
              <w:left w:val="nil"/>
              <w:bottom w:val="nil"/>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   </w:t>
            </w:r>
          </w:p>
        </w:tc>
        <w:tc>
          <w:tcPr>
            <w:tcW w:w="1135" w:type="dxa"/>
            <w:tcBorders>
              <w:top w:val="nil"/>
              <w:left w:val="nil"/>
              <w:bottom w:val="nil"/>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 xml:space="preserve"> (97,575,048)</w:t>
            </w:r>
          </w:p>
        </w:tc>
      </w:tr>
      <w:tr>
        <w:trPr>
          <w:gridAfter w:val="1"/>
          <w:wAfter w:w="705" w:type="dxa"/>
          <w:trHeight w:val="300"/>
        </w:trPr>
        <w:tc>
          <w:tcPr>
            <w:tcW w:w="1440" w:type="dxa"/>
            <w:tcBorders>
              <w:top w:val="single" w:sz="4" w:space="0" w:color="auto"/>
              <w:left w:val="nil"/>
              <w:bottom w:val="single" w:sz="4" w:space="0" w:color="auto"/>
              <w:right w:val="nil"/>
            </w:tcBorders>
            <w:shd w:val="clear" w:color="auto" w:fill="auto"/>
            <w:noWrap/>
            <w:vAlign w:val="center"/>
            <w:hideMark/>
          </w:tcPr>
          <w:p>
            <w:pPr>
              <w:ind w:left="0"/>
              <w:jc w:val="left"/>
              <w:rPr>
                <w:rFonts w:ascii="Arial Narrow" w:hAnsi="Arial Narrow" w:cs="Arial"/>
                <w:sz w:val="16"/>
                <w:szCs w:val="16"/>
              </w:rPr>
            </w:pPr>
            <w:r>
              <w:rPr>
                <w:rFonts w:ascii="Arial Narrow" w:hAnsi="Arial Narrow" w:cs="Arial"/>
                <w:b/>
                <w:bCs/>
                <w:sz w:val="16"/>
                <w:szCs w:val="16"/>
              </w:rPr>
              <w:t>December 31, 2020</w:t>
            </w:r>
          </w:p>
        </w:tc>
        <w:tc>
          <w:tcPr>
            <w:tcW w:w="1170"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   </w:t>
            </w:r>
          </w:p>
        </w:tc>
        <w:tc>
          <w:tcPr>
            <w:tcW w:w="1113"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(252,855,791)</w:t>
            </w:r>
          </w:p>
        </w:tc>
        <w:tc>
          <w:tcPr>
            <w:tcW w:w="1098"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(159,168,531)</w:t>
            </w:r>
          </w:p>
        </w:tc>
        <w:tc>
          <w:tcPr>
            <w:tcW w:w="1029"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(85,029,857)</w:t>
            </w:r>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(109,125,884)</w:t>
            </w:r>
          </w:p>
        </w:tc>
        <w:tc>
          <w:tcPr>
            <w:tcW w:w="907"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   </w:t>
            </w:r>
          </w:p>
        </w:tc>
        <w:tc>
          <w:tcPr>
            <w:tcW w:w="1135" w:type="dxa"/>
            <w:tcBorders>
              <w:top w:val="single" w:sz="4" w:space="0" w:color="auto"/>
              <w:left w:val="nil"/>
              <w:bottom w:val="single" w:sz="4" w:space="0" w:color="auto"/>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b/>
                <w:bCs/>
                <w:sz w:val="16"/>
                <w:szCs w:val="16"/>
              </w:rPr>
              <w:t>(606,180,063)</w:t>
            </w:r>
          </w:p>
        </w:tc>
      </w:tr>
      <w:tr>
        <w:trPr>
          <w:gridAfter w:val="1"/>
          <w:wAfter w:w="705" w:type="dxa"/>
          <w:trHeight w:val="300"/>
        </w:trPr>
        <w:tc>
          <w:tcPr>
            <w:tcW w:w="1440" w:type="dxa"/>
            <w:tcBorders>
              <w:top w:val="nil"/>
              <w:left w:val="nil"/>
              <w:bottom w:val="single" w:sz="4" w:space="0" w:color="auto"/>
              <w:right w:val="nil"/>
            </w:tcBorders>
            <w:shd w:val="clear" w:color="auto" w:fill="auto"/>
            <w:noWrap/>
            <w:vAlign w:val="center"/>
            <w:hideMark/>
          </w:tcPr>
          <w:p>
            <w:pPr>
              <w:ind w:left="0"/>
              <w:jc w:val="left"/>
              <w:rPr>
                <w:rFonts w:ascii="Arial Narrow" w:hAnsi="Arial Narrow" w:cs="Arial"/>
                <w:b/>
                <w:bCs/>
                <w:sz w:val="16"/>
                <w:szCs w:val="16"/>
              </w:rPr>
            </w:pPr>
            <w:r>
              <w:rPr>
                <w:rFonts w:ascii="Arial Narrow" w:hAnsi="Arial Narrow" w:cs="Arial"/>
                <w:sz w:val="16"/>
                <w:szCs w:val="16"/>
              </w:rPr>
              <w:t xml:space="preserve">Carrying Amount - 12/31/20 </w:t>
            </w:r>
            <w:r>
              <w:rPr>
                <w:rFonts w:ascii="Arial Narrow" w:hAnsi="Arial Narrow" w:cs="Arial"/>
                <w:bCs/>
                <w:sz w:val="16"/>
                <w:szCs w:val="16"/>
              </w:rPr>
              <w:t>(</w:t>
            </w:r>
            <w:proofErr w:type="spellStart"/>
            <w:r>
              <w:rPr>
                <w:rFonts w:ascii="Arial Narrow" w:hAnsi="Arial Narrow" w:cs="Arial"/>
                <w:bCs/>
                <w:sz w:val="16"/>
                <w:szCs w:val="16"/>
              </w:rPr>
              <w:t>Unrestated</w:t>
            </w:r>
            <w:proofErr w:type="spellEnd"/>
            <w:r>
              <w:rPr>
                <w:rFonts w:ascii="Arial Narrow" w:hAnsi="Arial Narrow" w:cs="Arial"/>
                <w:bCs/>
                <w:sz w:val="16"/>
                <w:szCs w:val="16"/>
              </w:rPr>
              <w:t>)</w:t>
            </w:r>
          </w:p>
        </w:tc>
        <w:tc>
          <w:tcPr>
            <w:tcW w:w="1170" w:type="dxa"/>
            <w:gridSpan w:val="3"/>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484,398,000 </w:t>
            </w:r>
          </w:p>
        </w:tc>
        <w:tc>
          <w:tcPr>
            <w:tcW w:w="1113" w:type="dxa"/>
            <w:gridSpan w:val="2"/>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36,702,173 </w:t>
            </w:r>
          </w:p>
        </w:tc>
        <w:tc>
          <w:tcPr>
            <w:tcW w:w="1098" w:type="dxa"/>
            <w:gridSpan w:val="2"/>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174,407,216 </w:t>
            </w:r>
          </w:p>
        </w:tc>
        <w:tc>
          <w:tcPr>
            <w:tcW w:w="1029" w:type="dxa"/>
            <w:gridSpan w:val="2"/>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41,201,084 </w:t>
            </w:r>
          </w:p>
        </w:tc>
        <w:tc>
          <w:tcPr>
            <w:tcW w:w="1034"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66,732,302 </w:t>
            </w:r>
          </w:p>
        </w:tc>
        <w:tc>
          <w:tcPr>
            <w:tcW w:w="907" w:type="dxa"/>
            <w:gridSpan w:val="3"/>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6"/>
                <w:szCs w:val="16"/>
              </w:rPr>
            </w:pPr>
            <w:r>
              <w:rPr>
                <w:rFonts w:ascii="Arial Narrow" w:hAnsi="Arial Narrow" w:cs="Arial"/>
                <w:sz w:val="16"/>
                <w:szCs w:val="16"/>
              </w:rPr>
              <w:t xml:space="preserve">            3,683,710 </w:t>
            </w:r>
          </w:p>
        </w:tc>
        <w:tc>
          <w:tcPr>
            <w:tcW w:w="1135" w:type="dxa"/>
            <w:tcBorders>
              <w:top w:val="nil"/>
              <w:left w:val="nil"/>
              <w:bottom w:val="single" w:sz="4" w:space="0" w:color="auto"/>
              <w:right w:val="nil"/>
            </w:tcBorders>
            <w:shd w:val="clear" w:color="auto" w:fill="auto"/>
            <w:noWrap/>
            <w:vAlign w:val="bottom"/>
            <w:hideMark/>
          </w:tcPr>
          <w:p>
            <w:pPr>
              <w:ind w:left="0" w:right="-92"/>
              <w:jc w:val="right"/>
              <w:rPr>
                <w:rFonts w:ascii="Arial Narrow" w:hAnsi="Arial Narrow" w:cs="Arial"/>
                <w:b/>
                <w:bCs/>
                <w:sz w:val="16"/>
                <w:szCs w:val="16"/>
              </w:rPr>
            </w:pPr>
            <w:r>
              <w:rPr>
                <w:rFonts w:ascii="Arial Narrow" w:hAnsi="Arial Narrow" w:cs="Arial"/>
                <w:sz w:val="16"/>
                <w:szCs w:val="16"/>
              </w:rPr>
              <w:t xml:space="preserve">             807,124,485 </w:t>
            </w:r>
          </w:p>
        </w:tc>
      </w:tr>
      <w:tr>
        <w:trPr>
          <w:gridAfter w:val="1"/>
          <w:wAfter w:w="705" w:type="dxa"/>
          <w:trHeight w:val="300"/>
        </w:trPr>
        <w:tc>
          <w:tcPr>
            <w:tcW w:w="14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sz w:val="16"/>
                <w:szCs w:val="16"/>
              </w:rPr>
            </w:pPr>
            <w:r>
              <w:rPr>
                <w:rFonts w:ascii="Arial Narrow" w:hAnsi="Arial Narrow" w:cs="Arial"/>
                <w:sz w:val="16"/>
                <w:szCs w:val="16"/>
              </w:rPr>
              <w:t>Restatements</w:t>
            </w:r>
          </w:p>
        </w:tc>
        <w:tc>
          <w:tcPr>
            <w:tcW w:w="1170"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w:t>
            </w:r>
          </w:p>
        </w:tc>
        <w:tc>
          <w:tcPr>
            <w:tcW w:w="1113"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7,763 </w:t>
            </w:r>
          </w:p>
        </w:tc>
        <w:tc>
          <w:tcPr>
            <w:tcW w:w="1098"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(458)</w:t>
            </w:r>
          </w:p>
        </w:tc>
        <w:tc>
          <w:tcPr>
            <w:tcW w:w="1029" w:type="dxa"/>
            <w:gridSpan w:val="2"/>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xml:space="preserve">               18,967 </w:t>
            </w:r>
          </w:p>
        </w:tc>
        <w:tc>
          <w:tcPr>
            <w:tcW w:w="103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p>
        </w:tc>
        <w:tc>
          <w:tcPr>
            <w:tcW w:w="907" w:type="dxa"/>
            <w:gridSpan w:val="3"/>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sz w:val="16"/>
                <w:szCs w:val="16"/>
              </w:rPr>
              <w:t> </w:t>
            </w:r>
          </w:p>
        </w:tc>
        <w:tc>
          <w:tcPr>
            <w:tcW w:w="1135" w:type="dxa"/>
            <w:tcBorders>
              <w:top w:val="single" w:sz="4" w:space="0" w:color="auto"/>
              <w:left w:val="nil"/>
              <w:bottom w:val="single" w:sz="4" w:space="0" w:color="auto"/>
              <w:right w:val="nil"/>
            </w:tcBorders>
            <w:shd w:val="clear" w:color="auto" w:fill="auto"/>
            <w:noWrap/>
            <w:vAlign w:val="bottom"/>
            <w:hideMark/>
          </w:tcPr>
          <w:p>
            <w:pPr>
              <w:ind w:left="0" w:right="-92"/>
              <w:jc w:val="right"/>
              <w:rPr>
                <w:rFonts w:ascii="Arial Narrow" w:hAnsi="Arial Narrow" w:cs="Arial"/>
                <w:sz w:val="16"/>
                <w:szCs w:val="16"/>
              </w:rPr>
            </w:pPr>
            <w:r>
              <w:rPr>
                <w:rFonts w:ascii="Arial Narrow" w:hAnsi="Arial Narrow" w:cs="Arial"/>
                <w:sz w:val="16"/>
                <w:szCs w:val="16"/>
              </w:rPr>
              <w:t xml:space="preserve">     26,272 </w:t>
            </w:r>
          </w:p>
        </w:tc>
      </w:tr>
      <w:tr>
        <w:trPr>
          <w:gridAfter w:val="1"/>
          <w:wAfter w:w="705" w:type="dxa"/>
          <w:trHeight w:val="285"/>
        </w:trPr>
        <w:tc>
          <w:tcPr>
            <w:tcW w:w="1440" w:type="dxa"/>
            <w:tcBorders>
              <w:top w:val="nil"/>
              <w:left w:val="nil"/>
              <w:bottom w:val="double" w:sz="6" w:space="0" w:color="auto"/>
              <w:right w:val="nil"/>
            </w:tcBorders>
            <w:shd w:val="clear" w:color="auto" w:fill="auto"/>
            <w:noWrap/>
            <w:vAlign w:val="center"/>
            <w:hideMark/>
          </w:tcPr>
          <w:p>
            <w:pPr>
              <w:ind w:left="0"/>
              <w:jc w:val="left"/>
              <w:rPr>
                <w:rFonts w:ascii="Arial Narrow" w:hAnsi="Arial Narrow" w:cs="Arial"/>
                <w:sz w:val="16"/>
                <w:szCs w:val="16"/>
              </w:rPr>
            </w:pPr>
            <w:r>
              <w:rPr>
                <w:rFonts w:ascii="Arial Narrow" w:hAnsi="Arial Narrow" w:cs="Arial"/>
                <w:b/>
                <w:bCs/>
                <w:sz w:val="16"/>
                <w:szCs w:val="16"/>
              </w:rPr>
              <w:t>December 31, 2020 (As Restated)</w:t>
            </w:r>
          </w:p>
        </w:tc>
        <w:tc>
          <w:tcPr>
            <w:tcW w:w="1170" w:type="dxa"/>
            <w:gridSpan w:val="3"/>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484,398,000 </w:t>
            </w:r>
          </w:p>
        </w:tc>
        <w:tc>
          <w:tcPr>
            <w:tcW w:w="1113" w:type="dxa"/>
            <w:gridSpan w:val="2"/>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36,709,936 </w:t>
            </w:r>
          </w:p>
        </w:tc>
        <w:tc>
          <w:tcPr>
            <w:tcW w:w="1098" w:type="dxa"/>
            <w:gridSpan w:val="2"/>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174,406,758 </w:t>
            </w:r>
          </w:p>
        </w:tc>
        <w:tc>
          <w:tcPr>
            <w:tcW w:w="1029" w:type="dxa"/>
            <w:gridSpan w:val="2"/>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41,220,051 </w:t>
            </w:r>
          </w:p>
        </w:tc>
        <w:tc>
          <w:tcPr>
            <w:tcW w:w="1034"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66,732,302 </w:t>
            </w:r>
          </w:p>
        </w:tc>
        <w:tc>
          <w:tcPr>
            <w:tcW w:w="907" w:type="dxa"/>
            <w:gridSpan w:val="3"/>
            <w:tcBorders>
              <w:top w:val="nil"/>
              <w:left w:val="nil"/>
              <w:bottom w:val="double" w:sz="6" w:space="0" w:color="auto"/>
              <w:right w:val="nil"/>
            </w:tcBorders>
            <w:shd w:val="clear" w:color="auto" w:fill="auto"/>
            <w:noWrap/>
            <w:vAlign w:val="bottom"/>
            <w:hideMark/>
          </w:tcPr>
          <w:p>
            <w:pPr>
              <w:ind w:left="0"/>
              <w:jc w:val="right"/>
              <w:rPr>
                <w:rFonts w:ascii="Arial Narrow" w:hAnsi="Arial Narrow" w:cs="Arial"/>
                <w:sz w:val="16"/>
                <w:szCs w:val="16"/>
              </w:rPr>
            </w:pPr>
            <w:r>
              <w:rPr>
                <w:rFonts w:ascii="Arial Narrow" w:hAnsi="Arial Narrow" w:cs="Arial"/>
                <w:b/>
                <w:bCs/>
                <w:sz w:val="16"/>
                <w:szCs w:val="16"/>
              </w:rPr>
              <w:t xml:space="preserve">            3,683,710 </w:t>
            </w:r>
          </w:p>
        </w:tc>
        <w:tc>
          <w:tcPr>
            <w:tcW w:w="1135" w:type="dxa"/>
            <w:tcBorders>
              <w:top w:val="nil"/>
              <w:left w:val="nil"/>
              <w:bottom w:val="double" w:sz="6" w:space="0" w:color="auto"/>
              <w:right w:val="nil"/>
            </w:tcBorders>
            <w:shd w:val="clear" w:color="auto" w:fill="auto"/>
            <w:noWrap/>
            <w:vAlign w:val="bottom"/>
            <w:hideMark/>
          </w:tcPr>
          <w:p>
            <w:pPr>
              <w:ind w:left="0" w:right="-92"/>
              <w:jc w:val="right"/>
              <w:rPr>
                <w:rFonts w:ascii="Arial Narrow" w:hAnsi="Arial Narrow" w:cs="Arial"/>
                <w:sz w:val="16"/>
                <w:szCs w:val="16"/>
              </w:rPr>
            </w:pPr>
            <w:r>
              <w:rPr>
                <w:rFonts w:ascii="Arial Narrow" w:hAnsi="Arial Narrow" w:cs="Arial"/>
                <w:b/>
                <w:bCs/>
                <w:sz w:val="16"/>
                <w:szCs w:val="16"/>
              </w:rPr>
              <w:t xml:space="preserve">             807,150,757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Included in the line items above are right of use assets over the following:</w:t>
      </w:r>
    </w:p>
    <w:p>
      <w:pPr>
        <w:ind w:left="0"/>
        <w:rPr>
          <w:rFonts w:ascii="Arial" w:hAnsi="Arial" w:cs="Arial"/>
          <w:sz w:val="22"/>
          <w:szCs w:val="22"/>
        </w:rPr>
      </w:pPr>
    </w:p>
    <w:tbl>
      <w:tblPr>
        <w:tblW w:w="8918" w:type="dxa"/>
        <w:tblLook w:val="04A0" w:firstRow="1" w:lastRow="0" w:firstColumn="1" w:lastColumn="0" w:noHBand="0" w:noVBand="1"/>
      </w:tblPr>
      <w:tblGrid>
        <w:gridCol w:w="4500"/>
        <w:gridCol w:w="4418"/>
      </w:tblGrid>
      <w:tr>
        <w:trPr>
          <w:trHeight w:val="192"/>
        </w:trPr>
        <w:tc>
          <w:tcPr>
            <w:tcW w:w="4500" w:type="dxa"/>
            <w:tcBorders>
              <w:top w:val="single" w:sz="4" w:space="0" w:color="auto"/>
              <w:left w:val="nil"/>
              <w:right w:val="nil"/>
            </w:tcBorders>
            <w:shd w:val="clear" w:color="auto" w:fill="auto"/>
            <w:noWrap/>
            <w:vAlign w:val="bottom"/>
            <w:hideMark/>
          </w:tcPr>
          <w:p>
            <w:pPr>
              <w:ind w:left="-110"/>
              <w:jc w:val="left"/>
              <w:rPr>
                <w:rFonts w:ascii="Arial Narrow" w:hAnsi="Arial Narrow" w:cs="Arial"/>
                <w:b/>
                <w:bCs/>
                <w:sz w:val="20"/>
                <w:szCs w:val="20"/>
                <w:lang w:val="en-PH" w:eastAsia="en-PH"/>
              </w:rPr>
            </w:pPr>
            <w:r>
              <w:rPr>
                <w:rFonts w:ascii="Arial Narrow" w:hAnsi="Arial Narrow" w:cs="Arial"/>
                <w:b/>
                <w:bCs/>
                <w:sz w:val="20"/>
                <w:szCs w:val="20"/>
                <w:lang w:val="en-PH" w:eastAsia="en-PH"/>
              </w:rPr>
              <w:t>Leased Assets, Building and Other Structures</w:t>
            </w:r>
          </w:p>
        </w:tc>
        <w:tc>
          <w:tcPr>
            <w:tcW w:w="4418" w:type="dxa"/>
            <w:tcBorders>
              <w:top w:val="single" w:sz="4" w:space="0" w:color="auto"/>
              <w:left w:val="nil"/>
              <w:right w:val="nil"/>
            </w:tcBorders>
            <w:shd w:val="clear" w:color="auto" w:fill="auto"/>
            <w:noWrap/>
            <w:vAlign w:val="bottom"/>
            <w:hideMark/>
          </w:tcPr>
          <w:p>
            <w:pPr>
              <w:ind w:left="0"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Amount</w:t>
            </w:r>
          </w:p>
        </w:tc>
      </w:tr>
      <w:tr>
        <w:trPr>
          <w:trHeight w:val="212"/>
        </w:trPr>
        <w:tc>
          <w:tcPr>
            <w:tcW w:w="4500" w:type="dxa"/>
            <w:tcBorders>
              <w:top w:val="single" w:sz="4" w:space="0" w:color="auto"/>
              <w:left w:val="nil"/>
              <w:bottom w:val="nil"/>
              <w:right w:val="nil"/>
            </w:tcBorders>
            <w:shd w:val="clear" w:color="auto" w:fill="auto"/>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Present Value</w:t>
            </w:r>
          </w:p>
        </w:tc>
        <w:tc>
          <w:tcPr>
            <w:tcW w:w="4418" w:type="dxa"/>
            <w:tcBorders>
              <w:top w:val="single" w:sz="4" w:space="0" w:color="auto"/>
              <w:left w:val="nil"/>
              <w:bottom w:val="nil"/>
              <w:right w:val="nil"/>
            </w:tcBorders>
            <w:shd w:val="clear" w:color="auto" w:fill="auto"/>
            <w:noWrap/>
            <w:vAlign w:val="bottom"/>
            <w:hideMark/>
          </w:tcPr>
          <w:p>
            <w:pPr>
              <w:ind w:left="0" w:right="-108"/>
              <w:jc w:val="right"/>
              <w:rPr>
                <w:rFonts w:ascii="Arial Narrow" w:hAnsi="Arial Narrow"/>
                <w:sz w:val="20"/>
                <w:szCs w:val="20"/>
                <w:lang w:val="en-PH" w:eastAsia="en-PH"/>
              </w:rPr>
            </w:pPr>
            <w:r>
              <w:rPr>
                <w:rFonts w:ascii="Arial Narrow" w:hAnsi="Arial Narrow"/>
                <w:sz w:val="20"/>
                <w:szCs w:val="20"/>
                <w:lang w:val="en-PH" w:eastAsia="en-PH"/>
              </w:rPr>
              <w:t>453,550,850</w:t>
            </w:r>
          </w:p>
        </w:tc>
      </w:tr>
      <w:tr>
        <w:trPr>
          <w:trHeight w:val="204"/>
        </w:trPr>
        <w:tc>
          <w:tcPr>
            <w:tcW w:w="4500" w:type="dxa"/>
            <w:tcBorders>
              <w:top w:val="nil"/>
              <w:left w:val="nil"/>
              <w:bottom w:val="nil"/>
              <w:right w:val="nil"/>
            </w:tcBorders>
            <w:shd w:val="clear" w:color="auto" w:fill="auto"/>
            <w:noWrap/>
            <w:vAlign w:val="bottom"/>
            <w:hideMark/>
          </w:tcPr>
          <w:p>
            <w:pPr>
              <w:ind w:left="-110"/>
              <w:jc w:val="left"/>
              <w:rPr>
                <w:rFonts w:ascii="Arial Narrow" w:hAnsi="Arial Narrow" w:cs="Arial"/>
                <w:sz w:val="20"/>
                <w:szCs w:val="20"/>
                <w:lang w:val="en-PH" w:eastAsia="en-PH"/>
              </w:rPr>
            </w:pPr>
            <w:r>
              <w:rPr>
                <w:rFonts w:ascii="Arial Narrow" w:hAnsi="Arial Narrow" w:cs="Arial"/>
                <w:sz w:val="20"/>
                <w:szCs w:val="20"/>
                <w:lang w:val="en-PH" w:eastAsia="en-PH"/>
              </w:rPr>
              <w:t>Depreciation</w:t>
            </w:r>
          </w:p>
        </w:tc>
        <w:tc>
          <w:tcPr>
            <w:tcW w:w="4418"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0"/>
                <w:szCs w:val="20"/>
                <w:lang w:val="en-PH" w:eastAsia="en-PH"/>
              </w:rPr>
            </w:pPr>
            <w:r>
              <w:rPr>
                <w:rFonts w:ascii="Arial Narrow" w:hAnsi="Arial Narrow" w:cs="Arial"/>
                <w:sz w:val="20"/>
                <w:szCs w:val="20"/>
                <w:lang w:val="en-PH" w:eastAsia="en-PH"/>
              </w:rPr>
              <w:t>137,366,421</w:t>
            </w:r>
          </w:p>
        </w:tc>
      </w:tr>
      <w:tr>
        <w:trPr>
          <w:trHeight w:val="223"/>
        </w:trPr>
        <w:tc>
          <w:tcPr>
            <w:tcW w:w="4500" w:type="dxa"/>
            <w:tcBorders>
              <w:top w:val="single" w:sz="4" w:space="0" w:color="auto"/>
              <w:left w:val="nil"/>
              <w:bottom w:val="double" w:sz="4" w:space="0" w:color="auto"/>
              <w:right w:val="nil"/>
            </w:tcBorders>
            <w:shd w:val="clear" w:color="auto" w:fill="auto"/>
            <w:noWrap/>
            <w:vAlign w:val="bottom"/>
            <w:hideMark/>
          </w:tcPr>
          <w:p>
            <w:pPr>
              <w:ind w:left="-110"/>
              <w:jc w:val="left"/>
              <w:rPr>
                <w:rFonts w:ascii="Arial Narrow" w:hAnsi="Arial Narrow" w:cs="Arial"/>
                <w:b/>
                <w:bCs/>
                <w:sz w:val="20"/>
                <w:szCs w:val="20"/>
                <w:lang w:val="en-PH" w:eastAsia="en-PH"/>
              </w:rPr>
            </w:pPr>
            <w:r>
              <w:rPr>
                <w:rFonts w:ascii="Arial Narrow" w:hAnsi="Arial Narrow" w:cs="Arial"/>
                <w:b/>
                <w:bCs/>
                <w:sz w:val="20"/>
                <w:szCs w:val="20"/>
                <w:lang w:val="en-PH" w:eastAsia="en-PH"/>
              </w:rPr>
              <w:t>Net Book Value</w:t>
            </w:r>
          </w:p>
        </w:tc>
        <w:tc>
          <w:tcPr>
            <w:tcW w:w="4418" w:type="dxa"/>
            <w:tcBorders>
              <w:top w:val="single" w:sz="4" w:space="0" w:color="auto"/>
              <w:left w:val="nil"/>
              <w:bottom w:val="double" w:sz="4" w:space="0" w:color="auto"/>
              <w:right w:val="nil"/>
            </w:tcBorders>
            <w:shd w:val="clear" w:color="auto" w:fill="auto"/>
            <w:noWrap/>
            <w:vAlign w:val="bottom"/>
            <w:hideMark/>
          </w:tcPr>
          <w:p>
            <w:pPr>
              <w:ind w:left="0" w:right="-108"/>
              <w:jc w:val="right"/>
              <w:rPr>
                <w:rFonts w:ascii="Arial Narrow" w:hAnsi="Arial Narrow" w:cs="Arial"/>
                <w:b/>
                <w:bCs/>
                <w:sz w:val="20"/>
                <w:szCs w:val="20"/>
                <w:lang w:val="en-PH" w:eastAsia="en-PH"/>
              </w:rPr>
            </w:pPr>
            <w:r>
              <w:rPr>
                <w:rFonts w:ascii="Arial Narrow" w:hAnsi="Arial Narrow" w:cs="Arial"/>
                <w:b/>
                <w:bCs/>
                <w:sz w:val="20"/>
                <w:szCs w:val="20"/>
                <w:lang w:val="en-PH" w:eastAsia="en-PH"/>
              </w:rPr>
              <w:t>316,184,429</w:t>
            </w:r>
          </w:p>
        </w:tc>
      </w:tr>
    </w:tbl>
    <w:p>
      <w:pPr>
        <w:ind w:left="0"/>
        <w:rPr>
          <w:rFonts w:ascii="Arial" w:hAnsi="Arial" w:cs="Arial"/>
          <w:sz w:val="22"/>
          <w:szCs w:val="22"/>
        </w:rPr>
      </w:pPr>
    </w:p>
    <w:p>
      <w:pPr>
        <w:tabs>
          <w:tab w:val="left" w:pos="8550"/>
        </w:tabs>
        <w:ind w:left="0"/>
        <w:rPr>
          <w:rFonts w:ascii="Arial" w:hAnsi="Arial" w:cs="Arial"/>
          <w:sz w:val="22"/>
          <w:szCs w:val="22"/>
        </w:rPr>
      </w:pPr>
      <w:r>
        <w:rPr>
          <w:rFonts w:ascii="Arial" w:hAnsi="Arial" w:cs="Arial"/>
          <w:sz w:val="22"/>
          <w:szCs w:val="22"/>
        </w:rPr>
        <w:t>In conformity with PAS No. 8, the PPE accounts are restated as follows:</w:t>
      </w:r>
    </w:p>
    <w:p>
      <w:pPr>
        <w:ind w:left="0"/>
        <w:rPr>
          <w:rFonts w:ascii="Arial" w:hAnsi="Arial" w:cs="Arial"/>
          <w:sz w:val="22"/>
          <w:szCs w:val="22"/>
        </w:rPr>
      </w:pPr>
    </w:p>
    <w:tbl>
      <w:tblPr>
        <w:tblW w:w="8730" w:type="dxa"/>
        <w:tblLook w:val="04A0" w:firstRow="1" w:lastRow="0" w:firstColumn="1" w:lastColumn="0" w:noHBand="0" w:noVBand="1"/>
      </w:tblPr>
      <w:tblGrid>
        <w:gridCol w:w="6570"/>
        <w:gridCol w:w="90"/>
        <w:gridCol w:w="1980"/>
        <w:gridCol w:w="90"/>
      </w:tblGrid>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36,702,173 </w:t>
            </w:r>
          </w:p>
        </w:tc>
      </w:tr>
      <w:tr>
        <w:trPr>
          <w:gridAfter w:val="1"/>
          <w:wAfter w:w="90" w:type="dxa"/>
          <w:trHeight w:val="300"/>
        </w:trPr>
        <w:tc>
          <w:tcPr>
            <w:tcW w:w="657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Adjustment/Recording of Depreciations Expenses-Buildings and Other Structures-Building-Head Office</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(24,635)</w:t>
            </w:r>
          </w:p>
        </w:tc>
      </w:tr>
      <w:tr>
        <w:trPr>
          <w:gridAfter w:val="1"/>
          <w:wAfter w:w="90" w:type="dxa"/>
          <w:trHeight w:val="300"/>
        </w:trPr>
        <w:tc>
          <w:tcPr>
            <w:tcW w:w="657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Adjustment/Recording of Depreciations Expenses-Lease Improvements-Branch</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(4,428)</w:t>
            </w:r>
          </w:p>
        </w:tc>
      </w:tr>
      <w:tr>
        <w:trPr>
          <w:gridAfter w:val="1"/>
          <w:wAfter w:w="90" w:type="dxa"/>
          <w:trHeight w:val="300"/>
        </w:trPr>
        <w:tc>
          <w:tcPr>
            <w:tcW w:w="657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Adjustment/Recording of Depreciations Expenses-Leased Assets, Buildings and Other Structures-Head Office</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36,826 </w:t>
            </w:r>
          </w:p>
        </w:tc>
      </w:tr>
      <w:tr>
        <w:trPr>
          <w:gridAfter w:val="1"/>
          <w:wAfter w:w="90" w:type="dxa"/>
          <w:trHeight w:val="315"/>
        </w:trPr>
        <w:tc>
          <w:tcPr>
            <w:tcW w:w="657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2020 -Building &amp; Leasehold Improvements</w:t>
            </w:r>
          </w:p>
        </w:tc>
        <w:tc>
          <w:tcPr>
            <w:tcW w:w="207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36,709,936 </w:t>
            </w:r>
          </w:p>
        </w:tc>
      </w:tr>
      <w:tr>
        <w:trPr>
          <w:trHeight w:val="300"/>
        </w:trPr>
        <w:tc>
          <w:tcPr>
            <w:tcW w:w="6660"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207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174,407,216 </w:t>
            </w: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Expenses-Furniture, Fixtures and Books-Branch</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(3,893)</w:t>
            </w: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Expenses-Furniture, Fixtures and Books-Head Office</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577 </w:t>
            </w: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Expenses-Machinery and Equipment-Office Equipment-Branch</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(5,298)</w:t>
            </w: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Expenses-Other Property, Plant and Equipment-Others-Branch</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8,156 </w:t>
            </w:r>
          </w:p>
        </w:tc>
      </w:tr>
      <w:tr>
        <w:trPr>
          <w:gridAfter w:val="1"/>
          <w:wAfter w:w="90" w:type="dxa"/>
          <w:trHeight w:val="315"/>
        </w:trPr>
        <w:tc>
          <w:tcPr>
            <w:tcW w:w="6570" w:type="dxa"/>
            <w:tcBorders>
              <w:top w:val="single" w:sz="4" w:space="0" w:color="auto"/>
              <w:left w:val="nil"/>
              <w:bottom w:val="double" w:sz="6" w:space="0" w:color="auto"/>
              <w:right w:val="nil"/>
            </w:tcBorders>
            <w:shd w:val="clear" w:color="auto" w:fill="auto"/>
            <w:noWrap/>
            <w:vAlign w:val="bottom"/>
            <w:hideMark/>
          </w:tcPr>
          <w:p>
            <w:pPr>
              <w:ind w:left="0"/>
              <w:jc w:val="left"/>
              <w:rPr>
                <w:rFonts w:ascii="Arial Narrow" w:hAnsi="Arial Narrow" w:cs="Arial"/>
                <w:b/>
                <w:bCs/>
                <w:sz w:val="22"/>
                <w:szCs w:val="22"/>
              </w:rPr>
            </w:pPr>
            <w:r>
              <w:rPr>
                <w:rFonts w:ascii="Arial Narrow" w:hAnsi="Arial Narrow" w:cs="Arial"/>
                <w:b/>
                <w:bCs/>
                <w:sz w:val="22"/>
                <w:szCs w:val="22"/>
              </w:rPr>
              <w:t>Restated Amount as of December 31, 2020 -Office Furniture, Equipment and Machineries</w:t>
            </w:r>
          </w:p>
        </w:tc>
        <w:tc>
          <w:tcPr>
            <w:tcW w:w="207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174,406,758 </w:t>
            </w:r>
          </w:p>
        </w:tc>
      </w:tr>
      <w:tr>
        <w:trPr>
          <w:trHeight w:val="300"/>
        </w:trPr>
        <w:tc>
          <w:tcPr>
            <w:tcW w:w="6660"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207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gridAfter w:val="1"/>
          <w:wAfter w:w="90" w:type="dxa"/>
          <w:trHeight w:val="285"/>
        </w:trPr>
        <w:tc>
          <w:tcPr>
            <w:tcW w:w="6570" w:type="dxa"/>
            <w:tcBorders>
              <w:top w:val="nil"/>
              <w:left w:val="nil"/>
              <w:bottom w:val="nil"/>
              <w:right w:val="nil"/>
            </w:tcBorders>
            <w:shd w:val="clear" w:color="auto" w:fill="auto"/>
            <w:noWrap/>
            <w:vAlign w:val="bottom"/>
            <w:hideMark/>
          </w:tcPr>
          <w:p>
            <w:pPr>
              <w:ind w:left="0"/>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41,201,084 </w:t>
            </w:r>
          </w:p>
        </w:tc>
      </w:tr>
      <w:tr>
        <w:trPr>
          <w:gridAfter w:val="1"/>
          <w:wAfter w:w="90" w:type="dxa"/>
          <w:trHeight w:val="570"/>
        </w:trPr>
        <w:tc>
          <w:tcPr>
            <w:tcW w:w="6570" w:type="dxa"/>
            <w:tcBorders>
              <w:top w:val="nil"/>
              <w:left w:val="nil"/>
              <w:bottom w:val="nil"/>
              <w:right w:val="nil"/>
            </w:tcBorders>
            <w:shd w:val="clear" w:color="auto" w:fill="auto"/>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Expenses-Machinery and Equipment-Information and Communication Technology Equipment-Branch</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27,816 </w:t>
            </w:r>
          </w:p>
        </w:tc>
      </w:tr>
      <w:tr>
        <w:trPr>
          <w:gridAfter w:val="1"/>
          <w:wAfter w:w="90" w:type="dxa"/>
          <w:trHeight w:val="570"/>
        </w:trPr>
        <w:tc>
          <w:tcPr>
            <w:tcW w:w="6570" w:type="dxa"/>
            <w:tcBorders>
              <w:top w:val="nil"/>
              <w:left w:val="nil"/>
              <w:bottom w:val="nil"/>
              <w:right w:val="nil"/>
            </w:tcBorders>
            <w:shd w:val="clear" w:color="auto" w:fill="auto"/>
            <w:vAlign w:val="bottom"/>
            <w:hideMark/>
          </w:tcPr>
          <w:p>
            <w:pPr>
              <w:ind w:left="0"/>
              <w:jc w:val="left"/>
              <w:rPr>
                <w:rFonts w:ascii="Arial Narrow" w:hAnsi="Arial Narrow" w:cs="Arial"/>
                <w:sz w:val="22"/>
                <w:szCs w:val="22"/>
              </w:rPr>
            </w:pPr>
            <w:r>
              <w:rPr>
                <w:rFonts w:ascii="Arial Narrow" w:hAnsi="Arial Narrow" w:cs="Arial"/>
                <w:sz w:val="22"/>
                <w:szCs w:val="22"/>
              </w:rPr>
              <w:t>Adjustment/Recording of Depreciations Expenses-Machinery and Equipment-Information and Communication Technology Equipment-Head Office</w:t>
            </w:r>
          </w:p>
        </w:tc>
        <w:tc>
          <w:tcPr>
            <w:tcW w:w="207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(8,849)</w:t>
            </w:r>
          </w:p>
        </w:tc>
      </w:tr>
      <w:tr>
        <w:trPr>
          <w:gridAfter w:val="1"/>
          <w:wAfter w:w="90" w:type="dxa"/>
          <w:trHeight w:val="615"/>
        </w:trPr>
        <w:tc>
          <w:tcPr>
            <w:tcW w:w="6570" w:type="dxa"/>
            <w:tcBorders>
              <w:top w:val="single" w:sz="4" w:space="0" w:color="auto"/>
              <w:left w:val="nil"/>
              <w:bottom w:val="double" w:sz="6" w:space="0" w:color="auto"/>
              <w:right w:val="nil"/>
            </w:tcBorders>
            <w:shd w:val="clear" w:color="auto" w:fill="auto"/>
            <w:vAlign w:val="bottom"/>
            <w:hideMark/>
          </w:tcPr>
          <w:p>
            <w:pPr>
              <w:ind w:left="0"/>
              <w:jc w:val="left"/>
              <w:rPr>
                <w:rFonts w:ascii="Arial Narrow" w:hAnsi="Arial Narrow" w:cs="Arial"/>
                <w:b/>
                <w:bCs/>
                <w:sz w:val="22"/>
                <w:szCs w:val="22"/>
              </w:rPr>
            </w:pPr>
            <w:r>
              <w:rPr>
                <w:rFonts w:ascii="Arial Narrow" w:hAnsi="Arial Narrow" w:cs="Arial"/>
                <w:b/>
                <w:bCs/>
                <w:sz w:val="22"/>
                <w:szCs w:val="22"/>
              </w:rPr>
              <w:t>Restated Amount as of December 31, 2020 -Information and Communication Technology Equipment</w:t>
            </w:r>
          </w:p>
        </w:tc>
        <w:tc>
          <w:tcPr>
            <w:tcW w:w="207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41,220,051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Land account and Other land improvements remain the same amounting to P484</w:t>
      </w:r>
      <w:proofErr w:type="gramStart"/>
      <w:r>
        <w:rPr>
          <w:rFonts w:ascii="Arial" w:hAnsi="Arial" w:cs="Arial"/>
          <w:sz w:val="22"/>
          <w:szCs w:val="22"/>
        </w:rPr>
        <w:t>,296,000</w:t>
      </w:r>
      <w:proofErr w:type="gramEnd"/>
      <w:r>
        <w:rPr>
          <w:rFonts w:ascii="Arial" w:hAnsi="Arial" w:cs="Arial"/>
          <w:sz w:val="22"/>
          <w:szCs w:val="22"/>
        </w:rPr>
        <w:t xml:space="preserve"> and P102,000 respectively.</w:t>
      </w:r>
    </w:p>
    <w:p>
      <w:pPr>
        <w:spacing w:line="259" w:lineRule="auto"/>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The increase in Building and leasehold improvement includes the following: (a) Office improvement of the 9</w:t>
      </w:r>
      <w:r>
        <w:rPr>
          <w:rFonts w:ascii="Arial" w:hAnsi="Arial" w:cs="Arial"/>
          <w:sz w:val="22"/>
          <w:szCs w:val="22"/>
          <w:vertAlign w:val="superscript"/>
        </w:rPr>
        <w:t>th</w:t>
      </w:r>
      <w:r>
        <w:rPr>
          <w:rFonts w:ascii="Arial" w:hAnsi="Arial" w:cs="Arial"/>
          <w:sz w:val="22"/>
          <w:szCs w:val="22"/>
        </w:rPr>
        <w:t xml:space="preserve"> Floor Sun Plaza Building amounting to P450,000; (b) Renovation in </w:t>
      </w:r>
      <w:proofErr w:type="spellStart"/>
      <w:r>
        <w:rPr>
          <w:rFonts w:ascii="Arial" w:hAnsi="Arial" w:cs="Arial"/>
          <w:sz w:val="22"/>
          <w:szCs w:val="22"/>
        </w:rPr>
        <w:t>Zambales</w:t>
      </w:r>
      <w:proofErr w:type="spellEnd"/>
      <w:r>
        <w:rPr>
          <w:rFonts w:ascii="Arial" w:hAnsi="Arial" w:cs="Arial"/>
          <w:sz w:val="22"/>
          <w:szCs w:val="22"/>
        </w:rPr>
        <w:t xml:space="preserve"> Branch with the amount of P273,000; and (c) Office renovation of Commission on Audit’s Room in </w:t>
      </w:r>
      <w:proofErr w:type="spellStart"/>
      <w:r>
        <w:rPr>
          <w:rFonts w:ascii="Arial" w:hAnsi="Arial" w:cs="Arial"/>
          <w:sz w:val="22"/>
          <w:szCs w:val="22"/>
        </w:rPr>
        <w:t>Bulacan</w:t>
      </w:r>
      <w:proofErr w:type="spellEnd"/>
      <w:r>
        <w:rPr>
          <w:rFonts w:ascii="Arial" w:hAnsi="Arial" w:cs="Arial"/>
          <w:sz w:val="22"/>
          <w:szCs w:val="22"/>
        </w:rPr>
        <w:t xml:space="preserve"> Branch amounting to P133,999.</w:t>
      </w:r>
    </w:p>
    <w:p>
      <w:pPr>
        <w:spacing w:line="259" w:lineRule="auto"/>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 xml:space="preserve">Office furniture, equipment and machineries includes 13 air-conditioning units – P2,439,800 (Head Office); nine air-conditioning units – P689,475 (Branches); One unit bailing machine – P935,000; and six-Stage Air Purifier with UV Light and </w:t>
      </w:r>
      <w:proofErr w:type="spellStart"/>
      <w:r>
        <w:rPr>
          <w:rFonts w:ascii="Arial" w:hAnsi="Arial" w:cs="Arial"/>
          <w:sz w:val="22"/>
          <w:szCs w:val="22"/>
        </w:rPr>
        <w:t>Hepa</w:t>
      </w:r>
      <w:proofErr w:type="spellEnd"/>
      <w:r>
        <w:rPr>
          <w:rFonts w:ascii="Arial" w:hAnsi="Arial" w:cs="Arial"/>
          <w:sz w:val="22"/>
          <w:szCs w:val="22"/>
        </w:rPr>
        <w:t xml:space="preserve"> Filter – P507,200.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Additions to Information and communication technology includes 100 units desktop computers – P4</w:t>
      </w:r>
      <w:proofErr w:type="gramStart"/>
      <w:r>
        <w:rPr>
          <w:rFonts w:ascii="Arial" w:hAnsi="Arial" w:cs="Arial"/>
          <w:sz w:val="22"/>
          <w:szCs w:val="22"/>
        </w:rPr>
        <w:t>,239,040</w:t>
      </w:r>
      <w:proofErr w:type="gramEnd"/>
      <w:r>
        <w:rPr>
          <w:rFonts w:ascii="Arial" w:hAnsi="Arial" w:cs="Arial"/>
          <w:sz w:val="22"/>
          <w:szCs w:val="22"/>
        </w:rPr>
        <w:t>; 36 units various laptop – P1,718.139; six units printer – P209,225; Video Conferencing Equipment – P890,622 (Head Office); 42 units desktop computers - P2,482,253 (Branches); and 23 units laptop – P1,403,417.</w:t>
      </w:r>
    </w:p>
    <w:p>
      <w:pPr>
        <w:spacing w:line="259" w:lineRule="auto"/>
        <w:ind w:left="0"/>
        <w:rPr>
          <w:rFonts w:ascii="Arial" w:eastAsia="Calibri" w:hAnsi="Arial" w:cs="Arial"/>
          <w:sz w:val="22"/>
          <w:szCs w:val="22"/>
        </w:rPr>
      </w:pPr>
    </w:p>
    <w:p>
      <w:pPr>
        <w:spacing w:line="259" w:lineRule="auto"/>
        <w:ind w:left="0"/>
        <w:rPr>
          <w:rFonts w:ascii="Arial" w:eastAsia="Calibri" w:hAnsi="Arial" w:cs="Arial"/>
          <w:sz w:val="22"/>
          <w:szCs w:val="22"/>
        </w:rPr>
      </w:pPr>
      <w:r>
        <w:rPr>
          <w:rFonts w:ascii="Arial" w:eastAsia="Calibri" w:hAnsi="Arial" w:cs="Arial"/>
          <w:sz w:val="22"/>
          <w:szCs w:val="22"/>
        </w:rPr>
        <w:t xml:space="preserve">Disposals were made by the following Branches: (a) </w:t>
      </w:r>
      <w:proofErr w:type="spellStart"/>
      <w:r>
        <w:rPr>
          <w:rFonts w:ascii="Arial" w:eastAsia="Calibri" w:hAnsi="Arial" w:cs="Arial"/>
          <w:sz w:val="22"/>
          <w:szCs w:val="22"/>
        </w:rPr>
        <w:t>Agusan</w:t>
      </w:r>
      <w:proofErr w:type="spellEnd"/>
      <w:r>
        <w:rPr>
          <w:rFonts w:ascii="Arial" w:eastAsia="Calibri" w:hAnsi="Arial" w:cs="Arial"/>
          <w:sz w:val="22"/>
          <w:szCs w:val="22"/>
        </w:rPr>
        <w:t xml:space="preserve"> Del Norte – Information and communication technology equipment, Property, plant and equipment, and Furniture and fixtures amounting to P266,201, P56,755 and P42,128, respectively; (b) Isabela – Office equipment and Furniture and fixtures amounting to P21,150 and P24,090, respectively; (c) </w:t>
      </w:r>
      <w:proofErr w:type="spellStart"/>
      <w:r>
        <w:rPr>
          <w:rFonts w:ascii="Arial" w:eastAsia="Calibri" w:hAnsi="Arial" w:cs="Arial"/>
          <w:sz w:val="22"/>
          <w:szCs w:val="22"/>
        </w:rPr>
        <w:t>Benguet</w:t>
      </w:r>
      <w:proofErr w:type="spellEnd"/>
      <w:r>
        <w:rPr>
          <w:rFonts w:ascii="Arial" w:eastAsia="Calibri" w:hAnsi="Arial" w:cs="Arial"/>
          <w:sz w:val="22"/>
          <w:szCs w:val="22"/>
        </w:rPr>
        <w:t xml:space="preserve"> – Office equipment and unserviceable Copier both amounting to P48,000; and (d) </w:t>
      </w:r>
      <w:proofErr w:type="spellStart"/>
      <w:r>
        <w:rPr>
          <w:rFonts w:ascii="Arial" w:eastAsia="Calibri" w:hAnsi="Arial" w:cs="Arial"/>
          <w:sz w:val="22"/>
          <w:szCs w:val="22"/>
        </w:rPr>
        <w:t>Pangasinan</w:t>
      </w:r>
      <w:proofErr w:type="spellEnd"/>
      <w:r>
        <w:rPr>
          <w:rFonts w:ascii="Arial" w:eastAsia="Calibri" w:hAnsi="Arial" w:cs="Arial"/>
          <w:sz w:val="22"/>
          <w:szCs w:val="22"/>
        </w:rPr>
        <w:t xml:space="preserve"> – Other machinery and equipment amounting to P63,000.</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Fixed asset recorded from office equipment up to other property, plant and equipment were classified to have proper identification to which account it belongs. Uniform classification of Account Code and Class description were made due to recording of same asset description to different account codes for prior period purchases. A meeting was held last June 5, 2017 together with Asset and Supply Management Department (ASMD), Accounting and Budget Department, Branch Operations Sector and Internal Audit Services to come up with detailed asset description that must be recorded in each account codes. The account codes and its examples are consolidated and agreed to implement as follows: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Office equipment - air-conditioning units, binding machine (BIN), typewriter (TYP), check writer (CKW), duplicating machine (DUP), punching machine (PUN), stamping machine (STP) shredder machine (SHR), bill counting machine (BCM) and laminating machine (LAM).</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Furniture and fixtures - blinds (BLI), cashier/teller booth (CTB), cabinet (CAB), chairs (CHA), divider (DIV), partition/workstation (PNW), racking system (RAC), table (TAB), vault (VLT) and table accessories (TBA)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Information and communication technology equipment - computer desktop in set (DES), </w:t>
      </w:r>
      <w:proofErr w:type="spellStart"/>
      <w:r>
        <w:rPr>
          <w:rFonts w:ascii="Arial" w:hAnsi="Arial" w:cs="Arial"/>
          <w:sz w:val="22"/>
          <w:szCs w:val="22"/>
        </w:rPr>
        <w:t>Ipod</w:t>
      </w:r>
      <w:proofErr w:type="spellEnd"/>
      <w:r>
        <w:rPr>
          <w:rFonts w:ascii="Arial" w:hAnsi="Arial" w:cs="Arial"/>
          <w:sz w:val="22"/>
          <w:szCs w:val="22"/>
        </w:rPr>
        <w:t xml:space="preserve"> (IPD), computer parts and accessories (CPA), data center equipment (DCE), printer (PRI), projector and accessories (PRO), scanner (SCA), network devices (NTD), storage devices (STD), server (SVR) and software (SFW).</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Books - hardbound/electronic books (BKS)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Other machinery and equipment - draw equipment and accessories (DEA)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Communication equipment - camera and accessories (CAM), handheld radio and accessories (RAD), lapel (LPL), telephone apparatus (TEL), mobile phone (MOB), voice recorder (VOI), sound system (SSM), television accessories (TVN), cassette recorder (CAS), CD player (CPD), DVD player (DVD) and VHS player.</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Medical equipment - dental equipment/apparatus/instruments (DEN), medical equipment/apparatus/instrument (MED) and laboratory equipment (LAB).</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Military and police security equipment - firearms and accessories (FNA) and CCTV system in set (CTV).</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Sports equipment - sports equipment and accessories (SEA).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Printing equipment - printing equipment and accessories (PEA).</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Motor vehicle - motor vehicle (VEH).</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Other property, plant and equipment - container van (CVN), generator set (GEN), fan (FAN), kitchen appliances (KAP), kitchen articles (KNA) and general services tools and equipment (GST),</w:t>
      </w:r>
      <w:r>
        <w:rPr>
          <w:rFonts w:ascii="Arial" w:eastAsia="Calibri" w:hAnsi="Arial" w:cs="Arial"/>
          <w:sz w:val="22"/>
          <w:szCs w:val="22"/>
        </w:rPr>
        <w:t xml:space="preserve"> </w:t>
      </w:r>
      <w:r>
        <w:rPr>
          <w:rFonts w:ascii="Arial" w:hAnsi="Arial" w:cs="Arial"/>
          <w:sz w:val="22"/>
          <w:szCs w:val="22"/>
        </w:rPr>
        <w:t>such as signage, tent, GST tools, air ionizer, air compressor, dehumidifier, forklift and other unidentified items.</w:t>
      </w:r>
    </w:p>
    <w:p>
      <w:pPr>
        <w:ind w:left="0"/>
        <w:rPr>
          <w:rFonts w:ascii="Arial" w:eastAsia="Calibri" w:hAnsi="Arial" w:cs="Arial"/>
          <w:sz w:val="22"/>
          <w:szCs w:val="22"/>
        </w:rPr>
      </w:pPr>
    </w:p>
    <w:p>
      <w:pPr>
        <w:ind w:left="0"/>
        <w:rPr>
          <w:rFonts w:ascii="Arial" w:eastAsia="Calibri" w:hAnsi="Arial" w:cs="Arial"/>
          <w:sz w:val="22"/>
          <w:szCs w:val="22"/>
        </w:rPr>
      </w:pPr>
    </w:p>
    <w:p>
      <w:pPr>
        <w:ind w:left="0"/>
        <w:rPr>
          <w:rFonts w:ascii="Arial" w:eastAsia="Calibri" w:hAnsi="Arial" w:cs="Arial"/>
          <w:sz w:val="22"/>
          <w:szCs w:val="22"/>
        </w:rPr>
      </w:pPr>
    </w:p>
    <w:p>
      <w:pPr>
        <w:ind w:left="0"/>
        <w:rPr>
          <w:rFonts w:ascii="Arial" w:eastAsia="Calibri" w:hAnsi="Arial" w:cs="Arial"/>
          <w:sz w:val="22"/>
          <w:szCs w:val="22"/>
        </w:rPr>
      </w:pPr>
    </w:p>
    <w:p>
      <w:pPr>
        <w:ind w:left="0"/>
        <w:rPr>
          <w:rFonts w:ascii="Arial" w:eastAsia="Calibri" w:hAnsi="Arial" w:cs="Arial"/>
          <w:sz w:val="22"/>
          <w:szCs w:val="22"/>
        </w:rPr>
      </w:pPr>
    </w:p>
    <w:p>
      <w:pPr>
        <w:pStyle w:val="ListParagraph"/>
        <w:numPr>
          <w:ilvl w:val="0"/>
          <w:numId w:val="13"/>
        </w:numPr>
        <w:ind w:left="720" w:hanging="720"/>
        <w:rPr>
          <w:rFonts w:ascii="Arial" w:hAnsi="Arial" w:cs="Arial"/>
          <w:sz w:val="22"/>
          <w:szCs w:val="22"/>
        </w:rPr>
      </w:pPr>
      <w:r>
        <w:rPr>
          <w:rFonts w:ascii="Arial" w:hAnsi="Arial" w:cs="Arial"/>
          <w:b/>
          <w:sz w:val="22"/>
          <w:szCs w:val="22"/>
        </w:rPr>
        <w:t>INTANGIBLE ASSETS</w:t>
      </w:r>
    </w:p>
    <w:p>
      <w:pPr>
        <w:pStyle w:val="NoSpacing"/>
        <w:ind w:left="0"/>
        <w:rPr>
          <w:rFonts w:ascii="Arial" w:hAnsi="Arial" w:cs="Arial"/>
        </w:rPr>
      </w:pPr>
    </w:p>
    <w:p>
      <w:pPr>
        <w:pStyle w:val="NoSpacing"/>
        <w:ind w:left="0"/>
        <w:rPr>
          <w:rFonts w:ascii="Arial" w:hAnsi="Arial" w:cs="Arial"/>
        </w:rPr>
      </w:pPr>
      <w:r>
        <w:rPr>
          <w:rFonts w:ascii="Arial" w:hAnsi="Arial" w:cs="Arial"/>
        </w:rPr>
        <w:t>A reconciliation of the carrying amounts at the beginning and end of 2021 and 2020, of computer software is shown below:</w:t>
      </w:r>
    </w:p>
    <w:p>
      <w:pPr>
        <w:pStyle w:val="NoSpacing"/>
        <w:ind w:left="0"/>
        <w:rPr>
          <w:rFonts w:ascii="Arial" w:hAnsi="Arial" w:cs="Arial"/>
        </w:rPr>
      </w:pPr>
    </w:p>
    <w:tbl>
      <w:tblPr>
        <w:tblW w:w="8640" w:type="dxa"/>
        <w:tblLayout w:type="fixed"/>
        <w:tblCellMar>
          <w:left w:w="0" w:type="dxa"/>
          <w:right w:w="0" w:type="dxa"/>
        </w:tblCellMar>
        <w:tblLook w:val="04A0" w:firstRow="1" w:lastRow="0" w:firstColumn="1" w:lastColumn="0" w:noHBand="0" w:noVBand="1"/>
      </w:tblPr>
      <w:tblGrid>
        <w:gridCol w:w="3977"/>
        <w:gridCol w:w="2417"/>
        <w:gridCol w:w="2246"/>
      </w:tblGrid>
      <w:tr>
        <w:trPr>
          <w:trHeight w:val="257"/>
        </w:trPr>
        <w:tc>
          <w:tcPr>
            <w:tcW w:w="397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pPr>
              <w:jc w:val="center"/>
              <w:rPr>
                <w:rFonts w:ascii="Arial Narrow" w:hAnsi="Arial Narrow" w:cs="Arial"/>
                <w:b/>
                <w:bCs/>
                <w:sz w:val="21"/>
                <w:szCs w:val="21"/>
              </w:rPr>
            </w:pP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b/>
                <w:bCs/>
                <w:sz w:val="21"/>
                <w:szCs w:val="21"/>
              </w:rPr>
            </w:pPr>
            <w:r>
              <w:rPr>
                <w:rFonts w:ascii="Arial Narrow" w:hAnsi="Arial Narrow" w:cs="Arial"/>
                <w:b/>
                <w:bCs/>
                <w:sz w:val="21"/>
                <w:szCs w:val="21"/>
              </w:rPr>
              <w:t>2021</w:t>
            </w:r>
          </w:p>
        </w:tc>
        <w:tc>
          <w:tcPr>
            <w:tcW w:w="2246" w:type="dxa"/>
            <w:tcBorders>
              <w:top w:val="single" w:sz="4" w:space="0" w:color="auto"/>
              <w:left w:val="nil"/>
              <w:bottom w:val="single" w:sz="4" w:space="0" w:color="auto"/>
              <w:right w:val="nil"/>
            </w:tcBorders>
            <w:vAlign w:val="bottom"/>
          </w:tcPr>
          <w:p>
            <w:pPr>
              <w:jc w:val="right"/>
              <w:rPr>
                <w:rFonts w:ascii="Arial Narrow" w:hAnsi="Arial Narrow" w:cs="Arial"/>
                <w:b/>
                <w:bCs/>
                <w:sz w:val="21"/>
                <w:szCs w:val="21"/>
              </w:rPr>
            </w:pPr>
            <w:r>
              <w:rPr>
                <w:rFonts w:ascii="Arial Narrow" w:hAnsi="Arial Narrow" w:cs="Arial"/>
                <w:b/>
                <w:bCs/>
                <w:sz w:val="21"/>
                <w:szCs w:val="21"/>
              </w:rPr>
              <w:t>2020</w:t>
            </w:r>
          </w:p>
        </w:tc>
      </w:tr>
      <w:tr>
        <w:trPr>
          <w:trHeight w:val="159"/>
        </w:trPr>
        <w:tc>
          <w:tcPr>
            <w:tcW w:w="397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pPr>
              <w:ind w:left="0"/>
              <w:jc w:val="left"/>
              <w:rPr>
                <w:rFonts w:ascii="Arial Narrow" w:hAnsi="Arial Narrow" w:cs="Arial"/>
                <w:b/>
                <w:bCs/>
                <w:sz w:val="21"/>
                <w:szCs w:val="21"/>
              </w:rPr>
            </w:pPr>
            <w:r>
              <w:rPr>
                <w:rFonts w:ascii="Arial Narrow" w:hAnsi="Arial Narrow" w:cs="Arial"/>
                <w:b/>
                <w:bCs/>
                <w:sz w:val="21"/>
                <w:szCs w:val="21"/>
              </w:rPr>
              <w:t>Costs</w:t>
            </w:r>
          </w:p>
        </w:tc>
        <w:tc>
          <w:tcPr>
            <w:tcW w:w="24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b/>
                <w:bCs/>
                <w:sz w:val="21"/>
                <w:szCs w:val="21"/>
              </w:rPr>
            </w:pPr>
          </w:p>
        </w:tc>
        <w:tc>
          <w:tcPr>
            <w:tcW w:w="2246" w:type="dxa"/>
            <w:tcBorders>
              <w:top w:val="single" w:sz="4" w:space="0" w:color="auto"/>
              <w:left w:val="nil"/>
              <w:bottom w:val="nil"/>
              <w:right w:val="nil"/>
            </w:tcBorders>
            <w:vAlign w:val="bottom"/>
          </w:tcPr>
          <w:p>
            <w:pPr>
              <w:ind w:left="0"/>
              <w:rPr>
                <w:rFonts w:ascii="Arial Narrow" w:hAnsi="Arial Narrow" w:cs="Arial"/>
                <w:b/>
                <w:bCs/>
                <w:sz w:val="21"/>
                <w:szCs w:val="21"/>
              </w:rPr>
            </w:pPr>
          </w:p>
        </w:tc>
      </w:tr>
      <w:tr>
        <w:trPr>
          <w:trHeight w:val="98"/>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Beginning Balance</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376,618,447</w:t>
            </w:r>
          </w:p>
        </w:tc>
        <w:tc>
          <w:tcPr>
            <w:tcW w:w="2246" w:type="dxa"/>
            <w:tcBorders>
              <w:top w:val="nil"/>
              <w:left w:val="nil"/>
              <w:bottom w:val="nil"/>
              <w:right w:val="nil"/>
            </w:tcBorders>
            <w:vAlign w:val="bottom"/>
          </w:tcPr>
          <w:p>
            <w:pPr>
              <w:ind w:left="0"/>
              <w:jc w:val="right"/>
              <w:rPr>
                <w:rFonts w:ascii="Arial Narrow" w:hAnsi="Arial Narrow" w:cs="Arial"/>
                <w:sz w:val="21"/>
                <w:szCs w:val="21"/>
              </w:rPr>
            </w:pPr>
            <w:r>
              <w:rPr>
                <w:rFonts w:ascii="Arial Narrow" w:hAnsi="Arial Narrow" w:cs="Arial"/>
                <w:sz w:val="21"/>
                <w:szCs w:val="21"/>
              </w:rPr>
              <w:t>277,545,479</w:t>
            </w:r>
          </w:p>
        </w:tc>
      </w:tr>
      <w:tr>
        <w:trPr>
          <w:trHeight w:val="104"/>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Additions</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9,000,000</w:t>
            </w:r>
          </w:p>
        </w:tc>
        <w:tc>
          <w:tcPr>
            <w:tcW w:w="2246" w:type="dxa"/>
            <w:tcBorders>
              <w:top w:val="nil"/>
              <w:left w:val="nil"/>
              <w:bottom w:val="nil"/>
              <w:right w:val="nil"/>
            </w:tcBorders>
            <w:vAlign w:val="bottom"/>
          </w:tcPr>
          <w:p>
            <w:pPr>
              <w:ind w:left="0"/>
              <w:jc w:val="right"/>
              <w:rPr>
                <w:rFonts w:ascii="Arial Narrow" w:hAnsi="Arial Narrow" w:cs="Arial"/>
                <w:sz w:val="21"/>
                <w:szCs w:val="21"/>
              </w:rPr>
            </w:pPr>
            <w:r>
              <w:rPr>
                <w:rFonts w:ascii="Arial Narrow" w:hAnsi="Arial Narrow" w:cs="Arial"/>
                <w:sz w:val="21"/>
                <w:szCs w:val="21"/>
              </w:rPr>
              <w:t>99,072,968</w:t>
            </w:r>
          </w:p>
        </w:tc>
      </w:tr>
      <w:tr>
        <w:trPr>
          <w:trHeight w:val="98"/>
        </w:trPr>
        <w:tc>
          <w:tcPr>
            <w:tcW w:w="397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Adjustments</w:t>
            </w:r>
          </w:p>
        </w:tc>
        <w:tc>
          <w:tcPr>
            <w:tcW w:w="24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(20,109,112)</w:t>
            </w:r>
          </w:p>
        </w:tc>
        <w:tc>
          <w:tcPr>
            <w:tcW w:w="2246" w:type="dxa"/>
            <w:tcBorders>
              <w:top w:val="nil"/>
              <w:left w:val="nil"/>
              <w:bottom w:val="single" w:sz="4" w:space="0" w:color="auto"/>
              <w:right w:val="nil"/>
            </w:tcBorders>
            <w:vAlign w:val="bottom"/>
          </w:tcPr>
          <w:p>
            <w:pPr>
              <w:ind w:left="0"/>
              <w:jc w:val="right"/>
              <w:rPr>
                <w:rFonts w:ascii="Arial Narrow" w:hAnsi="Arial Narrow" w:cs="Arial"/>
                <w:sz w:val="21"/>
                <w:szCs w:val="21"/>
              </w:rPr>
            </w:pPr>
            <w:r>
              <w:rPr>
                <w:rFonts w:ascii="Arial Narrow" w:hAnsi="Arial Narrow" w:cs="Arial"/>
                <w:sz w:val="21"/>
                <w:szCs w:val="21"/>
              </w:rPr>
              <w:t>-</w:t>
            </w:r>
          </w:p>
        </w:tc>
      </w:tr>
      <w:tr>
        <w:trPr>
          <w:trHeight w:val="98"/>
        </w:trPr>
        <w:tc>
          <w:tcPr>
            <w:tcW w:w="397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pPr>
              <w:ind w:left="0"/>
              <w:rPr>
                <w:rFonts w:ascii="Arial Narrow" w:hAnsi="Arial Narrow" w:cs="Arial"/>
                <w:b/>
                <w:bCs/>
                <w:sz w:val="21"/>
                <w:szCs w:val="21"/>
              </w:rPr>
            </w:pPr>
            <w:r>
              <w:rPr>
                <w:rFonts w:ascii="Arial Narrow" w:hAnsi="Arial Narrow" w:cs="Arial"/>
                <w:b/>
                <w:bCs/>
                <w:sz w:val="21"/>
                <w:szCs w:val="21"/>
              </w:rPr>
              <w:t>Total</w:t>
            </w: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b/>
                <w:bCs/>
                <w:sz w:val="21"/>
                <w:szCs w:val="21"/>
              </w:rPr>
            </w:pPr>
            <w:r>
              <w:rPr>
                <w:rFonts w:ascii="Arial Narrow" w:hAnsi="Arial Narrow" w:cs="Arial"/>
                <w:b/>
                <w:bCs/>
                <w:sz w:val="21"/>
                <w:szCs w:val="21"/>
              </w:rPr>
              <w:fldChar w:fldCharType="begin"/>
            </w:r>
            <w:r>
              <w:rPr>
                <w:rFonts w:ascii="Arial Narrow" w:hAnsi="Arial Narrow" w:cs="Arial"/>
                <w:b/>
                <w:bCs/>
                <w:sz w:val="21"/>
                <w:szCs w:val="21"/>
              </w:rPr>
              <w:instrText xml:space="preserve"> =SUM(ABOVE) </w:instrText>
            </w:r>
            <w:r>
              <w:rPr>
                <w:rFonts w:ascii="Arial Narrow" w:hAnsi="Arial Narrow" w:cs="Arial"/>
                <w:b/>
                <w:bCs/>
                <w:sz w:val="21"/>
                <w:szCs w:val="21"/>
              </w:rPr>
              <w:fldChar w:fldCharType="separate"/>
            </w:r>
            <w:r>
              <w:rPr>
                <w:rFonts w:ascii="Arial Narrow" w:hAnsi="Arial Narrow" w:cs="Arial"/>
                <w:b/>
                <w:bCs/>
                <w:noProof/>
                <w:sz w:val="21"/>
                <w:szCs w:val="21"/>
              </w:rPr>
              <w:t>3</w:t>
            </w:r>
            <w:r>
              <w:rPr>
                <w:rFonts w:ascii="Arial Narrow" w:hAnsi="Arial Narrow" w:cs="Arial"/>
                <w:b/>
                <w:bCs/>
                <w:sz w:val="21"/>
                <w:szCs w:val="21"/>
              </w:rPr>
              <w:fldChar w:fldCharType="end"/>
            </w:r>
            <w:r>
              <w:rPr>
                <w:rFonts w:ascii="Arial Narrow" w:hAnsi="Arial Narrow" w:cs="Arial"/>
                <w:b/>
                <w:bCs/>
                <w:sz w:val="21"/>
                <w:szCs w:val="21"/>
              </w:rPr>
              <w:t>65,509,335</w:t>
            </w:r>
          </w:p>
        </w:tc>
        <w:tc>
          <w:tcPr>
            <w:tcW w:w="2246" w:type="dxa"/>
            <w:tcBorders>
              <w:top w:val="single" w:sz="4" w:space="0" w:color="auto"/>
              <w:left w:val="nil"/>
              <w:bottom w:val="single" w:sz="4" w:space="0" w:color="auto"/>
              <w:right w:val="nil"/>
            </w:tcBorders>
            <w:vAlign w:val="bottom"/>
          </w:tcPr>
          <w:p>
            <w:pPr>
              <w:ind w:left="0"/>
              <w:jc w:val="right"/>
              <w:rPr>
                <w:rFonts w:ascii="Arial Narrow" w:hAnsi="Arial Narrow" w:cs="Arial"/>
                <w:b/>
                <w:bCs/>
                <w:sz w:val="21"/>
                <w:szCs w:val="21"/>
              </w:rPr>
            </w:pPr>
            <w:r>
              <w:rPr>
                <w:rFonts w:ascii="Arial Narrow" w:hAnsi="Arial Narrow" w:cs="Arial"/>
                <w:b/>
                <w:bCs/>
                <w:sz w:val="21"/>
                <w:szCs w:val="21"/>
              </w:rPr>
              <w:fldChar w:fldCharType="begin"/>
            </w:r>
            <w:r>
              <w:rPr>
                <w:rFonts w:ascii="Arial Narrow" w:hAnsi="Arial Narrow" w:cs="Arial"/>
                <w:b/>
                <w:bCs/>
                <w:sz w:val="21"/>
                <w:szCs w:val="21"/>
              </w:rPr>
              <w:instrText xml:space="preserve"> =SUM(ABOVE) </w:instrText>
            </w:r>
            <w:r>
              <w:rPr>
                <w:rFonts w:ascii="Arial Narrow" w:hAnsi="Arial Narrow" w:cs="Arial"/>
                <w:b/>
                <w:bCs/>
                <w:sz w:val="21"/>
                <w:szCs w:val="21"/>
              </w:rPr>
              <w:fldChar w:fldCharType="separate"/>
            </w:r>
            <w:r>
              <w:rPr>
                <w:rFonts w:ascii="Arial Narrow" w:hAnsi="Arial Narrow" w:cs="Arial"/>
                <w:b/>
                <w:bCs/>
                <w:noProof/>
                <w:sz w:val="21"/>
                <w:szCs w:val="21"/>
              </w:rPr>
              <w:t>376,618,447</w:t>
            </w:r>
            <w:r>
              <w:rPr>
                <w:rFonts w:ascii="Arial Narrow" w:hAnsi="Arial Narrow" w:cs="Arial"/>
                <w:b/>
                <w:bCs/>
                <w:sz w:val="21"/>
                <w:szCs w:val="21"/>
              </w:rPr>
              <w:fldChar w:fldCharType="end"/>
            </w:r>
          </w:p>
        </w:tc>
      </w:tr>
      <w:tr>
        <w:trPr>
          <w:trHeight w:val="104"/>
        </w:trPr>
        <w:tc>
          <w:tcPr>
            <w:tcW w:w="3977"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b/>
                <w:bCs/>
                <w:sz w:val="21"/>
                <w:szCs w:val="21"/>
              </w:rPr>
            </w:pPr>
            <w:r>
              <w:rPr>
                <w:rFonts w:ascii="Arial Narrow" w:hAnsi="Arial Narrow" w:cs="Arial"/>
                <w:b/>
                <w:bCs/>
                <w:sz w:val="21"/>
                <w:szCs w:val="21"/>
              </w:rPr>
              <w:t>Accumulated Depreciation:</w:t>
            </w:r>
          </w:p>
        </w:tc>
        <w:tc>
          <w:tcPr>
            <w:tcW w:w="2417" w:type="dxa"/>
            <w:tcBorders>
              <w:top w:val="single" w:sz="4" w:space="0" w:color="auto"/>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b/>
                <w:bCs/>
                <w:sz w:val="21"/>
                <w:szCs w:val="21"/>
              </w:rPr>
            </w:pPr>
          </w:p>
        </w:tc>
        <w:tc>
          <w:tcPr>
            <w:tcW w:w="2246" w:type="dxa"/>
            <w:tcBorders>
              <w:top w:val="single" w:sz="4" w:space="0" w:color="auto"/>
              <w:left w:val="nil"/>
              <w:bottom w:val="nil"/>
              <w:right w:val="nil"/>
            </w:tcBorders>
            <w:vAlign w:val="bottom"/>
          </w:tcPr>
          <w:p>
            <w:pPr>
              <w:ind w:left="0"/>
              <w:jc w:val="right"/>
              <w:rPr>
                <w:rFonts w:ascii="Arial Narrow" w:hAnsi="Arial Narrow" w:cs="Arial"/>
                <w:b/>
                <w:bCs/>
                <w:sz w:val="21"/>
                <w:szCs w:val="21"/>
              </w:rPr>
            </w:pPr>
          </w:p>
        </w:tc>
      </w:tr>
      <w:tr>
        <w:trPr>
          <w:trHeight w:val="98"/>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 xml:space="preserve">Beginning Balance </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(265,002,730)</w:t>
            </w:r>
          </w:p>
        </w:tc>
        <w:tc>
          <w:tcPr>
            <w:tcW w:w="2246" w:type="dxa"/>
            <w:tcBorders>
              <w:top w:val="nil"/>
              <w:left w:val="nil"/>
              <w:bottom w:val="nil"/>
              <w:right w:val="nil"/>
            </w:tcBorders>
            <w:vAlign w:val="bottom"/>
          </w:tcPr>
          <w:p>
            <w:pPr>
              <w:ind w:left="0"/>
              <w:jc w:val="right"/>
              <w:rPr>
                <w:rFonts w:ascii="Arial Narrow" w:hAnsi="Arial Narrow" w:cs="Arial"/>
                <w:sz w:val="21"/>
                <w:szCs w:val="21"/>
              </w:rPr>
            </w:pPr>
            <w:r>
              <w:rPr>
                <w:rFonts w:ascii="Arial Narrow" w:hAnsi="Arial Narrow" w:cs="Arial"/>
                <w:sz w:val="21"/>
                <w:szCs w:val="21"/>
              </w:rPr>
              <w:t>(178,321,529)</w:t>
            </w:r>
          </w:p>
        </w:tc>
      </w:tr>
      <w:tr>
        <w:trPr>
          <w:trHeight w:val="98"/>
        </w:trPr>
        <w:tc>
          <w:tcPr>
            <w:tcW w:w="3977" w:type="dxa"/>
            <w:tcBorders>
              <w:top w:val="nil"/>
              <w:left w:val="nil"/>
              <w:bottom w:val="nil"/>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Depreciation expense</w:t>
            </w:r>
          </w:p>
        </w:tc>
        <w:tc>
          <w:tcPr>
            <w:tcW w:w="2417" w:type="dxa"/>
            <w:tcBorders>
              <w:top w:val="nil"/>
              <w:left w:val="nil"/>
              <w:bottom w:val="nil"/>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(88,735,322)</w:t>
            </w:r>
          </w:p>
        </w:tc>
        <w:tc>
          <w:tcPr>
            <w:tcW w:w="2246" w:type="dxa"/>
            <w:tcBorders>
              <w:top w:val="nil"/>
              <w:left w:val="nil"/>
              <w:bottom w:val="nil"/>
              <w:right w:val="nil"/>
            </w:tcBorders>
            <w:vAlign w:val="bottom"/>
          </w:tcPr>
          <w:p>
            <w:pPr>
              <w:ind w:left="0"/>
              <w:jc w:val="right"/>
              <w:rPr>
                <w:rFonts w:ascii="Arial Narrow" w:hAnsi="Arial Narrow" w:cs="Arial"/>
                <w:sz w:val="21"/>
                <w:szCs w:val="21"/>
              </w:rPr>
            </w:pPr>
            <w:r>
              <w:rPr>
                <w:rFonts w:ascii="Arial Narrow" w:hAnsi="Arial Narrow" w:cs="Arial"/>
                <w:sz w:val="21"/>
                <w:szCs w:val="21"/>
              </w:rPr>
              <w:t>(86,658,971)</w:t>
            </w:r>
          </w:p>
        </w:tc>
      </w:tr>
      <w:tr>
        <w:trPr>
          <w:trHeight w:val="98"/>
        </w:trPr>
        <w:tc>
          <w:tcPr>
            <w:tcW w:w="3977"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pPr>
              <w:ind w:left="0"/>
              <w:rPr>
                <w:rFonts w:ascii="Arial Narrow" w:hAnsi="Arial Narrow" w:cs="Arial"/>
                <w:sz w:val="21"/>
                <w:szCs w:val="21"/>
              </w:rPr>
            </w:pPr>
            <w:r>
              <w:rPr>
                <w:rFonts w:ascii="Arial Narrow" w:hAnsi="Arial Narrow" w:cs="Arial"/>
                <w:sz w:val="21"/>
                <w:szCs w:val="21"/>
              </w:rPr>
              <w:t>Adjustments</w:t>
            </w:r>
          </w:p>
        </w:tc>
        <w:tc>
          <w:tcPr>
            <w:tcW w:w="2417"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pPr>
              <w:ind w:left="-20"/>
              <w:jc w:val="right"/>
              <w:rPr>
                <w:rFonts w:ascii="Arial Narrow" w:hAnsi="Arial Narrow" w:cs="Arial"/>
                <w:sz w:val="21"/>
                <w:szCs w:val="21"/>
              </w:rPr>
            </w:pPr>
            <w:r>
              <w:rPr>
                <w:rFonts w:ascii="Arial Narrow" w:hAnsi="Arial Narrow" w:cs="Arial"/>
                <w:sz w:val="21"/>
                <w:szCs w:val="21"/>
              </w:rPr>
              <w:t>-</w:t>
            </w:r>
          </w:p>
        </w:tc>
        <w:tc>
          <w:tcPr>
            <w:tcW w:w="2246" w:type="dxa"/>
            <w:tcBorders>
              <w:top w:val="nil"/>
              <w:left w:val="nil"/>
              <w:bottom w:val="single" w:sz="4" w:space="0" w:color="auto"/>
              <w:right w:val="nil"/>
            </w:tcBorders>
            <w:vAlign w:val="bottom"/>
          </w:tcPr>
          <w:p>
            <w:pPr>
              <w:ind w:left="0"/>
              <w:jc w:val="right"/>
              <w:rPr>
                <w:rFonts w:ascii="Arial Narrow" w:hAnsi="Arial Narrow" w:cs="Arial"/>
                <w:sz w:val="21"/>
                <w:szCs w:val="21"/>
              </w:rPr>
            </w:pPr>
            <w:r>
              <w:rPr>
                <w:rFonts w:ascii="Arial Narrow" w:hAnsi="Arial Narrow" w:cs="Arial"/>
                <w:sz w:val="21"/>
                <w:szCs w:val="21"/>
              </w:rPr>
              <w:t>(22,230)</w:t>
            </w:r>
          </w:p>
        </w:tc>
      </w:tr>
      <w:tr>
        <w:trPr>
          <w:trHeight w:val="159"/>
        </w:trPr>
        <w:tc>
          <w:tcPr>
            <w:tcW w:w="397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pPr>
              <w:ind w:left="0"/>
              <w:rPr>
                <w:rFonts w:ascii="Arial Narrow" w:hAnsi="Arial Narrow" w:cs="Arial"/>
                <w:b/>
                <w:bCs/>
                <w:sz w:val="21"/>
                <w:szCs w:val="21"/>
              </w:rPr>
            </w:pPr>
            <w:r>
              <w:rPr>
                <w:rFonts w:ascii="Arial Narrow" w:hAnsi="Arial Narrow" w:cs="Arial"/>
                <w:b/>
                <w:bCs/>
                <w:sz w:val="21"/>
                <w:szCs w:val="21"/>
              </w:rPr>
              <w:t>Total</w:t>
            </w:r>
          </w:p>
        </w:tc>
        <w:tc>
          <w:tcPr>
            <w:tcW w:w="241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tcPr>
          <w:p>
            <w:pPr>
              <w:jc w:val="right"/>
              <w:rPr>
                <w:rFonts w:ascii="Arial Narrow" w:hAnsi="Arial Narrow" w:cs="Arial"/>
                <w:b/>
                <w:bCs/>
                <w:sz w:val="21"/>
                <w:szCs w:val="21"/>
              </w:rPr>
            </w:pPr>
            <w:r>
              <w:rPr>
                <w:rFonts w:ascii="Arial Narrow" w:hAnsi="Arial Narrow" w:cs="Arial"/>
                <w:b/>
                <w:bCs/>
                <w:sz w:val="21"/>
                <w:szCs w:val="21"/>
              </w:rPr>
              <w:t>(353,738,052)</w:t>
            </w:r>
          </w:p>
        </w:tc>
        <w:tc>
          <w:tcPr>
            <w:tcW w:w="2246" w:type="dxa"/>
            <w:tcBorders>
              <w:top w:val="single" w:sz="4" w:space="0" w:color="auto"/>
              <w:left w:val="nil"/>
              <w:bottom w:val="single" w:sz="4" w:space="0" w:color="auto"/>
              <w:right w:val="nil"/>
            </w:tcBorders>
            <w:vAlign w:val="bottom"/>
          </w:tcPr>
          <w:p>
            <w:pPr>
              <w:ind w:left="0"/>
              <w:jc w:val="right"/>
              <w:rPr>
                <w:rFonts w:ascii="Arial Narrow" w:hAnsi="Arial Narrow" w:cs="Arial"/>
                <w:b/>
                <w:bCs/>
                <w:sz w:val="21"/>
                <w:szCs w:val="21"/>
              </w:rPr>
            </w:pPr>
            <w:r>
              <w:rPr>
                <w:rFonts w:ascii="Arial Narrow" w:hAnsi="Arial Narrow" w:cs="Arial"/>
                <w:b/>
                <w:bCs/>
                <w:sz w:val="21"/>
                <w:szCs w:val="21"/>
              </w:rPr>
              <w:t>(265,002,730)</w:t>
            </w:r>
          </w:p>
        </w:tc>
      </w:tr>
      <w:tr>
        <w:trPr>
          <w:trHeight w:val="248"/>
        </w:trPr>
        <w:tc>
          <w:tcPr>
            <w:tcW w:w="397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hideMark/>
          </w:tcPr>
          <w:p>
            <w:pPr>
              <w:ind w:left="-15"/>
              <w:jc w:val="left"/>
              <w:rPr>
                <w:rFonts w:ascii="Arial Narrow" w:hAnsi="Arial Narrow" w:cs="Arial"/>
                <w:b/>
                <w:sz w:val="21"/>
                <w:szCs w:val="21"/>
              </w:rPr>
            </w:pPr>
            <w:r>
              <w:rPr>
                <w:rFonts w:ascii="Arial Narrow" w:hAnsi="Arial Narrow" w:cs="Arial"/>
                <w:b/>
                <w:sz w:val="21"/>
                <w:szCs w:val="21"/>
              </w:rPr>
              <w:t xml:space="preserve">Carrying Amount </w:t>
            </w:r>
          </w:p>
        </w:tc>
        <w:tc>
          <w:tcPr>
            <w:tcW w:w="241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pPr>
              <w:ind w:left="0"/>
              <w:jc w:val="right"/>
              <w:rPr>
                <w:rFonts w:ascii="Arial Narrow" w:hAnsi="Arial Narrow"/>
                <w:b/>
                <w:sz w:val="21"/>
                <w:szCs w:val="21"/>
              </w:rPr>
            </w:pPr>
            <w:r>
              <w:rPr>
                <w:rFonts w:ascii="Arial Narrow" w:hAnsi="Arial Narrow"/>
                <w:b/>
                <w:sz w:val="21"/>
                <w:szCs w:val="21"/>
              </w:rPr>
              <w:t>11,771,283</w:t>
            </w:r>
          </w:p>
        </w:tc>
        <w:tc>
          <w:tcPr>
            <w:tcW w:w="2246" w:type="dxa"/>
            <w:tcBorders>
              <w:top w:val="single" w:sz="4" w:space="0" w:color="auto"/>
              <w:left w:val="nil"/>
              <w:bottom w:val="double" w:sz="4" w:space="0" w:color="auto"/>
              <w:right w:val="nil"/>
            </w:tcBorders>
            <w:vAlign w:val="bottom"/>
          </w:tcPr>
          <w:p>
            <w:pPr>
              <w:ind w:left="100"/>
              <w:jc w:val="right"/>
              <w:rPr>
                <w:rFonts w:ascii="Arial Narrow" w:hAnsi="Arial Narrow" w:cs="Arial"/>
                <w:b/>
                <w:sz w:val="21"/>
                <w:szCs w:val="21"/>
              </w:rPr>
            </w:pPr>
            <w:r>
              <w:rPr>
                <w:rFonts w:ascii="Arial Narrow" w:hAnsi="Arial Narrow"/>
                <w:b/>
                <w:sz w:val="21"/>
                <w:szCs w:val="21"/>
              </w:rPr>
              <w:t>111,615,717</w:t>
            </w:r>
          </w:p>
        </w:tc>
      </w:tr>
    </w:tbl>
    <w:p>
      <w:pPr>
        <w:pStyle w:val="NoSpacing"/>
        <w:ind w:left="0"/>
        <w:rPr>
          <w:rFonts w:ascii="Arial" w:hAnsi="Arial" w:cs="Arial"/>
        </w:rPr>
      </w:pPr>
    </w:p>
    <w:p>
      <w:pPr>
        <w:ind w:left="0"/>
        <w:rPr>
          <w:rFonts w:ascii="Arial" w:hAnsi="Arial" w:cs="Arial"/>
          <w:sz w:val="22"/>
          <w:szCs w:val="22"/>
        </w:rPr>
      </w:pPr>
      <w:r>
        <w:rPr>
          <w:rFonts w:ascii="Arial" w:hAnsi="Arial" w:cs="Arial"/>
          <w:sz w:val="22"/>
          <w:szCs w:val="22"/>
        </w:rPr>
        <w:t>Intangible assets pertain to computer software with a carrying value of P111</w:t>
      </w:r>
      <w:proofErr w:type="gramStart"/>
      <w:r>
        <w:rPr>
          <w:rFonts w:ascii="Arial" w:hAnsi="Arial" w:cs="Arial"/>
          <w:sz w:val="22"/>
          <w:szCs w:val="22"/>
        </w:rPr>
        <w:t>,615,717</w:t>
      </w:r>
      <w:proofErr w:type="gramEnd"/>
      <w:r>
        <w:rPr>
          <w:rFonts w:ascii="Arial" w:hAnsi="Arial" w:cs="Arial"/>
          <w:sz w:val="22"/>
          <w:szCs w:val="22"/>
        </w:rPr>
        <w:t xml:space="preserve"> for the year 2020 and P11,771,283 for the year 2021. The amortization is computed using straight line method with a useful life of three years. However, there are included software with 12-month subscriptions and these are amortized over one year.</w:t>
      </w:r>
      <w:r>
        <w:rPr>
          <w:rFonts w:ascii="Arial" w:hAnsi="Arial" w:cs="Arial"/>
          <w:sz w:val="22"/>
          <w:szCs w:val="22"/>
        </w:rPr>
        <w:tab/>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Additions for the year 2021 include payment for PCSO-Computerized Accounting System Project Milestone Three which includes Revenue Allocation Module and Budget Module, and adjustments due to change in the amount of MS Licenses which is purchased from Procurement Service - Department of Budget and Management.</w:t>
      </w:r>
    </w:p>
    <w:p>
      <w:pPr>
        <w:ind w:left="0"/>
        <w:rPr>
          <w:rFonts w:ascii="Arial" w:hAnsi="Arial" w:cs="Arial"/>
          <w:sz w:val="22"/>
          <w:szCs w:val="22"/>
        </w:rPr>
      </w:pPr>
    </w:p>
    <w:p>
      <w:pPr>
        <w:ind w:left="0"/>
        <w:rPr>
          <w:rFonts w:ascii="Arial" w:hAnsi="Arial" w:cs="Arial"/>
          <w:sz w:val="22"/>
          <w:szCs w:val="22"/>
        </w:rPr>
      </w:pPr>
    </w:p>
    <w:p>
      <w:pPr>
        <w:pStyle w:val="ListParagraph"/>
        <w:keepNext/>
        <w:numPr>
          <w:ilvl w:val="0"/>
          <w:numId w:val="13"/>
        </w:numPr>
        <w:ind w:left="720" w:hanging="720"/>
        <w:rPr>
          <w:rFonts w:ascii="Arial" w:hAnsi="Arial" w:cs="Arial"/>
          <w:b/>
          <w:sz w:val="22"/>
          <w:szCs w:val="22"/>
        </w:rPr>
      </w:pPr>
      <w:r>
        <w:rPr>
          <w:rFonts w:ascii="Arial" w:hAnsi="Arial" w:cs="Arial"/>
          <w:b/>
          <w:sz w:val="22"/>
          <w:szCs w:val="22"/>
        </w:rPr>
        <w:t>OTHER NON-CURRENT ASSETS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 the following:</w:t>
      </w:r>
    </w:p>
    <w:tbl>
      <w:tblPr>
        <w:tblW w:w="8692" w:type="dxa"/>
        <w:tblLook w:val="04A0" w:firstRow="1" w:lastRow="0" w:firstColumn="1" w:lastColumn="0" w:noHBand="0" w:noVBand="1"/>
      </w:tblPr>
      <w:tblGrid>
        <w:gridCol w:w="4950"/>
        <w:gridCol w:w="1870"/>
        <w:gridCol w:w="1872"/>
      </w:tblGrid>
      <w:tr>
        <w:trPr>
          <w:trHeight w:val="215"/>
        </w:trPr>
        <w:tc>
          <w:tcPr>
            <w:tcW w:w="4950" w:type="dxa"/>
            <w:tcBorders>
              <w:top w:val="single" w:sz="4" w:space="0" w:color="auto"/>
              <w:left w:val="nil"/>
              <w:bottom w:val="single" w:sz="4" w:space="0" w:color="auto"/>
              <w:right w:val="nil"/>
            </w:tcBorders>
            <w:shd w:val="clear" w:color="auto" w:fill="auto"/>
            <w:noWrap/>
            <w:vAlign w:val="bottom"/>
          </w:tcPr>
          <w:p>
            <w:pPr>
              <w:ind w:left="0"/>
              <w:jc w:val="left"/>
              <w:rPr>
                <w:rFonts w:ascii="Arial Narrow" w:hAnsi="Arial Narrow" w:cs="Calibri"/>
                <w:b/>
                <w:bCs/>
                <w:sz w:val="22"/>
                <w:szCs w:val="22"/>
              </w:rPr>
            </w:pPr>
          </w:p>
        </w:tc>
        <w:tc>
          <w:tcPr>
            <w:tcW w:w="187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Calibri"/>
                <w:b/>
                <w:bCs/>
                <w:sz w:val="22"/>
                <w:szCs w:val="22"/>
              </w:rPr>
            </w:pPr>
            <w:r>
              <w:rPr>
                <w:rFonts w:ascii="Arial Narrow" w:hAnsi="Arial Narrow" w:cs="Arial"/>
                <w:b/>
                <w:bCs/>
                <w:sz w:val="21"/>
                <w:szCs w:val="21"/>
              </w:rPr>
              <w:t>2021</w:t>
            </w:r>
          </w:p>
        </w:tc>
        <w:tc>
          <w:tcPr>
            <w:tcW w:w="1872" w:type="dxa"/>
            <w:tcBorders>
              <w:top w:val="single" w:sz="4" w:space="0" w:color="auto"/>
              <w:left w:val="nil"/>
              <w:bottom w:val="single" w:sz="4" w:space="0" w:color="auto"/>
              <w:right w:val="nil"/>
            </w:tcBorders>
            <w:noWrap/>
            <w:vAlign w:val="bottom"/>
          </w:tcPr>
          <w:p>
            <w:pPr>
              <w:ind w:left="0" w:right="-56"/>
              <w:jc w:val="right"/>
              <w:rPr>
                <w:rFonts w:ascii="Arial Narrow" w:hAnsi="Arial Narrow" w:cs="Calibri"/>
                <w:b/>
                <w:bCs/>
                <w:sz w:val="22"/>
                <w:szCs w:val="22"/>
              </w:rPr>
            </w:pPr>
            <w:r>
              <w:rPr>
                <w:rFonts w:ascii="Arial Narrow" w:hAnsi="Arial Narrow" w:cs="Arial"/>
                <w:b/>
                <w:bCs/>
                <w:sz w:val="21"/>
                <w:szCs w:val="21"/>
              </w:rPr>
              <w:t>2020</w:t>
            </w:r>
          </w:p>
        </w:tc>
      </w:tr>
      <w:tr>
        <w:trPr>
          <w:trHeight w:val="215"/>
        </w:trPr>
        <w:tc>
          <w:tcPr>
            <w:tcW w:w="495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Prepaid Rent</w:t>
            </w:r>
          </w:p>
        </w:tc>
        <w:tc>
          <w:tcPr>
            <w:tcW w:w="187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173,717</w:t>
            </w:r>
          </w:p>
        </w:tc>
        <w:tc>
          <w:tcPr>
            <w:tcW w:w="1872" w:type="dxa"/>
            <w:tcBorders>
              <w:top w:val="single" w:sz="4" w:space="0" w:color="auto"/>
              <w:left w:val="nil"/>
              <w:bottom w:val="single" w:sz="4" w:space="0" w:color="auto"/>
              <w:right w:val="nil"/>
            </w:tcBorders>
            <w:shd w:val="clear" w:color="auto" w:fill="auto"/>
            <w:noWrap/>
            <w:vAlign w:val="bottom"/>
            <w:hideMark/>
          </w:tcPr>
          <w:p>
            <w:pPr>
              <w:ind w:left="0" w:right="-56"/>
              <w:jc w:val="right"/>
              <w:rPr>
                <w:rFonts w:ascii="Arial Narrow" w:hAnsi="Arial Narrow" w:cs="Calibri"/>
                <w:b/>
                <w:bCs/>
                <w:sz w:val="22"/>
                <w:szCs w:val="22"/>
              </w:rPr>
            </w:pPr>
            <w:r>
              <w:rPr>
                <w:rFonts w:ascii="Arial Narrow" w:hAnsi="Arial Narrow" w:cs="Calibri"/>
                <w:b/>
                <w:bCs/>
                <w:sz w:val="22"/>
                <w:szCs w:val="22"/>
              </w:rPr>
              <w:t xml:space="preserve">             28,961,305 </w:t>
            </w:r>
          </w:p>
        </w:tc>
      </w:tr>
      <w:tr>
        <w:trPr>
          <w:trHeight w:val="139"/>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 xml:space="preserve">Guaranty deposits </w:t>
            </w:r>
          </w:p>
        </w:tc>
        <w:tc>
          <w:tcPr>
            <w:tcW w:w="1870"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43,455,948 </w:t>
            </w:r>
          </w:p>
        </w:tc>
        <w:tc>
          <w:tcPr>
            <w:tcW w:w="1872" w:type="dxa"/>
            <w:tcBorders>
              <w:top w:val="nil"/>
              <w:left w:val="nil"/>
              <w:bottom w:val="nil"/>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31,197,610 </w:t>
            </w:r>
          </w:p>
        </w:tc>
      </w:tr>
      <w:tr>
        <w:trPr>
          <w:trHeight w:val="84"/>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Other deposits</w:t>
            </w:r>
          </w:p>
        </w:tc>
        <w:tc>
          <w:tcPr>
            <w:tcW w:w="1870"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6,416,781,167 </w:t>
            </w:r>
          </w:p>
        </w:tc>
        <w:tc>
          <w:tcPr>
            <w:tcW w:w="1872" w:type="dxa"/>
            <w:tcBorders>
              <w:top w:val="nil"/>
              <w:left w:val="nil"/>
              <w:bottom w:val="nil"/>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5,277,029,936 </w:t>
            </w:r>
          </w:p>
        </w:tc>
      </w:tr>
      <w:tr>
        <w:trPr>
          <w:trHeight w:val="101"/>
        </w:trPr>
        <w:tc>
          <w:tcPr>
            <w:tcW w:w="495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Deposits</w:t>
            </w:r>
          </w:p>
        </w:tc>
        <w:tc>
          <w:tcPr>
            <w:tcW w:w="187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6,460,237,115 </w:t>
            </w:r>
          </w:p>
        </w:tc>
        <w:tc>
          <w:tcPr>
            <w:tcW w:w="1872" w:type="dxa"/>
            <w:tcBorders>
              <w:top w:val="single" w:sz="4" w:space="0" w:color="auto"/>
              <w:left w:val="nil"/>
              <w:bottom w:val="single" w:sz="4" w:space="0" w:color="auto"/>
              <w:right w:val="nil"/>
            </w:tcBorders>
            <w:shd w:val="clear" w:color="auto" w:fill="auto"/>
            <w:noWrap/>
            <w:vAlign w:val="bottom"/>
            <w:hideMark/>
          </w:tcPr>
          <w:p>
            <w:pPr>
              <w:ind w:left="0" w:right="-56"/>
              <w:jc w:val="right"/>
              <w:rPr>
                <w:rFonts w:ascii="Arial Narrow" w:hAnsi="Arial Narrow" w:cs="Calibri"/>
                <w:b/>
                <w:bCs/>
                <w:sz w:val="22"/>
                <w:szCs w:val="22"/>
              </w:rPr>
            </w:pPr>
            <w:r>
              <w:rPr>
                <w:rFonts w:ascii="Arial Narrow" w:hAnsi="Arial Narrow" w:cs="Calibri"/>
                <w:b/>
                <w:bCs/>
                <w:sz w:val="22"/>
                <w:szCs w:val="22"/>
              </w:rPr>
              <w:t xml:space="preserve">       5,308,227,546 </w:t>
            </w:r>
          </w:p>
        </w:tc>
      </w:tr>
      <w:tr>
        <w:trPr>
          <w:trHeight w:val="364"/>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Foreclosed property/assets-net</w:t>
            </w:r>
          </w:p>
        </w:tc>
        <w:tc>
          <w:tcPr>
            <w:tcW w:w="1870"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26,300 </w:t>
            </w:r>
          </w:p>
        </w:tc>
        <w:tc>
          <w:tcPr>
            <w:tcW w:w="1872" w:type="dxa"/>
            <w:tcBorders>
              <w:top w:val="nil"/>
              <w:left w:val="nil"/>
              <w:bottom w:val="nil"/>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26,300 </w:t>
            </w:r>
          </w:p>
        </w:tc>
      </w:tr>
      <w:tr>
        <w:trPr>
          <w:trHeight w:val="112"/>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Deferred assets/losses</w:t>
            </w:r>
          </w:p>
        </w:tc>
        <w:tc>
          <w:tcPr>
            <w:tcW w:w="1870"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780 </w:t>
            </w:r>
          </w:p>
        </w:tc>
        <w:tc>
          <w:tcPr>
            <w:tcW w:w="1872" w:type="dxa"/>
            <w:tcBorders>
              <w:top w:val="nil"/>
              <w:left w:val="nil"/>
              <w:bottom w:val="nil"/>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780 </w:t>
            </w:r>
          </w:p>
        </w:tc>
      </w:tr>
      <w:tr>
        <w:trPr>
          <w:trHeight w:val="84"/>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Abandoned/surrendered properties-net</w:t>
            </w:r>
          </w:p>
        </w:tc>
        <w:tc>
          <w:tcPr>
            <w:tcW w:w="1870"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448,398 </w:t>
            </w:r>
          </w:p>
        </w:tc>
        <w:tc>
          <w:tcPr>
            <w:tcW w:w="1872" w:type="dxa"/>
            <w:tcBorders>
              <w:top w:val="nil"/>
              <w:left w:val="nil"/>
              <w:bottom w:val="nil"/>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448,398 </w:t>
            </w:r>
          </w:p>
        </w:tc>
      </w:tr>
      <w:tr>
        <w:trPr>
          <w:trHeight w:val="84"/>
        </w:trPr>
        <w:tc>
          <w:tcPr>
            <w:tcW w:w="4950" w:type="dxa"/>
            <w:tcBorders>
              <w:top w:val="nil"/>
              <w:left w:val="nil"/>
              <w:bottom w:val="single" w:sz="4" w:space="0" w:color="auto"/>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Other assets</w:t>
            </w:r>
          </w:p>
        </w:tc>
        <w:tc>
          <w:tcPr>
            <w:tcW w:w="187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52,150,029 </w:t>
            </w:r>
          </w:p>
        </w:tc>
        <w:tc>
          <w:tcPr>
            <w:tcW w:w="1872" w:type="dxa"/>
            <w:tcBorders>
              <w:top w:val="nil"/>
              <w:left w:val="nil"/>
              <w:bottom w:val="single" w:sz="4" w:space="0" w:color="auto"/>
              <w:right w:val="nil"/>
            </w:tcBorders>
            <w:shd w:val="clear" w:color="auto" w:fill="auto"/>
            <w:noWrap/>
            <w:vAlign w:val="bottom"/>
            <w:hideMark/>
          </w:tcPr>
          <w:p>
            <w:pPr>
              <w:ind w:left="0" w:right="-56"/>
              <w:jc w:val="right"/>
              <w:rPr>
                <w:rFonts w:ascii="Arial Narrow" w:hAnsi="Arial Narrow" w:cs="Calibri"/>
                <w:sz w:val="22"/>
                <w:szCs w:val="22"/>
              </w:rPr>
            </w:pPr>
            <w:r>
              <w:rPr>
                <w:rFonts w:ascii="Arial Narrow" w:hAnsi="Arial Narrow" w:cs="Calibri"/>
                <w:sz w:val="22"/>
                <w:szCs w:val="22"/>
              </w:rPr>
              <w:t xml:space="preserve">             59,910,051 </w:t>
            </w:r>
          </w:p>
        </w:tc>
      </w:tr>
      <w:tr>
        <w:trPr>
          <w:trHeight w:val="73"/>
        </w:trPr>
        <w:tc>
          <w:tcPr>
            <w:tcW w:w="4950" w:type="dxa"/>
            <w:tcBorders>
              <w:top w:val="nil"/>
              <w:left w:val="nil"/>
              <w:bottom w:val="nil"/>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Other Assets</w:t>
            </w:r>
          </w:p>
        </w:tc>
        <w:tc>
          <w:tcPr>
            <w:tcW w:w="187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52,625,507 </w:t>
            </w:r>
          </w:p>
        </w:tc>
        <w:tc>
          <w:tcPr>
            <w:tcW w:w="1872" w:type="dxa"/>
            <w:tcBorders>
              <w:top w:val="nil"/>
              <w:left w:val="nil"/>
              <w:bottom w:val="single" w:sz="4" w:space="0" w:color="auto"/>
              <w:right w:val="nil"/>
            </w:tcBorders>
            <w:shd w:val="clear" w:color="auto" w:fill="auto"/>
            <w:noWrap/>
            <w:vAlign w:val="bottom"/>
            <w:hideMark/>
          </w:tcPr>
          <w:p>
            <w:pPr>
              <w:ind w:left="0" w:right="-56"/>
              <w:jc w:val="right"/>
              <w:rPr>
                <w:rFonts w:ascii="Arial Narrow" w:hAnsi="Arial Narrow" w:cs="Calibri"/>
                <w:b/>
                <w:bCs/>
                <w:sz w:val="22"/>
                <w:szCs w:val="22"/>
              </w:rPr>
            </w:pPr>
            <w:r>
              <w:rPr>
                <w:rFonts w:ascii="Arial Narrow" w:hAnsi="Arial Narrow" w:cs="Calibri"/>
                <w:b/>
                <w:bCs/>
                <w:sz w:val="22"/>
                <w:szCs w:val="22"/>
              </w:rPr>
              <w:t xml:space="preserve">             60,385,529 </w:t>
            </w:r>
          </w:p>
        </w:tc>
      </w:tr>
      <w:tr>
        <w:trPr>
          <w:trHeight w:val="73"/>
        </w:trPr>
        <w:tc>
          <w:tcPr>
            <w:tcW w:w="495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NON-CURRENT ASSETS</w:t>
            </w:r>
          </w:p>
        </w:tc>
        <w:tc>
          <w:tcPr>
            <w:tcW w:w="1870"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6,513,036,339 </w:t>
            </w:r>
          </w:p>
        </w:tc>
        <w:tc>
          <w:tcPr>
            <w:tcW w:w="1872" w:type="dxa"/>
            <w:tcBorders>
              <w:top w:val="nil"/>
              <w:left w:val="nil"/>
              <w:bottom w:val="double" w:sz="6" w:space="0" w:color="auto"/>
              <w:right w:val="nil"/>
            </w:tcBorders>
            <w:shd w:val="clear" w:color="auto" w:fill="auto"/>
            <w:noWrap/>
            <w:vAlign w:val="bottom"/>
            <w:hideMark/>
          </w:tcPr>
          <w:p>
            <w:pPr>
              <w:ind w:left="0" w:right="-56"/>
              <w:jc w:val="right"/>
              <w:rPr>
                <w:rFonts w:ascii="Arial Narrow" w:hAnsi="Arial Narrow" w:cs="Calibri"/>
                <w:b/>
                <w:bCs/>
                <w:sz w:val="22"/>
                <w:szCs w:val="22"/>
              </w:rPr>
            </w:pPr>
            <w:r>
              <w:rPr>
                <w:rFonts w:ascii="Arial Narrow" w:hAnsi="Arial Narrow" w:cs="Calibri"/>
                <w:b/>
                <w:bCs/>
                <w:sz w:val="22"/>
                <w:szCs w:val="22"/>
              </w:rPr>
              <w:t xml:space="preserve">       5,397,574,380 </w:t>
            </w:r>
          </w:p>
        </w:tc>
      </w:tr>
    </w:tbl>
    <w:p>
      <w:pPr>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Prepayments include prepaid rent pertains to the advance deposits for lease/rentals of property, plant and equipment used in operations. These can be used as rental payments only at the end of the term of the contract</w:t>
      </w:r>
    </w:p>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sz w:val="22"/>
          <w:szCs w:val="22"/>
        </w:rPr>
        <w:t>Deposit includes guaranty deposits and other deposits. G</w:t>
      </w:r>
      <w:r>
        <w:rPr>
          <w:rFonts w:ascii="Arial" w:hAnsi="Arial" w:cs="Arial"/>
          <w:bCs/>
          <w:sz w:val="22"/>
          <w:szCs w:val="22"/>
          <w:lang w:eastAsia="ar-SA"/>
        </w:rPr>
        <w:t xml:space="preserve">uaranty deposits are paid to utility companies, namely: Manila Electric Company and Philippine Long Distance Telephone Company.  It also includes guaranty deposits for lease/rentals of the buildings located in Shaw Blvd., </w:t>
      </w:r>
      <w:proofErr w:type="spellStart"/>
      <w:r>
        <w:rPr>
          <w:rFonts w:ascii="Arial" w:hAnsi="Arial" w:cs="Arial"/>
          <w:bCs/>
          <w:sz w:val="22"/>
          <w:szCs w:val="22"/>
          <w:lang w:eastAsia="ar-SA"/>
        </w:rPr>
        <w:t>Mandaluyong</w:t>
      </w:r>
      <w:proofErr w:type="spellEnd"/>
      <w:r>
        <w:rPr>
          <w:rFonts w:ascii="Arial" w:hAnsi="Arial" w:cs="Arial"/>
          <w:bCs/>
          <w:sz w:val="22"/>
          <w:szCs w:val="22"/>
          <w:lang w:eastAsia="ar-SA"/>
        </w:rPr>
        <w:t xml:space="preserve"> City that are currently being occupied by the PCSO. Other deposits represent the cash bond of STL ASA, Lotto and Keno and the Prize Seed Fund entrusted/deposited to PCSO bank account by Pacific Online System Company, Philippine Gaming Management Corporation and Powerball Management Corporation for payment of prizes for Scratch and Match. Also, the account includes the escrow deposit of Mark Sensing Ltd. retained by PCSO in compliance with the court order to withhold 24.5 per cent commission of CISCO on PCSO’s lotto supplies purchases with Mark Sensing Ltd. (</w:t>
      </w:r>
      <w:r>
        <w:rPr>
          <w:rFonts w:ascii="Arial" w:hAnsi="Arial" w:cs="Arial"/>
          <w:bCs/>
          <w:i/>
          <w:sz w:val="22"/>
          <w:szCs w:val="22"/>
          <w:lang w:eastAsia="ar-SA"/>
        </w:rPr>
        <w:t>Reference:</w:t>
      </w:r>
      <w:r>
        <w:rPr>
          <w:rFonts w:ascii="Arial" w:hAnsi="Arial" w:cs="Arial"/>
          <w:bCs/>
          <w:sz w:val="22"/>
          <w:szCs w:val="22"/>
          <w:lang w:eastAsia="ar-SA"/>
        </w:rPr>
        <w:t xml:space="preserve"> </w:t>
      </w:r>
      <w:r>
        <w:rPr>
          <w:rFonts w:ascii="Arial" w:hAnsi="Arial" w:cs="Arial"/>
          <w:bCs/>
          <w:i/>
          <w:sz w:val="22"/>
          <w:szCs w:val="22"/>
          <w:lang w:eastAsia="ar-SA"/>
        </w:rPr>
        <w:t>Civil Case No. Q-05-54756</w:t>
      </w:r>
      <w:r>
        <w:rPr>
          <w:rFonts w:ascii="Arial" w:hAnsi="Arial" w:cs="Arial"/>
          <w:bCs/>
          <w:sz w:val="22"/>
          <w:szCs w:val="22"/>
          <w:lang w:eastAsia="ar-SA"/>
        </w:rPr>
        <w:t>).</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Other Assets include Foreclosed property/assets, </w:t>
      </w:r>
      <w:proofErr w:type="gramStart"/>
      <w:r>
        <w:rPr>
          <w:rFonts w:ascii="Arial" w:hAnsi="Arial" w:cs="Arial"/>
          <w:bCs/>
          <w:sz w:val="22"/>
          <w:szCs w:val="22"/>
          <w:lang w:eastAsia="ar-SA"/>
        </w:rPr>
        <w:t>Deferred</w:t>
      </w:r>
      <w:proofErr w:type="gramEnd"/>
      <w:r>
        <w:rPr>
          <w:rFonts w:ascii="Arial" w:hAnsi="Arial" w:cs="Arial"/>
          <w:bCs/>
          <w:sz w:val="22"/>
          <w:szCs w:val="22"/>
          <w:lang w:eastAsia="ar-SA"/>
        </w:rPr>
        <w:t xml:space="preserve"> assets/losses, Abandoned/surrendered properties and other assets.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p>
    <w:p>
      <w:pPr>
        <w:pStyle w:val="ListParagraph"/>
        <w:numPr>
          <w:ilvl w:val="0"/>
          <w:numId w:val="13"/>
        </w:numPr>
        <w:ind w:left="540" w:hanging="630"/>
        <w:rPr>
          <w:rFonts w:ascii="Arial" w:hAnsi="Arial" w:cs="Arial"/>
          <w:sz w:val="22"/>
          <w:szCs w:val="22"/>
        </w:rPr>
      </w:pPr>
      <w:r>
        <w:rPr>
          <w:rFonts w:ascii="Arial" w:hAnsi="Arial" w:cs="Arial"/>
          <w:b/>
          <w:sz w:val="22"/>
          <w:szCs w:val="22"/>
        </w:rPr>
        <w:t>TAXES</w:t>
      </w:r>
    </w:p>
    <w:p>
      <w:pPr>
        <w:ind w:left="0"/>
        <w:rPr>
          <w:rFonts w:ascii="Arial" w:hAnsi="Arial" w:cs="Arial"/>
          <w:sz w:val="22"/>
          <w:szCs w:val="22"/>
        </w:rPr>
      </w:pPr>
    </w:p>
    <w:p>
      <w:pPr>
        <w:pStyle w:val="Style2"/>
        <w:numPr>
          <w:ilvl w:val="0"/>
          <w:numId w:val="0"/>
        </w:numPr>
        <w:spacing w:after="0" w:line="240" w:lineRule="auto"/>
        <w:rPr>
          <w:rFonts w:ascii="Arial" w:hAnsi="Arial" w:cs="Arial"/>
          <w:sz w:val="22"/>
          <w:szCs w:val="22"/>
        </w:rPr>
      </w:pPr>
      <w:r>
        <w:rPr>
          <w:rFonts w:ascii="Arial" w:hAnsi="Arial" w:cs="Arial"/>
          <w:sz w:val="22"/>
          <w:szCs w:val="22"/>
        </w:rPr>
        <w:t>Income Tax Expense</w:t>
      </w:r>
    </w:p>
    <w:p>
      <w:pPr>
        <w:ind w:left="1440"/>
        <w:rPr>
          <w:rFonts w:ascii="Arial" w:hAnsi="Arial" w:cs="Arial"/>
          <w:sz w:val="22"/>
          <w:szCs w:val="22"/>
        </w:rPr>
      </w:pPr>
    </w:p>
    <w:p>
      <w:pPr>
        <w:ind w:left="-90" w:firstLine="90"/>
        <w:rPr>
          <w:rFonts w:ascii="Arial" w:hAnsi="Arial" w:cs="Arial"/>
          <w:sz w:val="22"/>
          <w:szCs w:val="22"/>
        </w:rPr>
      </w:pPr>
      <w:r>
        <w:rPr>
          <w:rFonts w:ascii="Arial" w:hAnsi="Arial" w:cs="Arial"/>
          <w:sz w:val="22"/>
          <w:szCs w:val="22"/>
        </w:rPr>
        <w:t>This account consists of provisions for income taxes for:</w:t>
      </w:r>
    </w:p>
    <w:p>
      <w:pPr>
        <w:ind w:left="-90"/>
        <w:rPr>
          <w:rFonts w:ascii="Arial" w:hAnsi="Arial" w:cs="Arial"/>
          <w:sz w:val="22"/>
          <w:szCs w:val="22"/>
        </w:rPr>
      </w:pPr>
    </w:p>
    <w:tbl>
      <w:tblPr>
        <w:tblW w:w="8586" w:type="dxa"/>
        <w:tblLook w:val="04A0" w:firstRow="1" w:lastRow="0" w:firstColumn="1" w:lastColumn="0" w:noHBand="0" w:noVBand="1"/>
      </w:tblPr>
      <w:tblGrid>
        <w:gridCol w:w="3960"/>
        <w:gridCol w:w="2313"/>
        <w:gridCol w:w="2313"/>
      </w:tblGrid>
      <w:tr>
        <w:trPr>
          <w:trHeight w:val="292"/>
        </w:trPr>
        <w:tc>
          <w:tcPr>
            <w:tcW w:w="3960" w:type="dxa"/>
            <w:tcBorders>
              <w:top w:val="single" w:sz="4" w:space="0" w:color="auto"/>
              <w:bottom w:val="single" w:sz="4" w:space="0" w:color="auto"/>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w:t>
            </w:r>
          </w:p>
        </w:tc>
        <w:tc>
          <w:tcPr>
            <w:tcW w:w="2313" w:type="dxa"/>
            <w:tcBorders>
              <w:top w:val="single" w:sz="4" w:space="0" w:color="auto"/>
              <w:bottom w:val="single" w:sz="4" w:space="0" w:color="auto"/>
            </w:tcBorders>
            <w:shd w:val="clear" w:color="auto" w:fill="auto"/>
            <w:vAlign w:val="center"/>
            <w:hideMark/>
          </w:tcPr>
          <w:p>
            <w:pPr>
              <w:ind w:left="0" w:firstLineChars="500" w:firstLine="1104"/>
              <w:jc w:val="right"/>
              <w:rPr>
                <w:rFonts w:ascii="Arial Narrow" w:hAnsi="Arial Narrow" w:cs="Calibri"/>
                <w:b/>
                <w:bCs/>
                <w:sz w:val="22"/>
                <w:szCs w:val="22"/>
              </w:rPr>
            </w:pPr>
            <w:r>
              <w:rPr>
                <w:rFonts w:ascii="Arial Narrow" w:hAnsi="Arial Narrow" w:cs="Calibri"/>
                <w:b/>
                <w:bCs/>
                <w:sz w:val="22"/>
                <w:szCs w:val="22"/>
              </w:rPr>
              <w:t>2021</w:t>
            </w:r>
          </w:p>
        </w:tc>
        <w:tc>
          <w:tcPr>
            <w:tcW w:w="2313" w:type="dxa"/>
            <w:tcBorders>
              <w:top w:val="single" w:sz="4" w:space="0" w:color="auto"/>
              <w:bottom w:val="single" w:sz="4" w:space="0" w:color="auto"/>
            </w:tcBorders>
            <w:shd w:val="clear" w:color="auto" w:fill="auto"/>
            <w:vAlign w:val="center"/>
            <w:hideMark/>
          </w:tcPr>
          <w:p>
            <w:pPr>
              <w:ind w:left="0" w:right="-72" w:firstLineChars="500" w:firstLine="1104"/>
              <w:jc w:val="right"/>
              <w:rPr>
                <w:rFonts w:ascii="Arial Narrow" w:hAnsi="Arial Narrow" w:cs="Calibri"/>
                <w:b/>
                <w:bCs/>
                <w:sz w:val="22"/>
                <w:szCs w:val="22"/>
              </w:rPr>
            </w:pPr>
            <w:r>
              <w:rPr>
                <w:rFonts w:ascii="Arial Narrow" w:hAnsi="Arial Narrow" w:cs="Calibri"/>
                <w:b/>
                <w:bCs/>
                <w:sz w:val="22"/>
                <w:szCs w:val="22"/>
              </w:rPr>
              <w:t>2020</w:t>
            </w:r>
          </w:p>
        </w:tc>
      </w:tr>
      <w:tr>
        <w:trPr>
          <w:trHeight w:val="279"/>
        </w:trPr>
        <w:tc>
          <w:tcPr>
            <w:tcW w:w="3960" w:type="dxa"/>
            <w:tcBorders>
              <w:top w:val="single" w:sz="4" w:space="0" w:color="auto"/>
              <w:left w:val="nil"/>
              <w:bottom w:val="nil"/>
              <w:right w:val="nil"/>
            </w:tcBorders>
            <w:shd w:val="clear" w:color="auto" w:fill="auto"/>
            <w:vAlign w:val="center"/>
            <w:hideMark/>
          </w:tcPr>
          <w:p>
            <w:pPr>
              <w:ind w:left="-108"/>
              <w:rPr>
                <w:rFonts w:ascii="Arial Narrow" w:hAnsi="Arial Narrow" w:cs="Calibri"/>
                <w:sz w:val="22"/>
                <w:szCs w:val="22"/>
              </w:rPr>
            </w:pPr>
            <w:r>
              <w:rPr>
                <w:rFonts w:ascii="Arial Narrow" w:hAnsi="Arial Narrow" w:cs="Calibri"/>
                <w:sz w:val="22"/>
                <w:szCs w:val="22"/>
              </w:rPr>
              <w:t>Income tax expense - current</w:t>
            </w:r>
          </w:p>
        </w:tc>
        <w:tc>
          <w:tcPr>
            <w:tcW w:w="2313" w:type="dxa"/>
            <w:tcBorders>
              <w:top w:val="single" w:sz="4" w:space="0" w:color="auto"/>
              <w:left w:val="nil"/>
              <w:bottom w:val="nil"/>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1,014,577,043</w:t>
            </w:r>
          </w:p>
        </w:tc>
        <w:tc>
          <w:tcPr>
            <w:tcW w:w="2313" w:type="dxa"/>
            <w:tcBorders>
              <w:top w:val="single" w:sz="4" w:space="0" w:color="auto"/>
              <w:left w:val="nil"/>
              <w:bottom w:val="nil"/>
              <w:right w:val="nil"/>
            </w:tcBorders>
            <w:shd w:val="clear" w:color="auto" w:fill="auto"/>
            <w:vAlign w:val="center"/>
            <w:hideMark/>
          </w:tcPr>
          <w:p>
            <w:pPr>
              <w:ind w:left="0" w:right="-72"/>
              <w:jc w:val="right"/>
              <w:rPr>
                <w:rFonts w:ascii="Arial Narrow" w:hAnsi="Arial Narrow" w:cs="Calibri"/>
                <w:sz w:val="22"/>
                <w:szCs w:val="22"/>
              </w:rPr>
            </w:pPr>
            <w:r>
              <w:rPr>
                <w:rFonts w:ascii="Arial Narrow" w:hAnsi="Arial Narrow" w:cs="Calibri"/>
                <w:sz w:val="22"/>
                <w:szCs w:val="22"/>
              </w:rPr>
              <w:t xml:space="preserve">           134,417,618 </w:t>
            </w:r>
          </w:p>
        </w:tc>
      </w:tr>
      <w:tr>
        <w:trPr>
          <w:trHeight w:val="292"/>
        </w:trPr>
        <w:tc>
          <w:tcPr>
            <w:tcW w:w="3960" w:type="dxa"/>
            <w:tcBorders>
              <w:top w:val="nil"/>
              <w:left w:val="nil"/>
              <w:bottom w:val="nil"/>
              <w:right w:val="nil"/>
            </w:tcBorders>
            <w:shd w:val="clear" w:color="auto" w:fill="auto"/>
            <w:vAlign w:val="center"/>
            <w:hideMark/>
          </w:tcPr>
          <w:p>
            <w:pPr>
              <w:ind w:left="-108"/>
              <w:rPr>
                <w:rFonts w:ascii="Arial Narrow" w:hAnsi="Arial Narrow" w:cs="Calibri"/>
                <w:sz w:val="22"/>
                <w:szCs w:val="22"/>
              </w:rPr>
            </w:pPr>
            <w:r>
              <w:rPr>
                <w:rFonts w:ascii="Arial Narrow" w:hAnsi="Arial Narrow" w:cs="Calibri"/>
                <w:sz w:val="22"/>
                <w:szCs w:val="22"/>
              </w:rPr>
              <w:t>Income tax expense - deferred</w:t>
            </w:r>
          </w:p>
        </w:tc>
        <w:tc>
          <w:tcPr>
            <w:tcW w:w="2313"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(64,246,726)</w:t>
            </w:r>
          </w:p>
        </w:tc>
        <w:tc>
          <w:tcPr>
            <w:tcW w:w="2313" w:type="dxa"/>
            <w:tcBorders>
              <w:top w:val="nil"/>
              <w:left w:val="nil"/>
              <w:bottom w:val="nil"/>
              <w:right w:val="nil"/>
            </w:tcBorders>
            <w:shd w:val="clear" w:color="auto" w:fill="auto"/>
            <w:vAlign w:val="center"/>
            <w:hideMark/>
          </w:tcPr>
          <w:p>
            <w:pPr>
              <w:ind w:left="0" w:right="-72"/>
              <w:jc w:val="right"/>
              <w:rPr>
                <w:rFonts w:ascii="Arial Narrow" w:hAnsi="Arial Narrow" w:cs="Calibri"/>
                <w:sz w:val="22"/>
                <w:szCs w:val="22"/>
              </w:rPr>
            </w:pPr>
            <w:r>
              <w:rPr>
                <w:rFonts w:ascii="Arial Narrow" w:hAnsi="Arial Narrow" w:cs="Calibri"/>
                <w:sz w:val="22"/>
                <w:szCs w:val="22"/>
              </w:rPr>
              <w:t xml:space="preserve">            112,744,245</w:t>
            </w:r>
          </w:p>
        </w:tc>
      </w:tr>
      <w:tr>
        <w:trPr>
          <w:trHeight w:val="292"/>
        </w:trPr>
        <w:tc>
          <w:tcPr>
            <w:tcW w:w="3960" w:type="dxa"/>
            <w:tcBorders>
              <w:top w:val="single" w:sz="8" w:space="0" w:color="auto"/>
              <w:left w:val="nil"/>
              <w:bottom w:val="double" w:sz="6" w:space="0" w:color="auto"/>
              <w:right w:val="nil"/>
            </w:tcBorders>
            <w:shd w:val="clear" w:color="auto" w:fill="auto"/>
            <w:vAlign w:val="center"/>
            <w:hideMark/>
          </w:tcPr>
          <w:p>
            <w:pPr>
              <w:ind w:left="-108"/>
              <w:rPr>
                <w:rFonts w:ascii="Arial Narrow" w:hAnsi="Arial Narrow" w:cs="Calibri"/>
                <w:b/>
                <w:bCs/>
                <w:sz w:val="22"/>
                <w:szCs w:val="22"/>
              </w:rPr>
            </w:pPr>
            <w:r>
              <w:rPr>
                <w:rFonts w:ascii="Arial Narrow" w:hAnsi="Arial Narrow" w:cs="Calibri"/>
                <w:b/>
                <w:bCs/>
                <w:sz w:val="22"/>
                <w:szCs w:val="22"/>
              </w:rPr>
              <w:t>Total</w:t>
            </w:r>
          </w:p>
        </w:tc>
        <w:tc>
          <w:tcPr>
            <w:tcW w:w="2313" w:type="dxa"/>
            <w:tcBorders>
              <w:top w:val="single" w:sz="8" w:space="0" w:color="auto"/>
              <w:left w:val="nil"/>
              <w:bottom w:val="double" w:sz="6" w:space="0" w:color="auto"/>
              <w:right w:val="nil"/>
            </w:tcBorders>
            <w:shd w:val="clear" w:color="auto" w:fill="auto"/>
            <w:vAlign w:val="center"/>
            <w:hideMark/>
          </w:tcPr>
          <w:p>
            <w:pPr>
              <w:ind w:left="0"/>
              <w:jc w:val="right"/>
              <w:rPr>
                <w:rFonts w:ascii="Arial Narrow" w:hAnsi="Arial Narrow" w:cs="Calibri"/>
                <w:b/>
                <w:bCs/>
                <w:sz w:val="22"/>
                <w:szCs w:val="22"/>
              </w:rPr>
            </w:pPr>
            <w:r>
              <w:rPr>
                <w:rFonts w:ascii="Arial Narrow" w:hAnsi="Arial Narrow" w:cs="Calibri"/>
                <w:b/>
                <w:bCs/>
                <w:sz w:val="22"/>
                <w:szCs w:val="22"/>
              </w:rPr>
              <w:t xml:space="preserve">           950,330,317</w:t>
            </w:r>
          </w:p>
        </w:tc>
        <w:tc>
          <w:tcPr>
            <w:tcW w:w="2313" w:type="dxa"/>
            <w:tcBorders>
              <w:top w:val="single" w:sz="8" w:space="0" w:color="auto"/>
              <w:left w:val="nil"/>
              <w:bottom w:val="double" w:sz="6" w:space="0" w:color="auto"/>
              <w:right w:val="nil"/>
            </w:tcBorders>
            <w:shd w:val="clear" w:color="auto" w:fill="auto"/>
            <w:vAlign w:val="center"/>
            <w:hideMark/>
          </w:tcPr>
          <w:p>
            <w:pPr>
              <w:ind w:left="0" w:right="-72"/>
              <w:jc w:val="right"/>
              <w:rPr>
                <w:rFonts w:ascii="Arial Narrow" w:hAnsi="Arial Narrow" w:cs="Calibri"/>
                <w:b/>
                <w:bCs/>
                <w:sz w:val="22"/>
                <w:szCs w:val="22"/>
              </w:rPr>
            </w:pPr>
            <w:r>
              <w:rPr>
                <w:rFonts w:ascii="Arial Narrow" w:hAnsi="Arial Narrow" w:cs="Calibri"/>
                <w:b/>
                <w:bCs/>
                <w:sz w:val="22"/>
                <w:szCs w:val="22"/>
              </w:rPr>
              <w:t xml:space="preserve">           247,161,863 </w:t>
            </w:r>
          </w:p>
        </w:tc>
      </w:tr>
    </w:tbl>
    <w:p>
      <w:pPr>
        <w:ind w:left="0"/>
        <w:jc w:val="left"/>
        <w:rPr>
          <w:rFonts w:ascii="Arial" w:hAnsi="Arial" w:cs="Arial"/>
          <w:sz w:val="22"/>
          <w:szCs w:val="22"/>
        </w:rPr>
      </w:pPr>
    </w:p>
    <w:p>
      <w:pPr>
        <w:ind w:left="0"/>
        <w:jc w:val="left"/>
        <w:rPr>
          <w:rFonts w:ascii="Arial" w:hAnsi="Arial" w:cs="Arial"/>
          <w:sz w:val="22"/>
          <w:szCs w:val="22"/>
        </w:rPr>
      </w:pPr>
      <w:r>
        <w:rPr>
          <w:rFonts w:ascii="Arial" w:hAnsi="Arial" w:cs="Arial"/>
          <w:sz w:val="22"/>
          <w:szCs w:val="22"/>
        </w:rPr>
        <w:t>The details of statutory reconciliation are provided below:</w:t>
      </w:r>
    </w:p>
    <w:p>
      <w:pPr>
        <w:rPr>
          <w:rFonts w:ascii="Arial" w:hAnsi="Arial" w:cs="Arial"/>
          <w:sz w:val="22"/>
          <w:szCs w:val="22"/>
        </w:rPr>
      </w:pPr>
    </w:p>
    <w:tbl>
      <w:tblPr>
        <w:tblStyle w:val="TableGrid"/>
        <w:tblW w:w="8586"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1730"/>
        <w:gridCol w:w="1924"/>
      </w:tblGrid>
      <w:tr>
        <w:trPr>
          <w:trHeight w:val="262"/>
          <w:tblHeader/>
        </w:trPr>
        <w:tc>
          <w:tcPr>
            <w:tcW w:w="4932" w:type="dxa"/>
            <w:tcBorders>
              <w:top w:val="single" w:sz="4" w:space="0" w:color="auto"/>
              <w:bottom w:val="single" w:sz="4" w:space="0" w:color="auto"/>
            </w:tcBorders>
          </w:tcPr>
          <w:p>
            <w:pPr>
              <w:ind w:left="0"/>
              <w:rPr>
                <w:rFonts w:ascii="Arial Narrow" w:hAnsi="Arial Narrow" w:cs="Arial"/>
                <w:sz w:val="18"/>
                <w:szCs w:val="18"/>
              </w:rPr>
            </w:pPr>
            <w:bookmarkStart w:id="7" w:name="OLE_LINK1"/>
          </w:p>
        </w:tc>
        <w:tc>
          <w:tcPr>
            <w:tcW w:w="1730" w:type="dxa"/>
            <w:tcBorders>
              <w:top w:val="single" w:sz="4" w:space="0" w:color="auto"/>
              <w:bottom w:val="single" w:sz="4" w:space="0" w:color="auto"/>
            </w:tcBorders>
            <w:vAlign w:val="center"/>
          </w:tcPr>
          <w:p>
            <w:pPr>
              <w:ind w:left="0"/>
              <w:jc w:val="right"/>
              <w:rPr>
                <w:rFonts w:ascii="Arial Narrow" w:hAnsi="Arial Narrow" w:cs="Arial"/>
                <w:sz w:val="18"/>
                <w:szCs w:val="18"/>
              </w:rPr>
            </w:pPr>
            <w:r>
              <w:rPr>
                <w:rFonts w:ascii="Arial Narrow" w:hAnsi="Arial Narrow" w:cs="Arial"/>
                <w:b/>
                <w:bCs/>
                <w:sz w:val="18"/>
                <w:szCs w:val="18"/>
              </w:rPr>
              <w:t>2021</w:t>
            </w:r>
          </w:p>
        </w:tc>
        <w:tc>
          <w:tcPr>
            <w:tcW w:w="1924" w:type="dxa"/>
            <w:tcBorders>
              <w:top w:val="single" w:sz="4" w:space="0" w:color="auto"/>
              <w:bottom w:val="single" w:sz="4" w:space="0" w:color="auto"/>
            </w:tcBorders>
            <w:vAlign w:val="center"/>
          </w:tcPr>
          <w:p>
            <w:pPr>
              <w:ind w:left="0" w:right="-54"/>
              <w:jc w:val="right"/>
              <w:rPr>
                <w:rFonts w:ascii="Arial Narrow" w:hAnsi="Arial Narrow" w:cs="Arial"/>
                <w:b/>
                <w:bCs/>
                <w:sz w:val="18"/>
                <w:szCs w:val="18"/>
              </w:rPr>
            </w:pPr>
            <w:r>
              <w:rPr>
                <w:rFonts w:ascii="Arial Narrow" w:hAnsi="Arial Narrow" w:cs="Arial"/>
                <w:b/>
                <w:bCs/>
                <w:sz w:val="18"/>
                <w:szCs w:val="18"/>
              </w:rPr>
              <w:t>2020</w:t>
            </w:r>
          </w:p>
        </w:tc>
      </w:tr>
      <w:tr>
        <w:trPr>
          <w:trHeight w:val="233"/>
        </w:trPr>
        <w:tc>
          <w:tcPr>
            <w:tcW w:w="4932" w:type="dxa"/>
            <w:tcBorders>
              <w:top w:val="single" w:sz="4" w:space="0" w:color="auto"/>
            </w:tcBorders>
          </w:tcPr>
          <w:p>
            <w:pPr>
              <w:ind w:left="-126" w:firstLine="22"/>
              <w:rPr>
                <w:rFonts w:ascii="Arial Narrow" w:hAnsi="Arial Narrow" w:cs="Arial"/>
                <w:sz w:val="18"/>
                <w:szCs w:val="18"/>
              </w:rPr>
            </w:pPr>
            <w:r>
              <w:rPr>
                <w:rFonts w:ascii="Arial Narrow" w:hAnsi="Arial Narrow" w:cs="Arial"/>
                <w:sz w:val="18"/>
                <w:szCs w:val="18"/>
              </w:rPr>
              <w:t xml:space="preserve">Income tax at statutory rate </w:t>
            </w:r>
          </w:p>
        </w:tc>
        <w:tc>
          <w:tcPr>
            <w:tcW w:w="1730" w:type="dxa"/>
            <w:tcBorders>
              <w:top w:val="single" w:sz="4" w:space="0" w:color="auto"/>
            </w:tcBorders>
            <w:vAlign w:val="bottom"/>
          </w:tcPr>
          <w:p>
            <w:pPr>
              <w:jc w:val="right"/>
              <w:rPr>
                <w:rFonts w:ascii="Arial Narrow" w:hAnsi="Arial Narrow" w:cs="Calibri"/>
                <w:sz w:val="18"/>
                <w:szCs w:val="18"/>
              </w:rPr>
            </w:pPr>
            <w:r>
              <w:rPr>
                <w:rFonts w:ascii="Arial Narrow" w:hAnsi="Arial Narrow" w:cs="Calibri"/>
                <w:sz w:val="18"/>
                <w:szCs w:val="18"/>
              </w:rPr>
              <w:t>1,011,921,911</w:t>
            </w:r>
          </w:p>
        </w:tc>
        <w:tc>
          <w:tcPr>
            <w:tcW w:w="1924" w:type="dxa"/>
            <w:tcBorders>
              <w:top w:val="single" w:sz="4" w:space="0" w:color="auto"/>
            </w:tcBorders>
            <w:vAlign w:val="bottom"/>
          </w:tcPr>
          <w:p>
            <w:pPr>
              <w:ind w:left="0" w:right="-54"/>
              <w:jc w:val="right"/>
              <w:rPr>
                <w:rFonts w:ascii="Arial Narrow" w:hAnsi="Arial Narrow" w:cs="Arial"/>
                <w:sz w:val="18"/>
                <w:szCs w:val="18"/>
              </w:rPr>
            </w:pPr>
            <w:r>
              <w:rPr>
                <w:rFonts w:ascii="Arial Narrow" w:hAnsi="Arial Narrow" w:cs="Calibri"/>
                <w:sz w:val="18"/>
                <w:szCs w:val="18"/>
              </w:rPr>
              <w:t xml:space="preserve">144,919,855 </w:t>
            </w:r>
          </w:p>
        </w:tc>
      </w:tr>
      <w:tr>
        <w:trPr>
          <w:trHeight w:val="180"/>
        </w:trPr>
        <w:tc>
          <w:tcPr>
            <w:tcW w:w="4932" w:type="dxa"/>
          </w:tcPr>
          <w:p>
            <w:pPr>
              <w:ind w:left="-126" w:firstLine="22"/>
              <w:rPr>
                <w:rFonts w:ascii="Arial Narrow" w:hAnsi="Arial Narrow" w:cs="Arial"/>
                <w:sz w:val="18"/>
                <w:szCs w:val="18"/>
              </w:rPr>
            </w:pPr>
            <w:r>
              <w:rPr>
                <w:rFonts w:ascii="Arial Narrow" w:hAnsi="Arial Narrow" w:cs="Arial"/>
                <w:sz w:val="18"/>
                <w:szCs w:val="18"/>
              </w:rPr>
              <w:t xml:space="preserve">Tax effect on income subject to final tax </w:t>
            </w:r>
          </w:p>
        </w:tc>
        <w:tc>
          <w:tcPr>
            <w:tcW w:w="1730" w:type="dxa"/>
            <w:vAlign w:val="bottom"/>
          </w:tcPr>
          <w:p>
            <w:pPr>
              <w:jc w:val="right"/>
              <w:rPr>
                <w:rFonts w:ascii="Arial Narrow" w:hAnsi="Arial Narrow" w:cs="Calibri"/>
                <w:sz w:val="18"/>
                <w:szCs w:val="18"/>
              </w:rPr>
            </w:pPr>
            <w:r>
              <w:rPr>
                <w:rFonts w:ascii="Arial Narrow" w:hAnsi="Arial Narrow" w:cs="Calibri"/>
                <w:sz w:val="18"/>
                <w:szCs w:val="18"/>
              </w:rPr>
              <w:t>(23,118,663)</w:t>
            </w:r>
          </w:p>
        </w:tc>
        <w:tc>
          <w:tcPr>
            <w:tcW w:w="1924" w:type="dxa"/>
            <w:vAlign w:val="bottom"/>
          </w:tcPr>
          <w:p>
            <w:pPr>
              <w:ind w:left="0" w:right="-54"/>
              <w:jc w:val="right"/>
              <w:rPr>
                <w:rFonts w:ascii="Arial Narrow" w:hAnsi="Arial Narrow" w:cs="Arial"/>
                <w:sz w:val="18"/>
                <w:szCs w:val="18"/>
              </w:rPr>
            </w:pPr>
            <w:r>
              <w:rPr>
                <w:rFonts w:ascii="Arial Narrow" w:hAnsi="Arial Narrow" w:cs="Calibri"/>
                <w:sz w:val="18"/>
                <w:szCs w:val="18"/>
              </w:rPr>
              <w:t>(36,864,583)</w:t>
            </w:r>
          </w:p>
        </w:tc>
      </w:tr>
      <w:tr>
        <w:trPr>
          <w:trHeight w:val="99"/>
        </w:trPr>
        <w:tc>
          <w:tcPr>
            <w:tcW w:w="4932" w:type="dxa"/>
          </w:tcPr>
          <w:p>
            <w:pPr>
              <w:ind w:left="-126" w:firstLine="22"/>
              <w:rPr>
                <w:rFonts w:ascii="Arial Narrow" w:hAnsi="Arial Narrow" w:cs="Arial"/>
                <w:sz w:val="18"/>
                <w:szCs w:val="18"/>
              </w:rPr>
            </w:pPr>
            <w:r>
              <w:rPr>
                <w:rFonts w:ascii="Arial Narrow" w:hAnsi="Arial Narrow" w:cs="Arial"/>
                <w:sz w:val="18"/>
                <w:szCs w:val="18"/>
              </w:rPr>
              <w:t>Tax effect of lease liability-net of ROU asset</w:t>
            </w:r>
          </w:p>
        </w:tc>
        <w:tc>
          <w:tcPr>
            <w:tcW w:w="1730" w:type="dxa"/>
            <w:vAlign w:val="bottom"/>
          </w:tcPr>
          <w:p>
            <w:pPr>
              <w:jc w:val="right"/>
              <w:rPr>
                <w:rFonts w:ascii="Arial Narrow" w:hAnsi="Arial Narrow" w:cs="Calibri"/>
                <w:sz w:val="18"/>
                <w:szCs w:val="18"/>
              </w:rPr>
            </w:pPr>
            <w:r>
              <w:rPr>
                <w:rFonts w:ascii="Arial Narrow" w:hAnsi="Arial Narrow" w:cs="Calibri"/>
                <w:sz w:val="18"/>
                <w:szCs w:val="18"/>
              </w:rPr>
              <w:t xml:space="preserve">(434,873) </w:t>
            </w:r>
          </w:p>
        </w:tc>
        <w:tc>
          <w:tcPr>
            <w:tcW w:w="1924" w:type="dxa"/>
            <w:vAlign w:val="bottom"/>
          </w:tcPr>
          <w:p>
            <w:pPr>
              <w:ind w:left="0" w:right="-54"/>
              <w:jc w:val="right"/>
              <w:rPr>
                <w:rFonts w:ascii="Arial Narrow" w:hAnsi="Arial Narrow" w:cs="Arial"/>
                <w:sz w:val="18"/>
                <w:szCs w:val="18"/>
              </w:rPr>
            </w:pPr>
            <w:r>
              <w:rPr>
                <w:rFonts w:ascii="Arial Narrow" w:hAnsi="Arial Narrow" w:cs="Calibri"/>
                <w:sz w:val="18"/>
                <w:szCs w:val="18"/>
              </w:rPr>
              <w:t xml:space="preserve">1,865 </w:t>
            </w:r>
          </w:p>
        </w:tc>
      </w:tr>
      <w:tr>
        <w:trPr>
          <w:trHeight w:val="189"/>
        </w:trPr>
        <w:tc>
          <w:tcPr>
            <w:tcW w:w="4932" w:type="dxa"/>
          </w:tcPr>
          <w:p>
            <w:pPr>
              <w:ind w:left="-126" w:firstLine="22"/>
              <w:rPr>
                <w:rFonts w:ascii="Arial Narrow" w:hAnsi="Arial Narrow" w:cs="Arial"/>
                <w:sz w:val="18"/>
                <w:szCs w:val="18"/>
              </w:rPr>
            </w:pPr>
            <w:r>
              <w:rPr>
                <w:rFonts w:ascii="Arial Narrow" w:hAnsi="Arial Narrow" w:cs="Arial"/>
                <w:sz w:val="18"/>
                <w:szCs w:val="18"/>
              </w:rPr>
              <w:t>Tax effect on forex</w:t>
            </w:r>
          </w:p>
        </w:tc>
        <w:tc>
          <w:tcPr>
            <w:tcW w:w="1730" w:type="dxa"/>
            <w:vAlign w:val="bottom"/>
          </w:tcPr>
          <w:p>
            <w:pPr>
              <w:jc w:val="right"/>
              <w:rPr>
                <w:rFonts w:ascii="Arial Narrow" w:hAnsi="Arial Narrow" w:cs="Calibri"/>
                <w:sz w:val="18"/>
                <w:szCs w:val="18"/>
              </w:rPr>
            </w:pPr>
            <w:r>
              <w:rPr>
                <w:rFonts w:ascii="Arial Narrow" w:hAnsi="Arial Narrow" w:cs="Calibri"/>
                <w:sz w:val="18"/>
                <w:szCs w:val="18"/>
              </w:rPr>
              <w:t xml:space="preserve">- </w:t>
            </w:r>
          </w:p>
        </w:tc>
        <w:tc>
          <w:tcPr>
            <w:tcW w:w="1924" w:type="dxa"/>
            <w:vAlign w:val="bottom"/>
          </w:tcPr>
          <w:p>
            <w:pPr>
              <w:ind w:left="0" w:right="-54"/>
              <w:jc w:val="right"/>
              <w:rPr>
                <w:rFonts w:ascii="Arial Narrow" w:hAnsi="Arial Narrow" w:cs="Arial"/>
                <w:sz w:val="18"/>
                <w:szCs w:val="18"/>
              </w:rPr>
            </w:pPr>
            <w:r>
              <w:rPr>
                <w:rFonts w:ascii="Arial Narrow" w:hAnsi="Arial Narrow" w:cs="Calibri"/>
                <w:sz w:val="18"/>
                <w:szCs w:val="18"/>
              </w:rPr>
              <w:t xml:space="preserve">1,724,303 </w:t>
            </w:r>
          </w:p>
        </w:tc>
      </w:tr>
      <w:tr>
        <w:trPr>
          <w:trHeight w:val="153"/>
        </w:trPr>
        <w:tc>
          <w:tcPr>
            <w:tcW w:w="4932" w:type="dxa"/>
          </w:tcPr>
          <w:p>
            <w:pPr>
              <w:ind w:left="-126" w:firstLine="22"/>
              <w:rPr>
                <w:rFonts w:ascii="Arial Narrow" w:hAnsi="Arial Narrow" w:cs="Arial"/>
                <w:sz w:val="18"/>
                <w:szCs w:val="18"/>
              </w:rPr>
            </w:pPr>
            <w:r>
              <w:rPr>
                <w:rFonts w:ascii="Arial Narrow" w:hAnsi="Arial Narrow" w:cs="Arial"/>
                <w:sz w:val="18"/>
                <w:szCs w:val="18"/>
              </w:rPr>
              <w:t>Tax effect on retirement benefits</w:t>
            </w:r>
          </w:p>
        </w:tc>
        <w:tc>
          <w:tcPr>
            <w:tcW w:w="1730" w:type="dxa"/>
            <w:vAlign w:val="bottom"/>
          </w:tcPr>
          <w:p>
            <w:pPr>
              <w:jc w:val="right"/>
              <w:rPr>
                <w:rFonts w:ascii="Arial Narrow" w:hAnsi="Arial Narrow" w:cs="Calibri"/>
                <w:sz w:val="18"/>
                <w:szCs w:val="18"/>
              </w:rPr>
            </w:pPr>
            <w:r>
              <w:rPr>
                <w:rFonts w:ascii="Arial Narrow" w:hAnsi="Arial Narrow" w:cs="Calibri"/>
                <w:sz w:val="18"/>
                <w:szCs w:val="18"/>
              </w:rPr>
              <w:t>(47,768,926)</w:t>
            </w:r>
          </w:p>
        </w:tc>
        <w:tc>
          <w:tcPr>
            <w:tcW w:w="1924" w:type="dxa"/>
            <w:vAlign w:val="bottom"/>
          </w:tcPr>
          <w:p>
            <w:pPr>
              <w:ind w:left="0" w:right="-54"/>
              <w:jc w:val="right"/>
              <w:rPr>
                <w:rFonts w:ascii="Arial Narrow" w:hAnsi="Arial Narrow" w:cs="Arial"/>
                <w:sz w:val="18"/>
                <w:szCs w:val="18"/>
              </w:rPr>
            </w:pPr>
            <w:r>
              <w:rPr>
                <w:rFonts w:ascii="Arial Narrow" w:hAnsi="Arial Narrow" w:cs="Calibri"/>
                <w:sz w:val="18"/>
                <w:szCs w:val="18"/>
              </w:rPr>
              <w:t>88,221,344</w:t>
            </w:r>
          </w:p>
        </w:tc>
      </w:tr>
      <w:tr>
        <w:trPr>
          <w:trHeight w:val="81"/>
        </w:trPr>
        <w:tc>
          <w:tcPr>
            <w:tcW w:w="4932" w:type="dxa"/>
          </w:tcPr>
          <w:p>
            <w:pPr>
              <w:ind w:left="-126" w:firstLine="22"/>
              <w:rPr>
                <w:rFonts w:ascii="Arial Narrow" w:hAnsi="Arial Narrow" w:cs="Arial"/>
                <w:sz w:val="18"/>
                <w:szCs w:val="18"/>
              </w:rPr>
            </w:pPr>
            <w:r>
              <w:rPr>
                <w:rFonts w:ascii="Arial Narrow" w:hAnsi="Arial Narrow" w:cs="Arial"/>
                <w:sz w:val="18"/>
                <w:szCs w:val="18"/>
              </w:rPr>
              <w:t>Tax effect on allowance for impairment of A/R</w:t>
            </w:r>
          </w:p>
        </w:tc>
        <w:tc>
          <w:tcPr>
            <w:tcW w:w="1730" w:type="dxa"/>
            <w:vAlign w:val="bottom"/>
          </w:tcPr>
          <w:p>
            <w:pPr>
              <w:ind w:left="0"/>
              <w:jc w:val="right"/>
              <w:rPr>
                <w:rFonts w:ascii="Arial Narrow" w:hAnsi="Arial Narrow" w:cs="Arial"/>
                <w:bCs/>
                <w:sz w:val="18"/>
                <w:szCs w:val="18"/>
              </w:rPr>
            </w:pPr>
            <w:r>
              <w:rPr>
                <w:rFonts w:ascii="Arial Narrow" w:hAnsi="Arial Narrow" w:cs="Arial"/>
                <w:bCs/>
                <w:sz w:val="18"/>
                <w:szCs w:val="18"/>
              </w:rPr>
              <w:t>-</w:t>
            </w:r>
          </w:p>
        </w:tc>
        <w:tc>
          <w:tcPr>
            <w:tcW w:w="1924" w:type="dxa"/>
            <w:vAlign w:val="bottom"/>
          </w:tcPr>
          <w:p>
            <w:pPr>
              <w:ind w:left="0" w:right="-54"/>
              <w:jc w:val="right"/>
              <w:rPr>
                <w:rFonts w:ascii="Arial Narrow" w:hAnsi="Arial Narrow" w:cs="Arial"/>
                <w:sz w:val="18"/>
                <w:szCs w:val="18"/>
              </w:rPr>
            </w:pPr>
            <w:r>
              <w:rPr>
                <w:rFonts w:ascii="Arial Narrow" w:hAnsi="Arial Narrow" w:cs="Arial"/>
                <w:sz w:val="18"/>
                <w:szCs w:val="18"/>
              </w:rPr>
              <w:t>49,159,079</w:t>
            </w:r>
          </w:p>
        </w:tc>
      </w:tr>
      <w:tr>
        <w:trPr>
          <w:trHeight w:val="81"/>
        </w:trPr>
        <w:tc>
          <w:tcPr>
            <w:tcW w:w="4932" w:type="dxa"/>
            <w:tcBorders>
              <w:bottom w:val="single" w:sz="4" w:space="0" w:color="auto"/>
            </w:tcBorders>
          </w:tcPr>
          <w:p>
            <w:pPr>
              <w:ind w:left="-126" w:firstLine="22"/>
              <w:rPr>
                <w:rFonts w:ascii="Arial Narrow" w:hAnsi="Arial Narrow" w:cs="Arial"/>
                <w:sz w:val="18"/>
                <w:szCs w:val="18"/>
              </w:rPr>
            </w:pPr>
            <w:r>
              <w:rPr>
                <w:rFonts w:ascii="Arial Narrow" w:hAnsi="Arial Narrow" w:cs="Arial"/>
                <w:sz w:val="18"/>
                <w:szCs w:val="18"/>
              </w:rPr>
              <w:t>Tax effect on PPE</w:t>
            </w:r>
          </w:p>
        </w:tc>
        <w:tc>
          <w:tcPr>
            <w:tcW w:w="1730" w:type="dxa"/>
            <w:tcBorders>
              <w:bottom w:val="single" w:sz="4" w:space="0" w:color="auto"/>
            </w:tcBorders>
            <w:vAlign w:val="bottom"/>
          </w:tcPr>
          <w:p>
            <w:pPr>
              <w:ind w:left="0"/>
              <w:jc w:val="right"/>
              <w:rPr>
                <w:rFonts w:ascii="Arial Narrow" w:hAnsi="Arial Narrow" w:cs="Arial"/>
                <w:bCs/>
                <w:sz w:val="18"/>
                <w:szCs w:val="18"/>
              </w:rPr>
            </w:pPr>
            <w:r>
              <w:rPr>
                <w:rFonts w:ascii="Arial Narrow" w:hAnsi="Arial Narrow" w:cs="Arial"/>
                <w:bCs/>
                <w:sz w:val="18"/>
                <w:szCs w:val="18"/>
              </w:rPr>
              <w:t>9,730,868</w:t>
            </w:r>
          </w:p>
        </w:tc>
        <w:tc>
          <w:tcPr>
            <w:tcW w:w="1924" w:type="dxa"/>
            <w:tcBorders>
              <w:bottom w:val="single" w:sz="4" w:space="0" w:color="auto"/>
            </w:tcBorders>
            <w:vAlign w:val="bottom"/>
          </w:tcPr>
          <w:p>
            <w:pPr>
              <w:ind w:left="0" w:right="-54"/>
              <w:jc w:val="right"/>
              <w:rPr>
                <w:rFonts w:ascii="Arial Narrow" w:hAnsi="Arial Narrow" w:cs="Arial"/>
                <w:sz w:val="18"/>
                <w:szCs w:val="18"/>
              </w:rPr>
            </w:pPr>
            <w:r>
              <w:rPr>
                <w:rFonts w:ascii="Arial Narrow" w:hAnsi="Arial Narrow" w:cs="Arial"/>
                <w:sz w:val="18"/>
                <w:szCs w:val="18"/>
              </w:rPr>
              <w:t>-</w:t>
            </w:r>
          </w:p>
        </w:tc>
      </w:tr>
      <w:tr>
        <w:trPr>
          <w:trHeight w:val="81"/>
        </w:trPr>
        <w:tc>
          <w:tcPr>
            <w:tcW w:w="4932" w:type="dxa"/>
            <w:tcBorders>
              <w:bottom w:val="single" w:sz="4" w:space="0" w:color="auto"/>
            </w:tcBorders>
          </w:tcPr>
          <w:p>
            <w:pPr>
              <w:ind w:left="-126" w:firstLine="22"/>
              <w:rPr>
                <w:rFonts w:ascii="Arial Narrow" w:hAnsi="Arial Narrow" w:cs="Arial"/>
                <w:sz w:val="18"/>
                <w:szCs w:val="18"/>
              </w:rPr>
            </w:pPr>
            <w:r>
              <w:rPr>
                <w:rFonts w:ascii="Arial Narrow" w:hAnsi="Arial Narrow" w:cs="Arial"/>
                <w:sz w:val="18"/>
                <w:szCs w:val="18"/>
              </w:rPr>
              <w:t>Tax effect of non-deductible expense</w:t>
            </w:r>
          </w:p>
        </w:tc>
        <w:tc>
          <w:tcPr>
            <w:tcW w:w="1730" w:type="dxa"/>
            <w:tcBorders>
              <w:bottom w:val="single" w:sz="4" w:space="0" w:color="auto"/>
            </w:tcBorders>
            <w:vAlign w:val="bottom"/>
          </w:tcPr>
          <w:p>
            <w:pPr>
              <w:ind w:left="0"/>
              <w:jc w:val="right"/>
              <w:rPr>
                <w:rFonts w:ascii="Arial Narrow" w:hAnsi="Arial Narrow" w:cs="Arial"/>
                <w:bCs/>
                <w:sz w:val="18"/>
                <w:szCs w:val="18"/>
              </w:rPr>
            </w:pPr>
            <w:r>
              <w:rPr>
                <w:rFonts w:ascii="Arial Narrow" w:hAnsi="Arial Narrow" w:cs="Arial"/>
                <w:bCs/>
                <w:sz w:val="18"/>
                <w:szCs w:val="18"/>
              </w:rPr>
              <w:t xml:space="preserve"> </w:t>
            </w:r>
          </w:p>
        </w:tc>
        <w:tc>
          <w:tcPr>
            <w:tcW w:w="1924" w:type="dxa"/>
            <w:tcBorders>
              <w:bottom w:val="single" w:sz="4" w:space="0" w:color="auto"/>
            </w:tcBorders>
            <w:vAlign w:val="bottom"/>
          </w:tcPr>
          <w:p>
            <w:pPr>
              <w:ind w:left="0" w:right="-54"/>
              <w:jc w:val="right"/>
              <w:rPr>
                <w:rFonts w:ascii="Arial Narrow" w:hAnsi="Arial Narrow" w:cs="Arial"/>
                <w:sz w:val="18"/>
                <w:szCs w:val="18"/>
              </w:rPr>
            </w:pPr>
          </w:p>
        </w:tc>
      </w:tr>
      <w:tr>
        <w:trPr>
          <w:trHeight w:val="71"/>
        </w:trPr>
        <w:tc>
          <w:tcPr>
            <w:tcW w:w="4932" w:type="dxa"/>
            <w:tcBorders>
              <w:top w:val="single" w:sz="4" w:space="0" w:color="auto"/>
              <w:bottom w:val="double" w:sz="4" w:space="0" w:color="auto"/>
            </w:tcBorders>
            <w:vAlign w:val="bottom"/>
          </w:tcPr>
          <w:p>
            <w:pPr>
              <w:ind w:left="-126" w:firstLine="22"/>
              <w:rPr>
                <w:rFonts w:ascii="Arial Narrow" w:hAnsi="Arial Narrow" w:cs="Arial"/>
                <w:sz w:val="18"/>
                <w:szCs w:val="18"/>
              </w:rPr>
            </w:pPr>
            <w:r>
              <w:rPr>
                <w:rFonts w:ascii="Arial Narrow" w:hAnsi="Arial Narrow" w:cs="Arial"/>
                <w:b/>
                <w:bCs/>
                <w:sz w:val="18"/>
                <w:szCs w:val="18"/>
                <w:lang w:val="en-PH" w:eastAsia="en-PH"/>
              </w:rPr>
              <w:t>Total</w:t>
            </w:r>
          </w:p>
        </w:tc>
        <w:tc>
          <w:tcPr>
            <w:tcW w:w="1730" w:type="dxa"/>
            <w:tcBorders>
              <w:top w:val="single" w:sz="4" w:space="0" w:color="auto"/>
              <w:bottom w:val="double" w:sz="4" w:space="0" w:color="auto"/>
            </w:tcBorders>
            <w:vAlign w:val="bottom"/>
          </w:tcPr>
          <w:p>
            <w:pPr>
              <w:jc w:val="right"/>
              <w:rPr>
                <w:rFonts w:ascii="Arial Narrow" w:hAnsi="Arial Narrow" w:cs="Calibri"/>
                <w:b/>
                <w:sz w:val="18"/>
                <w:szCs w:val="18"/>
              </w:rPr>
            </w:pPr>
            <w:r>
              <w:rPr>
                <w:rFonts w:ascii="Arial Narrow" w:hAnsi="Arial Narrow" w:cs="Calibri"/>
                <w:b/>
                <w:sz w:val="18"/>
                <w:szCs w:val="18"/>
              </w:rPr>
              <w:t xml:space="preserve">950,330,317 </w:t>
            </w:r>
          </w:p>
        </w:tc>
        <w:tc>
          <w:tcPr>
            <w:tcW w:w="1924" w:type="dxa"/>
            <w:tcBorders>
              <w:top w:val="single" w:sz="4" w:space="0" w:color="auto"/>
              <w:bottom w:val="double" w:sz="4" w:space="0" w:color="auto"/>
            </w:tcBorders>
            <w:vAlign w:val="bottom"/>
          </w:tcPr>
          <w:p>
            <w:pPr>
              <w:ind w:left="0" w:right="-54"/>
              <w:jc w:val="right"/>
              <w:rPr>
                <w:rFonts w:ascii="Arial Narrow" w:hAnsi="Arial Narrow" w:cs="Arial"/>
                <w:b/>
                <w:sz w:val="18"/>
                <w:szCs w:val="18"/>
              </w:rPr>
            </w:pPr>
            <w:r>
              <w:rPr>
                <w:rFonts w:ascii="Arial Narrow" w:hAnsi="Arial Narrow" w:cs="Calibri"/>
                <w:b/>
                <w:sz w:val="18"/>
                <w:szCs w:val="18"/>
              </w:rPr>
              <w:t>247,161,863</w:t>
            </w:r>
          </w:p>
        </w:tc>
      </w:tr>
      <w:bookmarkEnd w:id="7"/>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Analysis of income tax payable (prepaid income tax) follows:</w:t>
      </w:r>
    </w:p>
    <w:p>
      <w:pPr>
        <w:ind w:left="0"/>
        <w:rPr>
          <w:rFonts w:ascii="Arial" w:hAnsi="Arial" w:cs="Arial"/>
          <w:sz w:val="22"/>
          <w:szCs w:val="22"/>
        </w:rPr>
      </w:pPr>
    </w:p>
    <w:tbl>
      <w:tblPr>
        <w:tblW w:w="8614" w:type="dxa"/>
        <w:tblLook w:val="04A0" w:firstRow="1" w:lastRow="0" w:firstColumn="1" w:lastColumn="0" w:noHBand="0" w:noVBand="1"/>
      </w:tblPr>
      <w:tblGrid>
        <w:gridCol w:w="4860"/>
        <w:gridCol w:w="1890"/>
        <w:gridCol w:w="1864"/>
      </w:tblGrid>
      <w:tr>
        <w:trPr>
          <w:trHeight w:val="243"/>
          <w:tblHeader/>
        </w:trPr>
        <w:tc>
          <w:tcPr>
            <w:tcW w:w="4860" w:type="dxa"/>
            <w:tcBorders>
              <w:top w:val="single" w:sz="8" w:space="0" w:color="auto"/>
              <w:left w:val="nil"/>
              <w:bottom w:val="single" w:sz="8" w:space="0" w:color="auto"/>
              <w:right w:val="nil"/>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w:t>
            </w:r>
          </w:p>
        </w:tc>
        <w:tc>
          <w:tcPr>
            <w:tcW w:w="1890" w:type="dxa"/>
            <w:tcBorders>
              <w:top w:val="single" w:sz="8" w:space="0" w:color="auto"/>
              <w:left w:val="nil"/>
              <w:bottom w:val="single" w:sz="8" w:space="0" w:color="auto"/>
              <w:right w:val="nil"/>
            </w:tcBorders>
            <w:shd w:val="clear" w:color="auto" w:fill="auto"/>
            <w:vAlign w:val="center"/>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1864" w:type="dxa"/>
            <w:tcBorders>
              <w:top w:val="single" w:sz="8" w:space="0" w:color="auto"/>
              <w:left w:val="nil"/>
              <w:bottom w:val="single" w:sz="8" w:space="0" w:color="auto"/>
              <w:right w:val="nil"/>
            </w:tcBorders>
            <w:shd w:val="clear" w:color="auto" w:fill="auto"/>
            <w:vAlign w:val="center"/>
            <w:hideMark/>
          </w:tcPr>
          <w:p>
            <w:pPr>
              <w:ind w:left="0" w:right="-44"/>
              <w:jc w:val="right"/>
              <w:rPr>
                <w:rFonts w:ascii="Arial Narrow" w:hAnsi="Arial Narrow" w:cs="Calibri"/>
                <w:b/>
                <w:bCs/>
                <w:sz w:val="22"/>
                <w:szCs w:val="22"/>
              </w:rPr>
            </w:pPr>
            <w:r>
              <w:rPr>
                <w:rFonts w:ascii="Arial Narrow" w:hAnsi="Arial Narrow" w:cs="Calibri"/>
                <w:b/>
                <w:bCs/>
                <w:sz w:val="22"/>
                <w:szCs w:val="22"/>
              </w:rPr>
              <w:t>2020</w:t>
            </w:r>
          </w:p>
        </w:tc>
      </w:tr>
      <w:tr>
        <w:trPr>
          <w:trHeight w:val="221"/>
        </w:trPr>
        <w:tc>
          <w:tcPr>
            <w:tcW w:w="4860" w:type="dxa"/>
            <w:tcBorders>
              <w:top w:val="nil"/>
              <w:left w:val="nil"/>
              <w:bottom w:val="nil"/>
              <w:right w:val="nil"/>
            </w:tcBorders>
            <w:shd w:val="clear" w:color="auto" w:fill="auto"/>
            <w:vAlign w:val="center"/>
            <w:hideMark/>
          </w:tcPr>
          <w:p>
            <w:pPr>
              <w:ind w:left="-108"/>
              <w:rPr>
                <w:rFonts w:ascii="Arial Narrow" w:hAnsi="Arial Narrow" w:cs="Calibri"/>
                <w:b/>
                <w:bCs/>
                <w:sz w:val="22"/>
                <w:szCs w:val="22"/>
              </w:rPr>
            </w:pPr>
            <w:r>
              <w:rPr>
                <w:rFonts w:ascii="Arial Narrow" w:hAnsi="Arial Narrow" w:cs="Calibri"/>
                <w:b/>
                <w:bCs/>
                <w:sz w:val="22"/>
                <w:szCs w:val="22"/>
              </w:rPr>
              <w:t>Regular Corporate Income Tax:</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bookmarkStart w:id="8" w:name="OLE_LINK22"/>
            <w:r>
              <w:rPr>
                <w:rFonts w:ascii="Arial Narrow" w:hAnsi="Arial Narrow" w:cs="Calibri"/>
                <w:sz w:val="22"/>
                <w:szCs w:val="22"/>
              </w:rPr>
              <w:t>4,047,687,645</w:t>
            </w:r>
            <w:bookmarkEnd w:id="8"/>
          </w:p>
        </w:tc>
        <w:tc>
          <w:tcPr>
            <w:tcW w:w="1864" w:type="dxa"/>
            <w:tcBorders>
              <w:top w:val="nil"/>
              <w:left w:val="nil"/>
              <w:bottom w:val="nil"/>
              <w:right w:val="nil"/>
            </w:tcBorders>
            <w:shd w:val="clear" w:color="auto" w:fill="auto"/>
            <w:vAlign w:val="center"/>
            <w:hideMark/>
          </w:tcPr>
          <w:p>
            <w:pPr>
              <w:ind w:left="0" w:right="-44"/>
              <w:jc w:val="right"/>
              <w:rPr>
                <w:rFonts w:ascii="Arial Narrow" w:hAnsi="Arial Narrow" w:cs="Calibri"/>
                <w:sz w:val="22"/>
                <w:szCs w:val="22"/>
              </w:rPr>
            </w:pPr>
            <w:r>
              <w:rPr>
                <w:rFonts w:ascii="Arial Narrow" w:hAnsi="Arial Narrow" w:cs="Calibri"/>
                <w:sz w:val="22"/>
                <w:szCs w:val="22"/>
              </w:rPr>
              <w:t xml:space="preserve">          526,981,291 </w:t>
            </w:r>
          </w:p>
        </w:tc>
      </w:tr>
      <w:tr>
        <w:trPr>
          <w:trHeight w:val="233"/>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p>
          <w:p>
            <w:pPr>
              <w:ind w:left="-108"/>
              <w:rPr>
                <w:rFonts w:ascii="Arial Narrow" w:hAnsi="Arial Narrow" w:cs="Calibri"/>
                <w:sz w:val="22"/>
                <w:szCs w:val="22"/>
              </w:rPr>
            </w:pPr>
            <w:r>
              <w:rPr>
                <w:rFonts w:ascii="Arial Narrow" w:hAnsi="Arial Narrow" w:cs="Calibri"/>
                <w:sz w:val="22"/>
                <w:szCs w:val="22"/>
              </w:rPr>
              <w:t>Net income (loss) before tax</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vAlign w:val="center"/>
            <w:hideMark/>
          </w:tcPr>
          <w:p>
            <w:pPr>
              <w:ind w:left="0" w:right="-44"/>
              <w:jc w:val="right"/>
              <w:rPr>
                <w:sz w:val="20"/>
                <w:szCs w:val="20"/>
              </w:rPr>
            </w:pPr>
          </w:p>
        </w:tc>
      </w:tr>
      <w:tr>
        <w:trPr>
          <w:trHeight w:val="233"/>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p>
          <w:p>
            <w:pPr>
              <w:ind w:left="0"/>
              <w:rPr>
                <w:rFonts w:ascii="Arial Narrow" w:hAnsi="Arial Narrow" w:cs="Calibri"/>
                <w:sz w:val="22"/>
                <w:szCs w:val="22"/>
              </w:rPr>
            </w:pPr>
            <w:r>
              <w:rPr>
                <w:rFonts w:ascii="Arial Narrow" w:hAnsi="Arial Narrow" w:cs="Calibri"/>
                <w:sz w:val="22"/>
                <w:szCs w:val="22"/>
              </w:rPr>
              <w:t>Permanent Differences:</w:t>
            </w:r>
            <w:r>
              <w:rPr>
                <w:sz w:val="16"/>
                <w:szCs w:val="16"/>
              </w:rPr>
              <w:t> </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vAlign w:val="center"/>
            <w:hideMark/>
          </w:tcPr>
          <w:p>
            <w:pPr>
              <w:ind w:left="0" w:right="-44"/>
              <w:jc w:val="right"/>
              <w:rPr>
                <w:sz w:val="20"/>
                <w:szCs w:val="20"/>
              </w:rPr>
            </w:pPr>
          </w:p>
        </w:tc>
      </w:tr>
      <w:tr>
        <w:trPr>
          <w:trHeight w:val="144"/>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xml:space="preserve">  Interest income subject to final tax</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(92,474,652)</w:t>
            </w:r>
          </w:p>
        </w:tc>
        <w:tc>
          <w:tcPr>
            <w:tcW w:w="1864" w:type="dxa"/>
            <w:tcBorders>
              <w:top w:val="nil"/>
              <w:left w:val="nil"/>
              <w:bottom w:val="nil"/>
              <w:right w:val="nil"/>
            </w:tcBorders>
            <w:shd w:val="clear" w:color="auto" w:fill="auto"/>
            <w:vAlign w:val="center"/>
            <w:hideMark/>
          </w:tcPr>
          <w:p>
            <w:pPr>
              <w:ind w:left="0" w:right="-44"/>
              <w:jc w:val="right"/>
              <w:rPr>
                <w:rFonts w:ascii="Arial Narrow" w:hAnsi="Arial Narrow" w:cs="Calibri"/>
                <w:sz w:val="22"/>
                <w:szCs w:val="22"/>
              </w:rPr>
            </w:pPr>
            <w:r>
              <w:rPr>
                <w:rFonts w:ascii="Arial Narrow" w:hAnsi="Arial Narrow" w:cs="Calibri"/>
                <w:sz w:val="22"/>
                <w:szCs w:val="22"/>
              </w:rPr>
              <w:t xml:space="preserve">       (134,053,030)</w:t>
            </w:r>
          </w:p>
        </w:tc>
      </w:tr>
      <w:tr>
        <w:trPr>
          <w:trHeight w:val="81"/>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xml:space="preserve">  Tax Assessment</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 </w:t>
            </w:r>
          </w:p>
        </w:tc>
        <w:tc>
          <w:tcPr>
            <w:tcW w:w="1864" w:type="dxa"/>
            <w:tcBorders>
              <w:top w:val="nil"/>
              <w:left w:val="nil"/>
              <w:bottom w:val="nil"/>
              <w:right w:val="nil"/>
            </w:tcBorders>
            <w:shd w:val="clear" w:color="auto" w:fill="auto"/>
            <w:vAlign w:val="center"/>
            <w:hideMark/>
          </w:tcPr>
          <w:p>
            <w:pPr>
              <w:ind w:left="0" w:right="-44"/>
              <w:jc w:val="right"/>
              <w:rPr>
                <w:rFonts w:ascii="Arial Narrow" w:hAnsi="Arial Narrow" w:cs="Calibri"/>
                <w:sz w:val="22"/>
                <w:szCs w:val="22"/>
              </w:rPr>
            </w:pPr>
            <w:r>
              <w:rPr>
                <w:rFonts w:ascii="Arial Narrow" w:hAnsi="Arial Narrow" w:cs="Calibri"/>
                <w:sz w:val="22"/>
                <w:szCs w:val="22"/>
              </w:rPr>
              <w:t xml:space="preserve">                             - </w:t>
            </w:r>
          </w:p>
        </w:tc>
      </w:tr>
      <w:tr>
        <w:trPr>
          <w:trHeight w:val="81"/>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p>
          <w:p>
            <w:pPr>
              <w:ind w:left="0"/>
              <w:rPr>
                <w:rFonts w:ascii="Arial Narrow" w:hAnsi="Arial Narrow" w:cs="Calibri"/>
                <w:sz w:val="22"/>
                <w:szCs w:val="22"/>
              </w:rPr>
            </w:pPr>
            <w:r>
              <w:rPr>
                <w:rFonts w:ascii="Arial Narrow" w:hAnsi="Arial Narrow" w:cs="Calibri"/>
                <w:sz w:val="22"/>
                <w:szCs w:val="22"/>
              </w:rPr>
              <w:t>Temporary Differences:</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p>
        </w:tc>
        <w:tc>
          <w:tcPr>
            <w:tcW w:w="1864" w:type="dxa"/>
            <w:tcBorders>
              <w:top w:val="nil"/>
              <w:left w:val="nil"/>
              <w:bottom w:val="nil"/>
              <w:right w:val="nil"/>
            </w:tcBorders>
            <w:shd w:val="clear" w:color="auto" w:fill="auto"/>
            <w:vAlign w:val="center"/>
            <w:hideMark/>
          </w:tcPr>
          <w:p>
            <w:pPr>
              <w:ind w:left="0"/>
              <w:jc w:val="right"/>
              <w:rPr>
                <w:sz w:val="20"/>
                <w:szCs w:val="20"/>
              </w:rPr>
            </w:pPr>
          </w:p>
        </w:tc>
      </w:tr>
      <w:tr>
        <w:trPr>
          <w:trHeight w:val="81"/>
        </w:trPr>
        <w:tc>
          <w:tcPr>
            <w:tcW w:w="4860" w:type="dxa"/>
            <w:tcBorders>
              <w:top w:val="nil"/>
              <w:left w:val="nil"/>
              <w:bottom w:val="nil"/>
              <w:right w:val="nil"/>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xml:space="preserve">   Provision for retirement benefits</w:t>
            </w:r>
          </w:p>
        </w:tc>
        <w:tc>
          <w:tcPr>
            <w:tcW w:w="1890" w:type="dxa"/>
            <w:tcBorders>
              <w:top w:val="nil"/>
              <w:left w:val="nil"/>
              <w:bottom w:val="nil"/>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123,446,808 </w:t>
            </w:r>
          </w:p>
        </w:tc>
        <w:tc>
          <w:tcPr>
            <w:tcW w:w="1864" w:type="dxa"/>
            <w:tcBorders>
              <w:top w:val="nil"/>
              <w:left w:val="nil"/>
              <w:bottom w:val="nil"/>
              <w:right w:val="nil"/>
            </w:tcBorders>
            <w:shd w:val="clear" w:color="auto" w:fill="auto"/>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78,087,427 </w:t>
            </w:r>
          </w:p>
        </w:tc>
      </w:tr>
      <w:tr>
        <w:trPr>
          <w:trHeight w:val="243"/>
        </w:trPr>
        <w:tc>
          <w:tcPr>
            <w:tcW w:w="4860" w:type="dxa"/>
            <w:tcBorders>
              <w:top w:val="nil"/>
              <w:left w:val="nil"/>
              <w:bottom w:val="single" w:sz="8" w:space="0" w:color="auto"/>
              <w:right w:val="nil"/>
            </w:tcBorders>
            <w:shd w:val="clear" w:color="auto" w:fill="auto"/>
            <w:vAlign w:val="center"/>
            <w:hideMark/>
          </w:tcPr>
          <w:p>
            <w:pPr>
              <w:ind w:left="0"/>
              <w:rPr>
                <w:rFonts w:ascii="Arial Narrow" w:hAnsi="Arial Narrow" w:cs="Calibri"/>
                <w:sz w:val="22"/>
                <w:szCs w:val="22"/>
              </w:rPr>
            </w:pPr>
            <w:r>
              <w:rPr>
                <w:rFonts w:ascii="Arial Narrow" w:hAnsi="Arial Narrow" w:cs="Calibri"/>
                <w:sz w:val="22"/>
                <w:szCs w:val="22"/>
              </w:rPr>
              <w:t xml:space="preserve">   Unrealized gain/loss on foreign exchange</w:t>
            </w:r>
          </w:p>
        </w:tc>
        <w:tc>
          <w:tcPr>
            <w:tcW w:w="1890" w:type="dxa"/>
            <w:tcBorders>
              <w:top w:val="nil"/>
              <w:left w:val="nil"/>
              <w:bottom w:val="single" w:sz="8" w:space="0" w:color="auto"/>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(20,351,628) </w:t>
            </w:r>
          </w:p>
        </w:tc>
        <w:tc>
          <w:tcPr>
            <w:tcW w:w="1864" w:type="dxa"/>
            <w:tcBorders>
              <w:top w:val="nil"/>
              <w:left w:val="nil"/>
              <w:bottom w:val="single" w:sz="8" w:space="0" w:color="auto"/>
              <w:right w:val="nil"/>
            </w:tcBorders>
            <w:shd w:val="clear" w:color="auto" w:fill="auto"/>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17,775,650 </w:t>
            </w:r>
          </w:p>
        </w:tc>
      </w:tr>
      <w:tr>
        <w:trPr>
          <w:trHeight w:val="243"/>
        </w:trPr>
        <w:tc>
          <w:tcPr>
            <w:tcW w:w="4860" w:type="dxa"/>
            <w:tcBorders>
              <w:top w:val="nil"/>
              <w:left w:val="nil"/>
              <w:bottom w:val="single" w:sz="8" w:space="0" w:color="auto"/>
              <w:right w:val="nil"/>
            </w:tcBorders>
            <w:shd w:val="clear" w:color="auto" w:fill="auto"/>
            <w:vAlign w:val="center"/>
            <w:hideMark/>
          </w:tcPr>
          <w:p>
            <w:pPr>
              <w:ind w:left="-108"/>
              <w:rPr>
                <w:rFonts w:ascii="Arial Narrow" w:hAnsi="Arial Narrow" w:cs="Calibri"/>
                <w:b/>
                <w:bCs/>
                <w:sz w:val="22"/>
                <w:szCs w:val="22"/>
              </w:rPr>
            </w:pPr>
            <w:r>
              <w:rPr>
                <w:rFonts w:ascii="Arial Narrow" w:hAnsi="Arial Narrow" w:cs="Calibri"/>
                <w:b/>
                <w:bCs/>
                <w:sz w:val="22"/>
                <w:szCs w:val="22"/>
              </w:rPr>
              <w:t>Taxable income</w:t>
            </w:r>
          </w:p>
        </w:tc>
        <w:tc>
          <w:tcPr>
            <w:tcW w:w="1890" w:type="dxa"/>
            <w:tcBorders>
              <w:top w:val="nil"/>
              <w:left w:val="nil"/>
              <w:bottom w:val="single" w:sz="8" w:space="0" w:color="auto"/>
              <w:right w:val="nil"/>
            </w:tcBorders>
            <w:shd w:val="clear" w:color="auto" w:fill="auto"/>
            <w:vAlign w:val="center"/>
            <w:hideMark/>
          </w:tcPr>
          <w:p>
            <w:pPr>
              <w:ind w:left="0"/>
              <w:jc w:val="right"/>
              <w:rPr>
                <w:rFonts w:ascii="Arial Narrow" w:hAnsi="Arial Narrow" w:cs="Calibri"/>
                <w:b/>
                <w:bCs/>
                <w:sz w:val="22"/>
                <w:szCs w:val="22"/>
              </w:rPr>
            </w:pPr>
            <w:r>
              <w:rPr>
                <w:rFonts w:ascii="Arial Narrow" w:hAnsi="Arial Narrow" w:cs="Calibri"/>
                <w:b/>
                <w:bCs/>
                <w:sz w:val="22"/>
                <w:szCs w:val="22"/>
              </w:rPr>
              <w:t xml:space="preserve">         4,058,308,173 </w:t>
            </w:r>
          </w:p>
        </w:tc>
        <w:tc>
          <w:tcPr>
            <w:tcW w:w="1864" w:type="dxa"/>
            <w:tcBorders>
              <w:top w:val="nil"/>
              <w:left w:val="nil"/>
              <w:bottom w:val="single" w:sz="8" w:space="0" w:color="auto"/>
              <w:right w:val="nil"/>
            </w:tcBorders>
            <w:shd w:val="clear" w:color="auto" w:fill="auto"/>
            <w:vAlign w:val="center"/>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488,791,338 </w:t>
            </w:r>
          </w:p>
        </w:tc>
      </w:tr>
      <w:tr>
        <w:trPr>
          <w:trHeight w:val="243"/>
        </w:trPr>
        <w:tc>
          <w:tcPr>
            <w:tcW w:w="4860" w:type="dxa"/>
            <w:tcBorders>
              <w:top w:val="nil"/>
              <w:left w:val="nil"/>
              <w:bottom w:val="single" w:sz="8" w:space="0" w:color="auto"/>
              <w:right w:val="nil"/>
            </w:tcBorders>
            <w:shd w:val="clear" w:color="auto" w:fill="auto"/>
            <w:vAlign w:val="center"/>
            <w:hideMark/>
          </w:tcPr>
          <w:p>
            <w:pPr>
              <w:ind w:left="-108"/>
              <w:rPr>
                <w:rFonts w:ascii="Arial Narrow" w:hAnsi="Arial Narrow" w:cs="Calibri"/>
                <w:sz w:val="22"/>
                <w:szCs w:val="22"/>
              </w:rPr>
            </w:pPr>
            <w:r>
              <w:rPr>
                <w:rFonts w:ascii="Arial Narrow" w:hAnsi="Arial Narrow" w:cs="Calibri"/>
                <w:sz w:val="22"/>
                <w:szCs w:val="22"/>
              </w:rPr>
              <w:t>Tax rate</w:t>
            </w:r>
          </w:p>
        </w:tc>
        <w:tc>
          <w:tcPr>
            <w:tcW w:w="1890" w:type="dxa"/>
            <w:tcBorders>
              <w:top w:val="nil"/>
              <w:left w:val="nil"/>
              <w:bottom w:val="single" w:sz="8" w:space="0" w:color="auto"/>
              <w:right w:val="nil"/>
            </w:tcBorders>
            <w:shd w:val="clear" w:color="auto" w:fill="auto"/>
            <w:vAlign w:val="center"/>
            <w:hideMark/>
          </w:tcPr>
          <w:p>
            <w:pPr>
              <w:ind w:left="0"/>
              <w:jc w:val="right"/>
              <w:rPr>
                <w:rFonts w:ascii="Arial Narrow" w:hAnsi="Arial Narrow" w:cs="Calibri"/>
                <w:sz w:val="22"/>
                <w:szCs w:val="22"/>
              </w:rPr>
            </w:pPr>
            <w:r>
              <w:rPr>
                <w:rFonts w:ascii="Arial Narrow" w:hAnsi="Arial Narrow" w:cs="Calibri"/>
                <w:sz w:val="22"/>
                <w:szCs w:val="22"/>
              </w:rPr>
              <w:t>25%</w:t>
            </w:r>
          </w:p>
        </w:tc>
        <w:tc>
          <w:tcPr>
            <w:tcW w:w="1864" w:type="dxa"/>
            <w:tcBorders>
              <w:top w:val="nil"/>
              <w:left w:val="nil"/>
              <w:bottom w:val="single" w:sz="8" w:space="0" w:color="auto"/>
              <w:right w:val="nil"/>
            </w:tcBorders>
            <w:shd w:val="clear" w:color="auto" w:fill="auto"/>
            <w:vAlign w:val="center"/>
            <w:hideMark/>
          </w:tcPr>
          <w:p>
            <w:pPr>
              <w:ind w:left="0" w:right="-108"/>
              <w:jc w:val="right"/>
              <w:rPr>
                <w:rFonts w:ascii="Arial Narrow" w:hAnsi="Arial Narrow" w:cs="Calibri"/>
                <w:sz w:val="22"/>
                <w:szCs w:val="22"/>
              </w:rPr>
            </w:pPr>
            <w:r>
              <w:rPr>
                <w:rFonts w:ascii="Arial Narrow" w:hAnsi="Arial Narrow" w:cs="Calibri"/>
                <w:sz w:val="22"/>
                <w:szCs w:val="22"/>
              </w:rPr>
              <w:t>27.50%</w:t>
            </w:r>
          </w:p>
        </w:tc>
      </w:tr>
      <w:tr>
        <w:trPr>
          <w:trHeight w:val="243"/>
        </w:trPr>
        <w:tc>
          <w:tcPr>
            <w:tcW w:w="4860" w:type="dxa"/>
            <w:tcBorders>
              <w:top w:val="nil"/>
              <w:left w:val="nil"/>
              <w:bottom w:val="double" w:sz="6" w:space="0" w:color="auto"/>
              <w:right w:val="nil"/>
            </w:tcBorders>
            <w:shd w:val="clear" w:color="auto" w:fill="auto"/>
            <w:vAlign w:val="center"/>
            <w:hideMark/>
          </w:tcPr>
          <w:p>
            <w:pPr>
              <w:ind w:left="-108"/>
              <w:rPr>
                <w:rFonts w:ascii="Arial Narrow" w:hAnsi="Arial Narrow" w:cs="Calibri"/>
                <w:b/>
                <w:bCs/>
                <w:sz w:val="22"/>
                <w:szCs w:val="22"/>
              </w:rPr>
            </w:pPr>
            <w:r>
              <w:rPr>
                <w:rFonts w:ascii="Arial Narrow" w:hAnsi="Arial Narrow" w:cs="Calibri"/>
                <w:b/>
                <w:bCs/>
                <w:sz w:val="22"/>
                <w:szCs w:val="22"/>
              </w:rPr>
              <w:t xml:space="preserve"> Tax Due </w:t>
            </w:r>
          </w:p>
        </w:tc>
        <w:tc>
          <w:tcPr>
            <w:tcW w:w="1890" w:type="dxa"/>
            <w:tcBorders>
              <w:top w:val="nil"/>
              <w:left w:val="nil"/>
              <w:bottom w:val="double" w:sz="6" w:space="0" w:color="auto"/>
              <w:right w:val="nil"/>
            </w:tcBorders>
            <w:shd w:val="clear" w:color="auto" w:fill="auto"/>
            <w:vAlign w:val="center"/>
            <w:hideMark/>
          </w:tcPr>
          <w:p>
            <w:pPr>
              <w:ind w:left="0"/>
              <w:jc w:val="right"/>
              <w:rPr>
                <w:rFonts w:ascii="Arial Narrow" w:hAnsi="Arial Narrow" w:cs="Calibri"/>
                <w:b/>
                <w:bCs/>
                <w:sz w:val="22"/>
                <w:szCs w:val="22"/>
              </w:rPr>
            </w:pPr>
            <w:r>
              <w:rPr>
                <w:rFonts w:ascii="Arial Narrow" w:hAnsi="Arial Narrow" w:cs="Calibri"/>
                <w:b/>
                <w:bCs/>
                <w:sz w:val="22"/>
                <w:szCs w:val="22"/>
              </w:rPr>
              <w:t xml:space="preserve">          1,014,577,043 </w:t>
            </w:r>
          </w:p>
        </w:tc>
        <w:tc>
          <w:tcPr>
            <w:tcW w:w="1864" w:type="dxa"/>
            <w:tcBorders>
              <w:top w:val="nil"/>
              <w:left w:val="nil"/>
              <w:bottom w:val="double" w:sz="6" w:space="0" w:color="auto"/>
              <w:right w:val="nil"/>
            </w:tcBorders>
            <w:shd w:val="clear" w:color="auto" w:fill="auto"/>
            <w:vAlign w:val="center"/>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134,417,618 </w:t>
            </w:r>
          </w:p>
        </w:tc>
      </w:tr>
    </w:tbl>
    <w:p>
      <w:pPr>
        <w:pStyle w:val="Style2"/>
        <w:numPr>
          <w:ilvl w:val="0"/>
          <w:numId w:val="0"/>
        </w:numPr>
        <w:spacing w:after="0" w:line="240" w:lineRule="auto"/>
        <w:rPr>
          <w:rFonts w:ascii="Arial" w:hAnsi="Arial" w:cs="Arial"/>
          <w:sz w:val="22"/>
          <w:szCs w:val="22"/>
        </w:rPr>
      </w:pPr>
    </w:p>
    <w:p>
      <w:pPr>
        <w:pStyle w:val="Style2"/>
        <w:numPr>
          <w:ilvl w:val="0"/>
          <w:numId w:val="0"/>
        </w:numPr>
        <w:spacing w:after="0" w:line="240" w:lineRule="auto"/>
        <w:rPr>
          <w:rFonts w:ascii="Arial" w:hAnsi="Arial" w:cs="Arial"/>
          <w:sz w:val="22"/>
          <w:szCs w:val="22"/>
        </w:rPr>
      </w:pPr>
    </w:p>
    <w:p>
      <w:pPr>
        <w:pStyle w:val="Style2"/>
        <w:numPr>
          <w:ilvl w:val="0"/>
          <w:numId w:val="0"/>
        </w:numPr>
        <w:spacing w:after="0" w:line="240" w:lineRule="auto"/>
        <w:rPr>
          <w:rFonts w:ascii="Arial" w:hAnsi="Arial" w:cs="Arial"/>
          <w:sz w:val="22"/>
          <w:szCs w:val="22"/>
        </w:rPr>
      </w:pPr>
      <w:r>
        <w:rPr>
          <w:rFonts w:ascii="Arial" w:hAnsi="Arial" w:cs="Arial"/>
          <w:sz w:val="22"/>
          <w:szCs w:val="22"/>
        </w:rPr>
        <w:t>15.1       Deferred Tax Expense</w:t>
      </w:r>
    </w:p>
    <w:p>
      <w:pPr>
        <w:ind w:left="0"/>
        <w:rPr>
          <w:rFonts w:ascii="Arial" w:hAnsi="Arial" w:cs="Arial"/>
          <w:sz w:val="22"/>
          <w:szCs w:val="22"/>
        </w:rPr>
      </w:pPr>
    </w:p>
    <w:p>
      <w:pPr>
        <w:ind w:left="0"/>
        <w:rPr>
          <w:rFonts w:ascii="Arial" w:hAnsi="Arial" w:cs="Arial"/>
          <w:iCs/>
          <w:sz w:val="22"/>
          <w:szCs w:val="22"/>
        </w:rPr>
      </w:pPr>
      <w:r>
        <w:rPr>
          <w:rFonts w:ascii="Arial" w:hAnsi="Arial" w:cs="Arial"/>
          <w:iCs/>
          <w:sz w:val="22"/>
          <w:szCs w:val="22"/>
        </w:rPr>
        <w:t>Deferred Tax Assets</w:t>
      </w:r>
    </w:p>
    <w:p>
      <w:pPr>
        <w:ind w:left="0"/>
        <w:rPr>
          <w:rFonts w:ascii="Arial" w:hAnsi="Arial" w:cs="Arial"/>
          <w:iCs/>
          <w:sz w:val="22"/>
          <w:szCs w:val="22"/>
        </w:rPr>
      </w:pPr>
    </w:p>
    <w:tbl>
      <w:tblPr>
        <w:tblW w:w="8640" w:type="dxa"/>
        <w:tblLook w:val="04A0" w:firstRow="1" w:lastRow="0" w:firstColumn="1" w:lastColumn="0" w:noHBand="0" w:noVBand="1"/>
      </w:tblPr>
      <w:tblGrid>
        <w:gridCol w:w="4860"/>
        <w:gridCol w:w="1890"/>
        <w:gridCol w:w="1890"/>
      </w:tblGrid>
      <w:tr>
        <w:trPr>
          <w:trHeight w:val="256"/>
        </w:trPr>
        <w:tc>
          <w:tcPr>
            <w:tcW w:w="4860" w:type="dxa"/>
            <w:tcBorders>
              <w:top w:val="single" w:sz="8" w:space="0" w:color="auto"/>
              <w:left w:val="nil"/>
              <w:bottom w:val="single" w:sz="8" w:space="0" w:color="auto"/>
              <w:right w:val="nil"/>
            </w:tcBorders>
            <w:shd w:val="clear" w:color="auto" w:fill="auto"/>
            <w:noWrap/>
            <w:vAlign w:val="bottom"/>
            <w:hideMark/>
          </w:tcPr>
          <w:p>
            <w:pPr>
              <w:ind w:left="0"/>
              <w:jc w:val="center"/>
              <w:rPr>
                <w:sz w:val="20"/>
                <w:szCs w:val="20"/>
              </w:rPr>
            </w:pPr>
            <w:r>
              <w:rPr>
                <w:sz w:val="20"/>
                <w:szCs w:val="20"/>
              </w:rPr>
              <w:t> </w:t>
            </w:r>
          </w:p>
        </w:tc>
        <w:tc>
          <w:tcPr>
            <w:tcW w:w="1890" w:type="dxa"/>
            <w:tcBorders>
              <w:top w:val="single" w:sz="8" w:space="0" w:color="auto"/>
              <w:left w:val="nil"/>
              <w:bottom w:val="single" w:sz="8" w:space="0" w:color="auto"/>
              <w:right w:val="nil"/>
            </w:tcBorders>
            <w:shd w:val="clear" w:color="auto" w:fill="auto"/>
            <w:noWrap/>
            <w:vAlign w:val="center"/>
            <w:hideMark/>
          </w:tcPr>
          <w:p>
            <w:pPr>
              <w:ind w:left="0"/>
              <w:jc w:val="right"/>
              <w:rPr>
                <w:rFonts w:ascii="Arial Narrow" w:hAnsi="Arial Narrow" w:cs="Calibri"/>
                <w:b/>
                <w:bCs/>
                <w:sz w:val="22"/>
                <w:szCs w:val="22"/>
              </w:rPr>
            </w:pPr>
            <w:r>
              <w:rPr>
                <w:rFonts w:ascii="Arial Narrow" w:hAnsi="Arial Narrow" w:cs="Calibri"/>
                <w:b/>
                <w:bCs/>
                <w:sz w:val="22"/>
                <w:szCs w:val="22"/>
              </w:rPr>
              <w:t>Balance</w:t>
            </w:r>
          </w:p>
        </w:tc>
        <w:tc>
          <w:tcPr>
            <w:tcW w:w="1890" w:type="dxa"/>
            <w:tcBorders>
              <w:top w:val="single" w:sz="8" w:space="0" w:color="auto"/>
              <w:left w:val="nil"/>
              <w:bottom w:val="single" w:sz="8" w:space="0" w:color="auto"/>
              <w:right w:val="nil"/>
            </w:tcBorders>
            <w:shd w:val="clear" w:color="auto" w:fill="auto"/>
            <w:noWrap/>
            <w:vAlign w:val="center"/>
            <w:hideMark/>
          </w:tcPr>
          <w:p>
            <w:pPr>
              <w:ind w:left="0" w:right="-108"/>
              <w:jc w:val="right"/>
              <w:rPr>
                <w:rFonts w:ascii="Arial Narrow" w:hAnsi="Arial Narrow" w:cs="Calibri"/>
                <w:b/>
                <w:bCs/>
                <w:sz w:val="22"/>
                <w:szCs w:val="22"/>
              </w:rPr>
            </w:pPr>
            <w:r>
              <w:rPr>
                <w:rFonts w:ascii="Arial Narrow" w:hAnsi="Arial Narrow" w:cs="Calibri"/>
                <w:b/>
                <w:bCs/>
                <w:sz w:val="22"/>
                <w:szCs w:val="22"/>
              </w:rPr>
              <w:t>Deferred Tax</w:t>
            </w:r>
          </w:p>
        </w:tc>
      </w:tr>
      <w:tr>
        <w:trPr>
          <w:trHeight w:val="259"/>
        </w:trPr>
        <w:tc>
          <w:tcPr>
            <w:tcW w:w="486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Allowance for impairment of AR</w:t>
            </w:r>
          </w:p>
        </w:tc>
        <w:tc>
          <w:tcPr>
            <w:tcW w:w="1890" w:type="dxa"/>
            <w:tcBorders>
              <w:top w:val="nil"/>
              <w:left w:val="nil"/>
              <w:bottom w:val="nil"/>
              <w:right w:val="nil"/>
            </w:tcBorders>
            <w:shd w:val="clear" w:color="auto" w:fill="auto"/>
            <w:noWrap/>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w:t>
            </w:r>
          </w:p>
        </w:tc>
        <w:tc>
          <w:tcPr>
            <w:tcW w:w="1890"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 </w:t>
            </w:r>
          </w:p>
        </w:tc>
      </w:tr>
      <w:tr>
        <w:trPr>
          <w:trHeight w:val="245"/>
        </w:trPr>
        <w:tc>
          <w:tcPr>
            <w:tcW w:w="4860" w:type="dxa"/>
            <w:tcBorders>
              <w:top w:val="nil"/>
              <w:left w:val="nil"/>
              <w:bottom w:val="nil"/>
              <w:right w:val="nil"/>
            </w:tcBorders>
            <w:shd w:val="clear" w:color="auto" w:fill="auto"/>
            <w:noWrap/>
            <w:vAlign w:val="center"/>
          </w:tcPr>
          <w:p>
            <w:pPr>
              <w:ind w:left="-108"/>
              <w:jc w:val="left"/>
              <w:rPr>
                <w:rFonts w:ascii="Arial Narrow" w:hAnsi="Arial Narrow" w:cs="Calibri"/>
                <w:sz w:val="22"/>
                <w:szCs w:val="22"/>
              </w:rPr>
            </w:pPr>
            <w:r>
              <w:rPr>
                <w:rFonts w:ascii="Arial Narrow" w:hAnsi="Arial Narrow" w:cs="Calibri"/>
                <w:sz w:val="22"/>
                <w:szCs w:val="22"/>
              </w:rPr>
              <w:t>PPE</w:t>
            </w:r>
          </w:p>
        </w:tc>
        <w:tc>
          <w:tcPr>
            <w:tcW w:w="1890"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(38,923,471)</w:t>
            </w:r>
          </w:p>
        </w:tc>
        <w:tc>
          <w:tcPr>
            <w:tcW w:w="1890" w:type="dxa"/>
            <w:tcBorders>
              <w:top w:val="nil"/>
              <w:left w:val="nil"/>
              <w:bottom w:val="nil"/>
              <w:right w:val="nil"/>
            </w:tcBorders>
            <w:shd w:val="clear" w:color="auto" w:fill="auto"/>
            <w:noWrap/>
            <w:vAlign w:val="center"/>
          </w:tcPr>
          <w:p>
            <w:pPr>
              <w:ind w:left="0" w:right="-108"/>
              <w:jc w:val="right"/>
              <w:rPr>
                <w:rFonts w:ascii="Arial Narrow" w:hAnsi="Arial Narrow" w:cs="Calibri"/>
                <w:sz w:val="22"/>
                <w:szCs w:val="22"/>
              </w:rPr>
            </w:pPr>
            <w:r>
              <w:rPr>
                <w:rFonts w:ascii="Arial Narrow" w:hAnsi="Arial Narrow" w:cs="Calibri"/>
                <w:sz w:val="22"/>
                <w:szCs w:val="22"/>
              </w:rPr>
              <w:t>(9,730,868)</w:t>
            </w:r>
          </w:p>
        </w:tc>
      </w:tr>
      <w:tr>
        <w:trPr>
          <w:trHeight w:val="245"/>
        </w:trPr>
        <w:tc>
          <w:tcPr>
            <w:tcW w:w="486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Lease liability- net of ROU Asset</w:t>
            </w:r>
          </w:p>
        </w:tc>
        <w:tc>
          <w:tcPr>
            <w:tcW w:w="1890" w:type="dxa"/>
            <w:tcBorders>
              <w:top w:val="nil"/>
              <w:left w:val="nil"/>
              <w:bottom w:val="nil"/>
              <w:right w:val="nil"/>
            </w:tcBorders>
            <w:shd w:val="clear" w:color="auto" w:fill="auto"/>
            <w:noWrap/>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1,739,492 </w:t>
            </w:r>
          </w:p>
        </w:tc>
        <w:tc>
          <w:tcPr>
            <w:tcW w:w="1890"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434,873 </w:t>
            </w:r>
          </w:p>
        </w:tc>
      </w:tr>
      <w:tr>
        <w:trPr>
          <w:trHeight w:val="245"/>
        </w:trPr>
        <w:tc>
          <w:tcPr>
            <w:tcW w:w="486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Leave benefit payable</w:t>
            </w:r>
          </w:p>
        </w:tc>
        <w:tc>
          <w:tcPr>
            <w:tcW w:w="1890" w:type="dxa"/>
            <w:tcBorders>
              <w:top w:val="nil"/>
              <w:left w:val="nil"/>
              <w:bottom w:val="nil"/>
              <w:right w:val="nil"/>
            </w:tcBorders>
            <w:shd w:val="clear" w:color="auto" w:fill="auto"/>
            <w:noWrap/>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314,522,510</w:t>
            </w:r>
          </w:p>
        </w:tc>
        <w:tc>
          <w:tcPr>
            <w:tcW w:w="1890"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78,630,628 </w:t>
            </w:r>
          </w:p>
        </w:tc>
      </w:tr>
      <w:tr>
        <w:trPr>
          <w:trHeight w:val="90"/>
        </w:trPr>
        <w:tc>
          <w:tcPr>
            <w:tcW w:w="4860" w:type="dxa"/>
            <w:tcBorders>
              <w:top w:val="nil"/>
              <w:left w:val="nil"/>
              <w:bottom w:val="single" w:sz="8" w:space="0" w:color="auto"/>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Unrealized gain on Forex</w:t>
            </w:r>
          </w:p>
        </w:tc>
        <w:tc>
          <w:tcPr>
            <w:tcW w:w="1890"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22"/>
                <w:szCs w:val="22"/>
              </w:rPr>
            </w:pPr>
            <w:r>
              <w:rPr>
                <w:rFonts w:ascii="Arial Narrow" w:hAnsi="Arial Narrow" w:cs="Calibri"/>
                <w:sz w:val="22"/>
                <w:szCs w:val="22"/>
              </w:rPr>
              <w:t xml:space="preserve">           (20,351,628) </w:t>
            </w:r>
          </w:p>
        </w:tc>
        <w:tc>
          <w:tcPr>
            <w:tcW w:w="1890" w:type="dxa"/>
            <w:tcBorders>
              <w:top w:val="nil"/>
              <w:left w:val="nil"/>
              <w:bottom w:val="single" w:sz="8" w:space="0" w:color="auto"/>
              <w:right w:val="nil"/>
            </w:tcBorders>
            <w:shd w:val="clear" w:color="auto" w:fill="auto"/>
            <w:noWrap/>
            <w:vAlign w:val="center"/>
            <w:hideMark/>
          </w:tcPr>
          <w:p>
            <w:pPr>
              <w:ind w:left="0" w:right="-108"/>
              <w:jc w:val="right"/>
              <w:rPr>
                <w:rFonts w:ascii="Arial Narrow" w:hAnsi="Arial Narrow" w:cs="Calibri"/>
                <w:sz w:val="22"/>
                <w:szCs w:val="22"/>
              </w:rPr>
            </w:pPr>
            <w:r>
              <w:rPr>
                <w:rFonts w:ascii="Arial Narrow" w:hAnsi="Arial Narrow" w:cs="Calibri"/>
                <w:sz w:val="22"/>
                <w:szCs w:val="22"/>
              </w:rPr>
              <w:t xml:space="preserve">              (5,087,907) </w:t>
            </w:r>
          </w:p>
        </w:tc>
      </w:tr>
      <w:tr>
        <w:trPr>
          <w:trHeight w:val="256"/>
        </w:trPr>
        <w:tc>
          <w:tcPr>
            <w:tcW w:w="4860" w:type="dxa"/>
            <w:tcBorders>
              <w:top w:val="nil"/>
              <w:left w:val="nil"/>
              <w:bottom w:val="double" w:sz="6" w:space="0" w:color="auto"/>
              <w:right w:val="nil"/>
            </w:tcBorders>
            <w:shd w:val="clear" w:color="auto" w:fill="auto"/>
            <w:noWrap/>
            <w:vAlign w:val="center"/>
            <w:hideMark/>
          </w:tcPr>
          <w:p>
            <w:pPr>
              <w:ind w:left="-108"/>
              <w:jc w:val="left"/>
              <w:rPr>
                <w:rFonts w:ascii="Arial Narrow" w:hAnsi="Arial Narrow" w:cs="Calibri"/>
                <w:b/>
                <w:bCs/>
                <w:sz w:val="22"/>
                <w:szCs w:val="22"/>
              </w:rPr>
            </w:pPr>
            <w:r>
              <w:rPr>
                <w:rFonts w:ascii="Arial Narrow" w:hAnsi="Arial Narrow" w:cs="Calibri"/>
                <w:b/>
                <w:bCs/>
                <w:sz w:val="22"/>
                <w:szCs w:val="22"/>
              </w:rPr>
              <w:t>Deferred Tax Asset</w:t>
            </w:r>
          </w:p>
        </w:tc>
        <w:tc>
          <w:tcPr>
            <w:tcW w:w="1890" w:type="dxa"/>
            <w:tcBorders>
              <w:top w:val="nil"/>
              <w:left w:val="nil"/>
              <w:bottom w:val="double" w:sz="6" w:space="0" w:color="auto"/>
              <w:right w:val="nil"/>
            </w:tcBorders>
            <w:shd w:val="clear" w:color="auto" w:fill="auto"/>
            <w:noWrap/>
            <w:vAlign w:val="center"/>
            <w:hideMark/>
          </w:tcPr>
          <w:p>
            <w:pPr>
              <w:ind w:left="0"/>
              <w:jc w:val="right"/>
              <w:rPr>
                <w:rFonts w:ascii="Arial Narrow" w:hAnsi="Arial Narrow" w:cs="Calibri"/>
                <w:b/>
                <w:bCs/>
                <w:sz w:val="22"/>
                <w:szCs w:val="22"/>
              </w:rPr>
            </w:pPr>
            <w:r>
              <w:rPr>
                <w:rFonts w:ascii="Arial Narrow" w:hAnsi="Arial Narrow" w:cs="Calibri"/>
                <w:b/>
                <w:bCs/>
                <w:sz w:val="22"/>
                <w:szCs w:val="22"/>
              </w:rPr>
              <w:t>256,986,903 </w:t>
            </w:r>
          </w:p>
        </w:tc>
        <w:tc>
          <w:tcPr>
            <w:tcW w:w="1890" w:type="dxa"/>
            <w:tcBorders>
              <w:top w:val="nil"/>
              <w:left w:val="nil"/>
              <w:bottom w:val="double" w:sz="6" w:space="0" w:color="auto"/>
              <w:right w:val="nil"/>
            </w:tcBorders>
            <w:shd w:val="clear" w:color="auto" w:fill="auto"/>
            <w:noWrap/>
            <w:vAlign w:val="center"/>
            <w:hideMark/>
          </w:tcPr>
          <w:p>
            <w:pPr>
              <w:ind w:left="0" w:right="-108"/>
              <w:jc w:val="right"/>
              <w:rPr>
                <w:rFonts w:ascii="Arial Narrow" w:hAnsi="Arial Narrow" w:cs="Calibri"/>
                <w:b/>
                <w:bCs/>
                <w:sz w:val="22"/>
                <w:szCs w:val="22"/>
              </w:rPr>
            </w:pPr>
            <w:r>
              <w:rPr>
                <w:rFonts w:ascii="Arial Narrow" w:hAnsi="Arial Narrow" w:cs="Calibri"/>
                <w:b/>
                <w:bCs/>
                <w:sz w:val="22"/>
                <w:szCs w:val="22"/>
              </w:rPr>
              <w:t>64,246,726</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Details of DTA and DTL follows:</w:t>
      </w:r>
    </w:p>
    <w:p>
      <w:pPr>
        <w:ind w:left="0"/>
        <w:rPr>
          <w:rFonts w:ascii="Arial" w:hAnsi="Arial" w:cs="Arial"/>
          <w:sz w:val="22"/>
          <w:szCs w:val="22"/>
        </w:rPr>
      </w:pPr>
    </w:p>
    <w:tbl>
      <w:tblPr>
        <w:tblW w:w="8691" w:type="dxa"/>
        <w:tblLook w:val="04A0" w:firstRow="1" w:lastRow="0" w:firstColumn="1" w:lastColumn="0" w:noHBand="0" w:noVBand="1"/>
      </w:tblPr>
      <w:tblGrid>
        <w:gridCol w:w="4950"/>
        <w:gridCol w:w="1992"/>
        <w:gridCol w:w="1749"/>
      </w:tblGrid>
      <w:tr>
        <w:trPr>
          <w:trHeight w:val="275"/>
          <w:tblHeader/>
        </w:trPr>
        <w:tc>
          <w:tcPr>
            <w:tcW w:w="4950" w:type="dxa"/>
            <w:tcBorders>
              <w:top w:val="single" w:sz="8" w:space="0" w:color="auto"/>
              <w:left w:val="nil"/>
              <w:bottom w:val="single" w:sz="8" w:space="0" w:color="auto"/>
              <w:right w:val="nil"/>
            </w:tcBorders>
            <w:shd w:val="clear" w:color="auto" w:fill="auto"/>
            <w:noWrap/>
            <w:vAlign w:val="center"/>
            <w:hideMark/>
          </w:tcPr>
          <w:p>
            <w:pPr>
              <w:ind w:left="0"/>
              <w:jc w:val="left"/>
              <w:rPr>
                <w:rFonts w:ascii="Arial Narrow" w:hAnsi="Arial Narrow" w:cs="Calibri"/>
                <w:sz w:val="22"/>
                <w:szCs w:val="22"/>
              </w:rPr>
            </w:pPr>
            <w:r>
              <w:rPr>
                <w:rFonts w:ascii="Arial Narrow" w:hAnsi="Arial Narrow" w:cs="Calibri"/>
                <w:sz w:val="22"/>
                <w:szCs w:val="22"/>
              </w:rPr>
              <w:t> </w:t>
            </w:r>
          </w:p>
        </w:tc>
        <w:tc>
          <w:tcPr>
            <w:tcW w:w="1992" w:type="dxa"/>
            <w:tcBorders>
              <w:top w:val="single" w:sz="8" w:space="0" w:color="auto"/>
              <w:left w:val="nil"/>
              <w:bottom w:val="single" w:sz="8" w:space="0" w:color="auto"/>
              <w:right w:val="nil"/>
            </w:tcBorders>
            <w:shd w:val="clear" w:color="auto" w:fill="auto"/>
            <w:noWrap/>
            <w:vAlign w:val="center"/>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1749" w:type="dxa"/>
            <w:tcBorders>
              <w:top w:val="single" w:sz="8" w:space="0" w:color="auto"/>
              <w:left w:val="nil"/>
              <w:bottom w:val="single" w:sz="8" w:space="0" w:color="auto"/>
              <w:right w:val="nil"/>
            </w:tcBorders>
            <w:shd w:val="clear" w:color="auto" w:fill="auto"/>
            <w:noWrap/>
            <w:vAlign w:val="center"/>
            <w:hideMark/>
          </w:tcPr>
          <w:p>
            <w:pPr>
              <w:ind w:left="0" w:right="-57"/>
              <w:jc w:val="right"/>
              <w:rPr>
                <w:rFonts w:ascii="Arial Narrow" w:hAnsi="Arial Narrow" w:cs="Calibri"/>
                <w:b/>
                <w:bCs/>
                <w:sz w:val="22"/>
                <w:szCs w:val="22"/>
              </w:rPr>
            </w:pPr>
            <w:r>
              <w:rPr>
                <w:rFonts w:ascii="Arial Narrow" w:hAnsi="Arial Narrow" w:cs="Calibri"/>
                <w:b/>
                <w:bCs/>
                <w:sz w:val="22"/>
                <w:szCs w:val="22"/>
              </w:rPr>
              <w:t>2020</w:t>
            </w:r>
          </w:p>
        </w:tc>
      </w:tr>
      <w:tr>
        <w:trPr>
          <w:trHeight w:val="256"/>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DTA:</w:t>
            </w:r>
          </w:p>
        </w:tc>
        <w:tc>
          <w:tcPr>
            <w:tcW w:w="1992" w:type="dxa"/>
            <w:tcBorders>
              <w:top w:val="nil"/>
              <w:left w:val="nil"/>
              <w:bottom w:val="nil"/>
              <w:right w:val="nil"/>
            </w:tcBorders>
            <w:shd w:val="clear" w:color="auto" w:fill="auto"/>
            <w:noWrap/>
            <w:vAlign w:val="center"/>
            <w:hideMark/>
          </w:tcPr>
          <w:p>
            <w:pPr>
              <w:ind w:left="0"/>
              <w:jc w:val="left"/>
              <w:rPr>
                <w:rFonts w:ascii="Arial Narrow" w:hAnsi="Arial Narrow" w:cs="Calibri"/>
                <w:sz w:val="22"/>
                <w:szCs w:val="22"/>
              </w:rPr>
            </w:pPr>
          </w:p>
        </w:tc>
        <w:tc>
          <w:tcPr>
            <w:tcW w:w="1749" w:type="dxa"/>
            <w:tcBorders>
              <w:top w:val="nil"/>
              <w:left w:val="nil"/>
              <w:bottom w:val="nil"/>
              <w:right w:val="nil"/>
            </w:tcBorders>
            <w:shd w:val="clear" w:color="auto" w:fill="auto"/>
            <w:noWrap/>
            <w:vAlign w:val="bottom"/>
            <w:hideMark/>
          </w:tcPr>
          <w:p>
            <w:pPr>
              <w:ind w:left="0" w:right="-57"/>
              <w:jc w:val="left"/>
              <w:rPr>
                <w:sz w:val="20"/>
                <w:szCs w:val="20"/>
              </w:rPr>
            </w:pPr>
          </w:p>
        </w:tc>
      </w:tr>
      <w:tr>
        <w:trPr>
          <w:trHeight w:val="82"/>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DTA arising from Allowance for impairment of AR</w:t>
            </w:r>
          </w:p>
        </w:tc>
        <w:tc>
          <w:tcPr>
            <w:tcW w:w="1992"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 xml:space="preserve">                                 -</w:t>
            </w:r>
          </w:p>
        </w:tc>
        <w:tc>
          <w:tcPr>
            <w:tcW w:w="1749" w:type="dxa"/>
            <w:tcBorders>
              <w:top w:val="nil"/>
              <w:left w:val="nil"/>
              <w:bottom w:val="nil"/>
              <w:right w:val="nil"/>
            </w:tcBorders>
            <w:shd w:val="clear" w:color="auto" w:fill="auto"/>
            <w:noWrap/>
            <w:vAlign w:val="center"/>
          </w:tcPr>
          <w:p>
            <w:pPr>
              <w:ind w:left="0" w:right="-57"/>
              <w:jc w:val="right"/>
              <w:rPr>
                <w:rFonts w:ascii="Arial Narrow" w:hAnsi="Arial Narrow" w:cs="Calibri"/>
                <w:sz w:val="22"/>
                <w:szCs w:val="22"/>
              </w:rPr>
            </w:pPr>
            <w:r>
              <w:rPr>
                <w:rFonts w:ascii="Arial Narrow" w:hAnsi="Arial Narrow" w:cs="Calibri"/>
                <w:sz w:val="22"/>
                <w:szCs w:val="22"/>
              </w:rPr>
              <w:t>-</w:t>
            </w:r>
          </w:p>
        </w:tc>
      </w:tr>
      <w:tr>
        <w:trPr>
          <w:trHeight w:val="184"/>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DTA arising from Lease liability- net of ROU Asset</w:t>
            </w:r>
          </w:p>
        </w:tc>
        <w:tc>
          <w:tcPr>
            <w:tcW w:w="1992"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 xml:space="preserve">                      434,873</w:t>
            </w:r>
          </w:p>
        </w:tc>
        <w:tc>
          <w:tcPr>
            <w:tcW w:w="1749" w:type="dxa"/>
            <w:tcBorders>
              <w:top w:val="nil"/>
              <w:left w:val="nil"/>
              <w:bottom w:val="nil"/>
              <w:right w:val="nil"/>
            </w:tcBorders>
            <w:shd w:val="clear" w:color="auto" w:fill="auto"/>
            <w:noWrap/>
            <w:vAlign w:val="center"/>
          </w:tcPr>
          <w:p>
            <w:pPr>
              <w:ind w:left="0" w:right="-57"/>
              <w:jc w:val="right"/>
              <w:rPr>
                <w:rFonts w:ascii="Arial Narrow" w:hAnsi="Arial Narrow" w:cs="Calibri"/>
                <w:sz w:val="22"/>
                <w:szCs w:val="22"/>
              </w:rPr>
            </w:pPr>
            <w:r>
              <w:rPr>
                <w:rFonts w:ascii="Arial Narrow" w:hAnsi="Arial Narrow" w:cs="Calibri"/>
                <w:sz w:val="22"/>
                <w:szCs w:val="22"/>
              </w:rPr>
              <w:t>-</w:t>
            </w:r>
          </w:p>
        </w:tc>
      </w:tr>
      <w:tr>
        <w:trPr>
          <w:trHeight w:val="203"/>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DTA arising from Leave benefit payable</w:t>
            </w:r>
          </w:p>
        </w:tc>
        <w:tc>
          <w:tcPr>
            <w:tcW w:w="1992"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 xml:space="preserve">                 78,630,628</w:t>
            </w:r>
          </w:p>
        </w:tc>
        <w:tc>
          <w:tcPr>
            <w:tcW w:w="1749" w:type="dxa"/>
            <w:tcBorders>
              <w:top w:val="nil"/>
              <w:left w:val="nil"/>
              <w:bottom w:val="nil"/>
              <w:right w:val="nil"/>
            </w:tcBorders>
            <w:shd w:val="clear" w:color="auto" w:fill="auto"/>
            <w:noWrap/>
            <w:vAlign w:val="center"/>
          </w:tcPr>
          <w:p>
            <w:pPr>
              <w:ind w:left="0" w:right="-57"/>
              <w:jc w:val="right"/>
              <w:rPr>
                <w:rFonts w:ascii="Arial Narrow" w:hAnsi="Arial Narrow" w:cs="Calibri"/>
                <w:sz w:val="22"/>
                <w:szCs w:val="22"/>
              </w:rPr>
            </w:pPr>
            <w:r>
              <w:rPr>
                <w:rFonts w:ascii="Arial Narrow" w:hAnsi="Arial Narrow" w:cs="Calibri"/>
                <w:sz w:val="22"/>
                <w:szCs w:val="22"/>
              </w:rPr>
              <w:t>-</w:t>
            </w:r>
          </w:p>
        </w:tc>
      </w:tr>
      <w:tr>
        <w:trPr>
          <w:trHeight w:val="120"/>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DTA arising from Unrealized loss on Forex</w:t>
            </w:r>
          </w:p>
        </w:tc>
        <w:tc>
          <w:tcPr>
            <w:tcW w:w="1992"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 xml:space="preserve">                                 -</w:t>
            </w:r>
          </w:p>
        </w:tc>
        <w:tc>
          <w:tcPr>
            <w:tcW w:w="1749" w:type="dxa"/>
            <w:tcBorders>
              <w:top w:val="nil"/>
              <w:left w:val="nil"/>
              <w:bottom w:val="nil"/>
              <w:right w:val="nil"/>
            </w:tcBorders>
            <w:shd w:val="clear" w:color="auto" w:fill="auto"/>
            <w:noWrap/>
            <w:vAlign w:val="center"/>
          </w:tcPr>
          <w:p>
            <w:pPr>
              <w:ind w:left="0" w:right="-57"/>
              <w:jc w:val="right"/>
              <w:rPr>
                <w:rFonts w:ascii="Arial Narrow" w:hAnsi="Arial Narrow" w:cs="Calibri"/>
                <w:sz w:val="22"/>
                <w:szCs w:val="22"/>
              </w:rPr>
            </w:pPr>
            <w:r>
              <w:rPr>
                <w:rFonts w:ascii="Arial Narrow" w:hAnsi="Arial Narrow" w:cs="Calibri"/>
                <w:sz w:val="22"/>
                <w:szCs w:val="22"/>
              </w:rPr>
              <w:t>-</w:t>
            </w:r>
          </w:p>
        </w:tc>
      </w:tr>
      <w:tr>
        <w:trPr>
          <w:trHeight w:val="230"/>
        </w:trPr>
        <w:tc>
          <w:tcPr>
            <w:tcW w:w="4950" w:type="dxa"/>
            <w:tcBorders>
              <w:top w:val="nil"/>
              <w:left w:val="nil"/>
              <w:bottom w:val="nil"/>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DTL:</w:t>
            </w:r>
          </w:p>
        </w:tc>
        <w:tc>
          <w:tcPr>
            <w:tcW w:w="1992" w:type="dxa"/>
            <w:tcBorders>
              <w:top w:val="nil"/>
              <w:left w:val="nil"/>
              <w:bottom w:val="nil"/>
              <w:right w:val="nil"/>
            </w:tcBorders>
            <w:shd w:val="clear" w:color="auto" w:fill="auto"/>
            <w:noWrap/>
            <w:vAlign w:val="center"/>
            <w:hideMark/>
          </w:tcPr>
          <w:p>
            <w:pPr>
              <w:ind w:left="0"/>
              <w:jc w:val="right"/>
              <w:rPr>
                <w:rFonts w:ascii="Arial Narrow" w:hAnsi="Arial Narrow" w:cs="Calibri"/>
                <w:sz w:val="22"/>
                <w:szCs w:val="22"/>
              </w:rPr>
            </w:pPr>
          </w:p>
        </w:tc>
        <w:tc>
          <w:tcPr>
            <w:tcW w:w="1749" w:type="dxa"/>
            <w:tcBorders>
              <w:top w:val="nil"/>
              <w:left w:val="nil"/>
              <w:bottom w:val="nil"/>
              <w:right w:val="nil"/>
            </w:tcBorders>
            <w:shd w:val="clear" w:color="auto" w:fill="auto"/>
            <w:noWrap/>
            <w:vAlign w:val="bottom"/>
          </w:tcPr>
          <w:p>
            <w:pPr>
              <w:ind w:left="0" w:right="-57"/>
              <w:jc w:val="left"/>
              <w:rPr>
                <w:sz w:val="20"/>
                <w:szCs w:val="20"/>
              </w:rPr>
            </w:pPr>
          </w:p>
        </w:tc>
      </w:tr>
      <w:tr>
        <w:trPr>
          <w:trHeight w:val="230"/>
        </w:trPr>
        <w:tc>
          <w:tcPr>
            <w:tcW w:w="4950" w:type="dxa"/>
            <w:tcBorders>
              <w:top w:val="nil"/>
              <w:left w:val="nil"/>
              <w:bottom w:val="nil"/>
              <w:right w:val="nil"/>
            </w:tcBorders>
            <w:shd w:val="clear" w:color="auto" w:fill="auto"/>
            <w:noWrap/>
            <w:vAlign w:val="center"/>
          </w:tcPr>
          <w:p>
            <w:pPr>
              <w:ind w:left="-108"/>
              <w:jc w:val="left"/>
              <w:rPr>
                <w:rFonts w:ascii="Arial Narrow" w:hAnsi="Arial Narrow" w:cs="Calibri"/>
                <w:sz w:val="22"/>
                <w:szCs w:val="22"/>
              </w:rPr>
            </w:pPr>
            <w:r>
              <w:rPr>
                <w:rFonts w:ascii="Arial Narrow" w:hAnsi="Arial Narrow" w:cs="Calibri"/>
                <w:sz w:val="22"/>
                <w:szCs w:val="22"/>
              </w:rPr>
              <w:t>DTL arising from PPE</w:t>
            </w:r>
          </w:p>
        </w:tc>
        <w:tc>
          <w:tcPr>
            <w:tcW w:w="1992" w:type="dxa"/>
            <w:tcBorders>
              <w:top w:val="nil"/>
              <w:left w:val="nil"/>
              <w:bottom w:val="nil"/>
              <w:right w:val="nil"/>
            </w:tcBorders>
            <w:shd w:val="clear" w:color="auto" w:fill="auto"/>
            <w:noWrap/>
            <w:vAlign w:val="center"/>
          </w:tcPr>
          <w:p>
            <w:pPr>
              <w:ind w:left="0"/>
              <w:jc w:val="right"/>
              <w:rPr>
                <w:rFonts w:ascii="Arial Narrow" w:hAnsi="Arial Narrow" w:cs="Calibri"/>
                <w:sz w:val="22"/>
                <w:szCs w:val="22"/>
              </w:rPr>
            </w:pPr>
            <w:r>
              <w:rPr>
                <w:rFonts w:ascii="Arial Narrow" w:hAnsi="Arial Narrow" w:cs="Calibri"/>
                <w:sz w:val="22"/>
                <w:szCs w:val="22"/>
              </w:rPr>
              <w:t xml:space="preserve">                (9,730,868)                     </w:t>
            </w:r>
          </w:p>
        </w:tc>
        <w:tc>
          <w:tcPr>
            <w:tcW w:w="1749" w:type="dxa"/>
            <w:tcBorders>
              <w:top w:val="nil"/>
              <w:left w:val="nil"/>
              <w:bottom w:val="nil"/>
              <w:right w:val="nil"/>
            </w:tcBorders>
            <w:shd w:val="clear" w:color="auto" w:fill="auto"/>
            <w:noWrap/>
            <w:vAlign w:val="bottom"/>
          </w:tcPr>
          <w:p>
            <w:pPr>
              <w:ind w:left="0" w:right="-57"/>
              <w:jc w:val="right"/>
              <w:rPr>
                <w:sz w:val="20"/>
                <w:szCs w:val="20"/>
              </w:rPr>
            </w:pPr>
            <w:r>
              <w:rPr>
                <w:sz w:val="20"/>
                <w:szCs w:val="20"/>
              </w:rPr>
              <w:t>-</w:t>
            </w:r>
          </w:p>
        </w:tc>
      </w:tr>
      <w:tr>
        <w:trPr>
          <w:trHeight w:val="258"/>
        </w:trPr>
        <w:tc>
          <w:tcPr>
            <w:tcW w:w="4950" w:type="dxa"/>
            <w:tcBorders>
              <w:top w:val="nil"/>
              <w:left w:val="nil"/>
              <w:bottom w:val="single" w:sz="8" w:space="0" w:color="auto"/>
              <w:right w:val="nil"/>
            </w:tcBorders>
            <w:shd w:val="clear" w:color="auto" w:fill="auto"/>
            <w:noWrap/>
            <w:vAlign w:val="center"/>
            <w:hideMark/>
          </w:tcPr>
          <w:p>
            <w:pPr>
              <w:ind w:left="-108"/>
              <w:jc w:val="left"/>
              <w:rPr>
                <w:rFonts w:ascii="Arial Narrow" w:hAnsi="Arial Narrow" w:cs="Calibri"/>
                <w:sz w:val="22"/>
                <w:szCs w:val="22"/>
              </w:rPr>
            </w:pPr>
            <w:r>
              <w:rPr>
                <w:rFonts w:ascii="Arial Narrow" w:hAnsi="Arial Narrow" w:cs="Calibri"/>
                <w:sz w:val="22"/>
                <w:szCs w:val="22"/>
              </w:rPr>
              <w:t>DTL arising from Unrealized gain on Forex</w:t>
            </w:r>
          </w:p>
        </w:tc>
        <w:tc>
          <w:tcPr>
            <w:tcW w:w="1992"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22"/>
                <w:szCs w:val="22"/>
              </w:rPr>
            </w:pPr>
            <w:r>
              <w:rPr>
                <w:rFonts w:ascii="Arial Narrow" w:hAnsi="Arial Narrow" w:cs="Calibri"/>
                <w:sz w:val="22"/>
                <w:szCs w:val="22"/>
              </w:rPr>
              <w:t>                 (5,087,907)</w:t>
            </w:r>
          </w:p>
        </w:tc>
        <w:tc>
          <w:tcPr>
            <w:tcW w:w="1749" w:type="dxa"/>
            <w:tcBorders>
              <w:top w:val="nil"/>
              <w:left w:val="nil"/>
              <w:bottom w:val="single" w:sz="8" w:space="0" w:color="auto"/>
              <w:right w:val="nil"/>
            </w:tcBorders>
            <w:shd w:val="clear" w:color="auto" w:fill="auto"/>
            <w:noWrap/>
            <w:vAlign w:val="center"/>
            <w:hideMark/>
          </w:tcPr>
          <w:p>
            <w:pPr>
              <w:ind w:left="0" w:right="-57"/>
              <w:jc w:val="right"/>
              <w:rPr>
                <w:rFonts w:ascii="Arial Narrow" w:hAnsi="Arial Narrow" w:cs="Calibri"/>
                <w:sz w:val="22"/>
                <w:szCs w:val="22"/>
              </w:rPr>
            </w:pPr>
            <w:r>
              <w:rPr>
                <w:rFonts w:ascii="Arial Narrow" w:hAnsi="Arial Narrow" w:cs="Calibri"/>
                <w:sz w:val="22"/>
                <w:szCs w:val="22"/>
              </w:rPr>
              <w:t xml:space="preserve">-   </w:t>
            </w:r>
          </w:p>
        </w:tc>
      </w:tr>
      <w:tr>
        <w:trPr>
          <w:trHeight w:val="210"/>
        </w:trPr>
        <w:tc>
          <w:tcPr>
            <w:tcW w:w="4950" w:type="dxa"/>
            <w:tcBorders>
              <w:top w:val="nil"/>
              <w:left w:val="nil"/>
              <w:bottom w:val="double" w:sz="6" w:space="0" w:color="auto"/>
              <w:right w:val="nil"/>
            </w:tcBorders>
            <w:shd w:val="clear" w:color="auto" w:fill="auto"/>
            <w:noWrap/>
            <w:vAlign w:val="bottom"/>
            <w:hideMark/>
          </w:tcPr>
          <w:p>
            <w:pPr>
              <w:ind w:left="-108"/>
              <w:jc w:val="left"/>
              <w:rPr>
                <w:sz w:val="20"/>
                <w:szCs w:val="20"/>
              </w:rPr>
            </w:pPr>
            <w:r>
              <w:rPr>
                <w:sz w:val="20"/>
                <w:szCs w:val="20"/>
              </w:rPr>
              <w:t> </w:t>
            </w:r>
          </w:p>
        </w:tc>
        <w:tc>
          <w:tcPr>
            <w:tcW w:w="1992" w:type="dxa"/>
            <w:tcBorders>
              <w:top w:val="nil"/>
              <w:left w:val="nil"/>
              <w:bottom w:val="double" w:sz="6" w:space="0" w:color="auto"/>
              <w:right w:val="nil"/>
            </w:tcBorders>
            <w:shd w:val="clear" w:color="auto" w:fill="auto"/>
            <w:noWrap/>
            <w:vAlign w:val="center"/>
            <w:hideMark/>
          </w:tcPr>
          <w:p>
            <w:pPr>
              <w:ind w:left="0"/>
              <w:jc w:val="right"/>
              <w:rPr>
                <w:rFonts w:ascii="Arial Narrow" w:hAnsi="Arial Narrow" w:cs="Calibri"/>
                <w:b/>
                <w:bCs/>
                <w:sz w:val="22"/>
                <w:szCs w:val="22"/>
              </w:rPr>
            </w:pPr>
            <w:r>
              <w:rPr>
                <w:rFonts w:ascii="Arial Narrow" w:hAnsi="Arial Narrow" w:cs="Calibri"/>
                <w:b/>
                <w:bCs/>
                <w:sz w:val="22"/>
                <w:szCs w:val="22"/>
              </w:rPr>
              <w:t>64,246,726</w:t>
            </w:r>
          </w:p>
        </w:tc>
        <w:tc>
          <w:tcPr>
            <w:tcW w:w="1749" w:type="dxa"/>
            <w:tcBorders>
              <w:top w:val="nil"/>
              <w:left w:val="nil"/>
              <w:bottom w:val="double" w:sz="6" w:space="0" w:color="auto"/>
              <w:right w:val="nil"/>
            </w:tcBorders>
            <w:shd w:val="clear" w:color="auto" w:fill="auto"/>
            <w:noWrap/>
            <w:vAlign w:val="center"/>
            <w:hideMark/>
          </w:tcPr>
          <w:p>
            <w:pPr>
              <w:ind w:left="0" w:right="-57"/>
              <w:jc w:val="right"/>
              <w:rPr>
                <w:rFonts w:ascii="Arial Narrow" w:hAnsi="Arial Narrow" w:cs="Calibri"/>
                <w:b/>
                <w:bCs/>
                <w:sz w:val="22"/>
                <w:szCs w:val="22"/>
              </w:rPr>
            </w:pPr>
            <w:r>
              <w:rPr>
                <w:rFonts w:ascii="Arial Narrow" w:hAnsi="Arial Narrow" w:cs="Calibri"/>
                <w:b/>
                <w:bCs/>
                <w:sz w:val="22"/>
                <w:szCs w:val="22"/>
              </w:rPr>
              <w:t>-</w:t>
            </w:r>
          </w:p>
        </w:tc>
      </w:tr>
    </w:tbl>
    <w:p>
      <w:pPr>
        <w:ind w:left="0"/>
        <w:rPr>
          <w:rFonts w:ascii="Arial" w:hAnsi="Arial" w:cs="Arial"/>
          <w:sz w:val="22"/>
          <w:szCs w:val="22"/>
        </w:rPr>
      </w:pPr>
    </w:p>
    <w:p>
      <w:pPr>
        <w:pStyle w:val="ListParagraph"/>
        <w:ind w:hanging="720"/>
        <w:rPr>
          <w:rFonts w:ascii="Arial" w:hAnsi="Arial" w:cs="Arial"/>
          <w:b/>
          <w:sz w:val="22"/>
          <w:szCs w:val="22"/>
        </w:rPr>
      </w:pPr>
      <w:r>
        <w:rPr>
          <w:rFonts w:ascii="Arial" w:hAnsi="Arial" w:cs="Arial"/>
          <w:b/>
          <w:sz w:val="22"/>
          <w:szCs w:val="22"/>
        </w:rPr>
        <w:t xml:space="preserve">16. </w:t>
      </w:r>
      <w:r>
        <w:rPr>
          <w:rFonts w:ascii="Arial" w:hAnsi="Arial" w:cs="Arial"/>
          <w:b/>
          <w:sz w:val="22"/>
          <w:szCs w:val="22"/>
        </w:rPr>
        <w:tab/>
        <w:t>FINANCIAL LIABILITIES</w:t>
      </w:r>
    </w:p>
    <w:p>
      <w:pPr>
        <w:pStyle w:val="ListParagraph"/>
        <w:rPr>
          <w:rFonts w:ascii="Arial" w:hAnsi="Arial" w:cs="Arial"/>
          <w:b/>
          <w:sz w:val="22"/>
          <w:szCs w:val="22"/>
        </w:rPr>
      </w:pPr>
    </w:p>
    <w:tbl>
      <w:tblPr>
        <w:tblW w:w="8730" w:type="dxa"/>
        <w:tblLook w:val="04A0" w:firstRow="1" w:lastRow="0" w:firstColumn="1" w:lastColumn="0" w:noHBand="0" w:noVBand="1"/>
      </w:tblPr>
      <w:tblGrid>
        <w:gridCol w:w="4320"/>
        <w:gridCol w:w="2700"/>
        <w:gridCol w:w="1710"/>
      </w:tblGrid>
      <w:tr>
        <w:trPr>
          <w:trHeight w:val="273"/>
        </w:trPr>
        <w:tc>
          <w:tcPr>
            <w:tcW w:w="432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sz w:val="20"/>
                <w:szCs w:val="20"/>
                <w:lang w:val="en-PH" w:eastAsia="en-PH"/>
              </w:rPr>
            </w:pPr>
          </w:p>
        </w:tc>
        <w:tc>
          <w:tcPr>
            <w:tcW w:w="270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p>
            <w:pPr>
              <w:ind w:left="0"/>
              <w:jc w:val="right"/>
              <w:rPr>
                <w:rFonts w:ascii="Arial Narrow" w:hAnsi="Arial Narrow" w:cs="Arial"/>
                <w:b/>
                <w:bCs/>
                <w:sz w:val="22"/>
                <w:szCs w:val="22"/>
                <w:lang w:val="en-PH" w:eastAsia="en-PH"/>
              </w:rPr>
            </w:pPr>
          </w:p>
        </w:tc>
        <w:tc>
          <w:tcPr>
            <w:tcW w:w="171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As Restated</w:t>
            </w:r>
          </w:p>
        </w:tc>
      </w:tr>
      <w:tr>
        <w:trPr>
          <w:trHeight w:val="247"/>
        </w:trPr>
        <w:tc>
          <w:tcPr>
            <w:tcW w:w="4320" w:type="dxa"/>
            <w:tcBorders>
              <w:top w:val="single" w:sz="4" w:space="0" w:color="auto"/>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Miscellaneous accounts payable</w:t>
            </w:r>
          </w:p>
        </w:tc>
        <w:tc>
          <w:tcPr>
            <w:tcW w:w="2700" w:type="dxa"/>
            <w:tcBorders>
              <w:top w:val="single" w:sz="4" w:space="0" w:color="auto"/>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8,504,528,162 </w:t>
            </w:r>
            <w:r>
              <w:rPr>
                <w:rFonts w:ascii="Arial Narrow" w:hAnsi="Arial Narrow" w:cs="Arial"/>
                <w:sz w:val="22"/>
                <w:szCs w:val="22"/>
                <w:lang w:val="en-PH" w:eastAsia="en-PH"/>
              </w:rPr>
              <w:t xml:space="preserve"> </w:t>
            </w:r>
          </w:p>
        </w:tc>
        <w:tc>
          <w:tcPr>
            <w:tcW w:w="1710" w:type="dxa"/>
            <w:tcBorders>
              <w:top w:val="single" w:sz="4" w:space="0" w:color="auto"/>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6,762,557,232 </w:t>
            </w:r>
          </w:p>
        </w:tc>
      </w:tr>
      <w:tr>
        <w:trPr>
          <w:trHeight w:val="247"/>
        </w:trPr>
        <w:tc>
          <w:tcPr>
            <w:tcW w:w="4320" w:type="dxa"/>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Vouchers payable-Charity fund</w:t>
            </w:r>
          </w:p>
        </w:tc>
        <w:tc>
          <w:tcPr>
            <w:tcW w:w="2700" w:type="dxa"/>
            <w:shd w:val="clear" w:color="auto" w:fill="auto"/>
            <w:noWrap/>
            <w:vAlign w:val="bottom"/>
            <w:hideMark/>
          </w:tcPr>
          <w:p>
            <w:pPr>
              <w:jc w:val="right"/>
              <w:rPr>
                <w:rFonts w:ascii="Arial Narrow" w:hAnsi="Arial Narrow" w:cs="Calibri"/>
                <w:sz w:val="22"/>
                <w:szCs w:val="22"/>
              </w:rPr>
            </w:pPr>
            <w:r>
              <w:rPr>
                <w:rFonts w:ascii="Arial Narrow" w:hAnsi="Arial Narrow" w:cs="Calibri"/>
                <w:sz w:val="22"/>
                <w:szCs w:val="22"/>
              </w:rPr>
              <w:t xml:space="preserve">               1,066,420,706</w:t>
            </w:r>
          </w:p>
        </w:tc>
        <w:tc>
          <w:tcPr>
            <w:tcW w:w="1710" w:type="dxa"/>
            <w:shd w:val="clear" w:color="auto" w:fill="auto"/>
            <w:noWrap/>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1,141,433,224 </w:t>
            </w:r>
          </w:p>
        </w:tc>
      </w:tr>
      <w:tr>
        <w:trPr>
          <w:trHeight w:val="247"/>
        </w:trPr>
        <w:tc>
          <w:tcPr>
            <w:tcW w:w="4320" w:type="dxa"/>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Vouchers payable-Operating fund</w:t>
            </w:r>
          </w:p>
        </w:tc>
        <w:tc>
          <w:tcPr>
            <w:tcW w:w="2700" w:type="dxa"/>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59,157,838 </w:t>
            </w:r>
          </w:p>
        </w:tc>
        <w:tc>
          <w:tcPr>
            <w:tcW w:w="1710" w:type="dxa"/>
            <w:shd w:val="clear" w:color="auto" w:fill="auto"/>
            <w:noWrap/>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253,845,888 </w:t>
            </w:r>
          </w:p>
        </w:tc>
      </w:tr>
      <w:tr>
        <w:trPr>
          <w:trHeight w:val="247"/>
        </w:trPr>
        <w:tc>
          <w:tcPr>
            <w:tcW w:w="4320" w:type="dxa"/>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Vouchers payable-Prize fund</w:t>
            </w:r>
          </w:p>
        </w:tc>
        <w:tc>
          <w:tcPr>
            <w:tcW w:w="2700" w:type="dxa"/>
            <w:shd w:val="clear" w:color="auto" w:fill="auto"/>
            <w:noWrap/>
            <w:vAlign w:val="bottom"/>
            <w:hideMark/>
          </w:tcPr>
          <w:p>
            <w:pPr>
              <w:jc w:val="right"/>
              <w:rPr>
                <w:rFonts w:ascii="Arial Narrow" w:hAnsi="Arial Narrow" w:cs="Calibri"/>
                <w:sz w:val="22"/>
                <w:szCs w:val="22"/>
              </w:rPr>
            </w:pPr>
            <w:r>
              <w:rPr>
                <w:rFonts w:ascii="Arial Narrow" w:hAnsi="Arial Narrow" w:cs="Calibri"/>
                <w:sz w:val="22"/>
                <w:szCs w:val="22"/>
              </w:rPr>
              <w:t xml:space="preserve">                     13,260,856</w:t>
            </w:r>
            <w:r>
              <w:rPr>
                <w:rFonts w:ascii="Arial Narrow" w:hAnsi="Arial Narrow" w:cs="Arial"/>
                <w:sz w:val="22"/>
                <w:szCs w:val="22"/>
                <w:lang w:val="en-PH" w:eastAsia="en-PH"/>
              </w:rPr>
              <w:t xml:space="preserve"> </w:t>
            </w:r>
          </w:p>
        </w:tc>
        <w:tc>
          <w:tcPr>
            <w:tcW w:w="1710" w:type="dxa"/>
            <w:shd w:val="clear" w:color="auto" w:fill="auto"/>
            <w:noWrap/>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49,392,306 </w:t>
            </w:r>
          </w:p>
        </w:tc>
      </w:tr>
      <w:tr>
        <w:trPr>
          <w:trHeight w:val="273"/>
        </w:trPr>
        <w:tc>
          <w:tcPr>
            <w:tcW w:w="4320" w:type="dxa"/>
            <w:tcBorders>
              <w:bottom w:val="single" w:sz="4" w:space="0" w:color="auto"/>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Rental and maintenance</w:t>
            </w:r>
          </w:p>
        </w:tc>
        <w:tc>
          <w:tcPr>
            <w:tcW w:w="2700" w:type="dxa"/>
            <w:tcBorders>
              <w:bottom w:val="single" w:sz="4" w:space="0" w:color="auto"/>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62,892,824 </w:t>
            </w:r>
            <w:r>
              <w:rPr>
                <w:rFonts w:ascii="Arial Narrow" w:hAnsi="Arial Narrow" w:cs="Arial"/>
                <w:sz w:val="22"/>
                <w:szCs w:val="22"/>
                <w:lang w:val="en-PH" w:eastAsia="en-PH"/>
              </w:rPr>
              <w:t xml:space="preserve">   </w:t>
            </w:r>
          </w:p>
        </w:tc>
        <w:tc>
          <w:tcPr>
            <w:tcW w:w="1710" w:type="dxa"/>
            <w:tcBorders>
              <w:bottom w:val="single" w:sz="4" w:space="0" w:color="auto"/>
            </w:tcBorders>
            <w:shd w:val="clear" w:color="auto" w:fill="auto"/>
            <w:noWrap/>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96,055,531 </w:t>
            </w:r>
          </w:p>
        </w:tc>
      </w:tr>
      <w:tr>
        <w:trPr>
          <w:trHeight w:val="273"/>
        </w:trPr>
        <w:tc>
          <w:tcPr>
            <w:tcW w:w="432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Accounts Payable</w:t>
            </w:r>
          </w:p>
        </w:tc>
        <w:tc>
          <w:tcPr>
            <w:tcW w:w="270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9,706,260,386</w:t>
            </w:r>
          </w:p>
        </w:tc>
        <w:tc>
          <w:tcPr>
            <w:tcW w:w="171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rPr>
              <w:t xml:space="preserve">     8,303,284,181 </w:t>
            </w:r>
          </w:p>
        </w:tc>
      </w:tr>
      <w:tr>
        <w:trPr>
          <w:trHeight w:val="247"/>
        </w:trPr>
        <w:tc>
          <w:tcPr>
            <w:tcW w:w="43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Due to Officers and employees</w:t>
            </w:r>
          </w:p>
        </w:tc>
        <w:tc>
          <w:tcPr>
            <w:tcW w:w="2700"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132,037,965</w:t>
            </w:r>
          </w:p>
        </w:tc>
        <w:tc>
          <w:tcPr>
            <w:tcW w:w="171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36,347,129 </w:t>
            </w:r>
          </w:p>
        </w:tc>
      </w:tr>
      <w:tr>
        <w:trPr>
          <w:trHeight w:val="273"/>
        </w:trPr>
        <w:tc>
          <w:tcPr>
            <w:tcW w:w="43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Finance lease payable</w:t>
            </w:r>
          </w:p>
        </w:tc>
        <w:tc>
          <w:tcPr>
            <w:tcW w:w="2700"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285,121,052 </w:t>
            </w:r>
          </w:p>
        </w:tc>
        <w:tc>
          <w:tcPr>
            <w:tcW w:w="171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lang w:val="en-PH" w:eastAsia="en-PH"/>
              </w:rPr>
            </w:pPr>
            <w:r>
              <w:rPr>
                <w:rFonts w:ascii="Arial Narrow" w:hAnsi="Arial Narrow" w:cs="Arial"/>
                <w:sz w:val="22"/>
                <w:szCs w:val="22"/>
              </w:rPr>
              <w:t xml:space="preserve">                   6,218 </w:t>
            </w:r>
          </w:p>
        </w:tc>
      </w:tr>
      <w:tr>
        <w:trPr>
          <w:trHeight w:val="286"/>
        </w:trPr>
        <w:tc>
          <w:tcPr>
            <w:tcW w:w="432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FINANCIAL LIABILITIES</w:t>
            </w:r>
          </w:p>
        </w:tc>
        <w:tc>
          <w:tcPr>
            <w:tcW w:w="2700"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10,123,419,403</w:t>
            </w:r>
          </w:p>
        </w:tc>
        <w:tc>
          <w:tcPr>
            <w:tcW w:w="171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rPr>
              <w:t xml:space="preserve">     8,339,637,528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 conformity with PAS No. 8, the Accounts Payable accounts are restated as follows:</w:t>
      </w:r>
    </w:p>
    <w:tbl>
      <w:tblPr>
        <w:tblW w:w="8660" w:type="dxa"/>
        <w:tblLook w:val="04A0" w:firstRow="1" w:lastRow="0" w:firstColumn="1" w:lastColumn="0" w:noHBand="0" w:noVBand="1"/>
      </w:tblPr>
      <w:tblGrid>
        <w:gridCol w:w="7290"/>
        <w:gridCol w:w="1370"/>
      </w:tblGrid>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6,975,835,690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Accounts payable-Operating fund-Branch</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(49,925,769)</w:t>
            </w:r>
          </w:p>
        </w:tc>
      </w:tr>
      <w:tr>
        <w:trPr>
          <w:trHeight w:val="333"/>
        </w:trPr>
        <w:tc>
          <w:tcPr>
            <w:tcW w:w="729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Accounts payable-Operating fund-Head Office</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(125,019,568)</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Accounts payable-Charity fund</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166,724,638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Accounts payable-Prize fund</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(205,057,759)</w:t>
            </w:r>
          </w:p>
        </w:tc>
      </w:tr>
      <w:tr>
        <w:trPr>
          <w:trHeight w:val="315"/>
        </w:trPr>
        <w:tc>
          <w:tcPr>
            <w:tcW w:w="72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2020-Miscellaneous Accounts Payable</w:t>
            </w:r>
          </w:p>
        </w:tc>
        <w:tc>
          <w:tcPr>
            <w:tcW w:w="1370" w:type="dxa"/>
            <w:tcBorders>
              <w:top w:val="single" w:sz="4" w:space="0" w:color="auto"/>
              <w:left w:val="nil"/>
              <w:bottom w:val="double" w:sz="6" w:space="0" w:color="auto"/>
              <w:right w:val="nil"/>
            </w:tcBorders>
            <w:shd w:val="clear" w:color="auto" w:fill="auto"/>
            <w:noWrap/>
            <w:vAlign w:val="bottom"/>
            <w:hideMark/>
          </w:tcPr>
          <w:p>
            <w:pPr>
              <w:ind w:left="0" w:right="-88"/>
              <w:jc w:val="right"/>
              <w:rPr>
                <w:rFonts w:ascii="Arial Narrow" w:hAnsi="Arial Narrow" w:cs="Arial"/>
                <w:b/>
                <w:bCs/>
                <w:sz w:val="22"/>
                <w:szCs w:val="22"/>
              </w:rPr>
            </w:pPr>
            <w:r>
              <w:rPr>
                <w:rFonts w:ascii="Arial Narrow" w:hAnsi="Arial Narrow" w:cs="Arial"/>
                <w:b/>
                <w:bCs/>
                <w:sz w:val="22"/>
                <w:szCs w:val="22"/>
              </w:rPr>
              <w:t xml:space="preserve">6,762,557,232 </w:t>
            </w:r>
          </w:p>
        </w:tc>
      </w:tr>
      <w:tr>
        <w:trPr>
          <w:trHeight w:val="300"/>
        </w:trPr>
        <w:tc>
          <w:tcPr>
            <w:tcW w:w="729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370"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1,114,104,472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Accounts payable-Charity fund-Branch</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(5,977,831)</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Accounts payable-Charity fund-Head Office</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33,306,583 </w:t>
            </w:r>
          </w:p>
        </w:tc>
      </w:tr>
      <w:tr>
        <w:trPr>
          <w:trHeight w:val="315"/>
        </w:trPr>
        <w:tc>
          <w:tcPr>
            <w:tcW w:w="72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2020-Vouchers Payable-Charity Fund</w:t>
            </w:r>
          </w:p>
        </w:tc>
        <w:tc>
          <w:tcPr>
            <w:tcW w:w="1370" w:type="dxa"/>
            <w:tcBorders>
              <w:top w:val="single" w:sz="4" w:space="0" w:color="auto"/>
              <w:left w:val="nil"/>
              <w:bottom w:val="double" w:sz="6" w:space="0" w:color="auto"/>
              <w:right w:val="nil"/>
            </w:tcBorders>
            <w:shd w:val="clear" w:color="auto" w:fill="auto"/>
            <w:noWrap/>
            <w:vAlign w:val="bottom"/>
            <w:hideMark/>
          </w:tcPr>
          <w:p>
            <w:pPr>
              <w:ind w:left="0" w:right="-88"/>
              <w:jc w:val="right"/>
              <w:rPr>
                <w:rFonts w:ascii="Arial Narrow" w:hAnsi="Arial Narrow" w:cs="Arial"/>
                <w:b/>
                <w:bCs/>
                <w:sz w:val="22"/>
                <w:szCs w:val="22"/>
              </w:rPr>
            </w:pPr>
            <w:r>
              <w:rPr>
                <w:rFonts w:ascii="Arial Narrow" w:hAnsi="Arial Narrow" w:cs="Arial"/>
                <w:b/>
                <w:bCs/>
                <w:sz w:val="22"/>
                <w:szCs w:val="22"/>
              </w:rPr>
              <w:t xml:space="preserve">1,141,433,224 </w:t>
            </w:r>
          </w:p>
        </w:tc>
      </w:tr>
      <w:tr>
        <w:trPr>
          <w:trHeight w:val="315"/>
        </w:trPr>
        <w:tc>
          <w:tcPr>
            <w:tcW w:w="729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370"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300"/>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250,990,745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Personnel expenses-Branch</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(14,896)</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Personnel expenses-Head Office</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317,895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Maintenance and other operating expenses-Branch</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(131,801)</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Maintenance and other operating expenses-Head Office</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2,683,945 </w:t>
            </w:r>
          </w:p>
        </w:tc>
      </w:tr>
      <w:tr>
        <w:trPr>
          <w:trHeight w:val="315"/>
        </w:trPr>
        <w:tc>
          <w:tcPr>
            <w:tcW w:w="72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2020-Vouchers Payable-Operating Fund</w:t>
            </w:r>
          </w:p>
        </w:tc>
        <w:tc>
          <w:tcPr>
            <w:tcW w:w="1370" w:type="dxa"/>
            <w:tcBorders>
              <w:top w:val="single" w:sz="4" w:space="0" w:color="auto"/>
              <w:left w:val="nil"/>
              <w:bottom w:val="double" w:sz="6" w:space="0" w:color="auto"/>
              <w:right w:val="nil"/>
            </w:tcBorders>
            <w:shd w:val="clear" w:color="auto" w:fill="auto"/>
            <w:noWrap/>
            <w:vAlign w:val="bottom"/>
            <w:hideMark/>
          </w:tcPr>
          <w:p>
            <w:pPr>
              <w:ind w:left="0" w:right="-88"/>
              <w:jc w:val="right"/>
              <w:rPr>
                <w:rFonts w:ascii="Arial Narrow" w:hAnsi="Arial Narrow" w:cs="Arial"/>
                <w:b/>
                <w:bCs/>
                <w:sz w:val="22"/>
                <w:szCs w:val="22"/>
              </w:rPr>
            </w:pPr>
            <w:r>
              <w:rPr>
                <w:rFonts w:ascii="Arial Narrow" w:hAnsi="Arial Narrow" w:cs="Arial"/>
                <w:b/>
                <w:bCs/>
                <w:sz w:val="22"/>
                <w:szCs w:val="22"/>
              </w:rPr>
              <w:t xml:space="preserve">  253,845,888 </w:t>
            </w:r>
          </w:p>
        </w:tc>
      </w:tr>
      <w:tr>
        <w:trPr>
          <w:trHeight w:val="315"/>
        </w:trPr>
        <w:tc>
          <w:tcPr>
            <w:tcW w:w="729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370" w:type="dxa"/>
            <w:tcBorders>
              <w:top w:val="nil"/>
              <w:left w:val="nil"/>
              <w:bottom w:val="nil"/>
              <w:right w:val="nil"/>
            </w:tcBorders>
            <w:shd w:val="clear" w:color="auto" w:fill="auto"/>
            <w:noWrap/>
            <w:vAlign w:val="bottom"/>
            <w:hideMark/>
          </w:tcPr>
          <w:p>
            <w:pPr>
              <w:ind w:left="0"/>
              <w:jc w:val="right"/>
              <w:rPr>
                <w:rFonts w:ascii="Arial Narrow" w:hAnsi="Arial Narrow"/>
                <w:sz w:val="20"/>
                <w:szCs w:val="20"/>
              </w:rPr>
            </w:pPr>
          </w:p>
        </w:tc>
      </w:tr>
      <w:tr>
        <w:trPr>
          <w:trHeight w:val="300"/>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50,695,798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Accounts payable-Head Office</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(170)</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Accounts payable-Branch</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rPr>
            </w:pPr>
            <w:r>
              <w:rPr>
                <w:rFonts w:ascii="Arial Narrow" w:hAnsi="Arial Narrow" w:cs="Arial"/>
                <w:sz w:val="22"/>
                <w:szCs w:val="22"/>
              </w:rPr>
              <w:t xml:space="preserve">   (1,303,322)</w:t>
            </w:r>
          </w:p>
        </w:tc>
      </w:tr>
      <w:tr>
        <w:trPr>
          <w:trHeight w:val="315"/>
        </w:trPr>
        <w:tc>
          <w:tcPr>
            <w:tcW w:w="72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2020-Vouchers Payable-Prize Fund</w:t>
            </w:r>
          </w:p>
        </w:tc>
        <w:tc>
          <w:tcPr>
            <w:tcW w:w="1370" w:type="dxa"/>
            <w:tcBorders>
              <w:top w:val="single" w:sz="4" w:space="0" w:color="auto"/>
              <w:left w:val="nil"/>
              <w:bottom w:val="double" w:sz="6" w:space="0" w:color="auto"/>
              <w:right w:val="nil"/>
            </w:tcBorders>
            <w:shd w:val="clear" w:color="auto" w:fill="auto"/>
            <w:noWrap/>
            <w:vAlign w:val="bottom"/>
            <w:hideMark/>
          </w:tcPr>
          <w:p>
            <w:pPr>
              <w:ind w:left="0" w:right="-88"/>
              <w:jc w:val="right"/>
              <w:rPr>
                <w:rFonts w:ascii="Arial Narrow" w:hAnsi="Arial Narrow" w:cs="Arial"/>
                <w:b/>
                <w:bCs/>
                <w:sz w:val="22"/>
                <w:szCs w:val="22"/>
              </w:rPr>
            </w:pPr>
            <w:r>
              <w:rPr>
                <w:rFonts w:ascii="Arial Narrow" w:hAnsi="Arial Narrow" w:cs="Arial"/>
                <w:b/>
                <w:bCs/>
                <w:sz w:val="22"/>
                <w:szCs w:val="22"/>
              </w:rPr>
              <w:t xml:space="preserve">    49,392,306 </w:t>
            </w:r>
          </w:p>
        </w:tc>
      </w:tr>
    </w:tbl>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Miscellaneous accounts payable refers to various obligations being accrued every year end.  Majority of its components were accrual of Prize fund expenses, Performance Based Bonus, Collective Negotiation Agreement bonus, Advertising Expenses, and various Charity Fund expenses.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Vouchers payable-Charity Fund refers to various unpaid processed vouchers payable to hospitals and other institutions/agencies as payment for financial assistance under the Medical Assistance Program, Mandatory Contributions and Other Health and Welfare Programs of PCSO.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Vouchers payable-Operating Fund pertains to processed vouchers for various operating expenses that remain unpaid at year-end. This account also includes the payables of the Branch Offices.</w:t>
      </w:r>
    </w:p>
    <w:p>
      <w:pPr>
        <w:suppressAutoHyphens/>
        <w:ind w:left="0"/>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Vouchers payable-Prize Fund refers to various unpaid processed vouchers for the payment of Prize Fund expenses like the share of Prize Fund in the Equipment Lease Agreement (ELA).</w:t>
      </w:r>
    </w:p>
    <w:p>
      <w:pPr>
        <w:suppressAutoHyphens/>
        <w:ind w:left="0"/>
        <w:rPr>
          <w:rFonts w:ascii="Arial" w:hAnsi="Arial" w:cs="Arial"/>
          <w:bCs/>
          <w:sz w:val="22"/>
          <w:szCs w:val="22"/>
          <w:lang w:eastAsia="ar-SA"/>
        </w:rPr>
      </w:pPr>
      <w:r>
        <w:rPr>
          <w:rFonts w:ascii="Arial" w:hAnsi="Arial" w:cs="Arial"/>
          <w:bCs/>
          <w:sz w:val="22"/>
          <w:szCs w:val="22"/>
          <w:lang w:eastAsia="ar-SA"/>
        </w:rPr>
        <w:t>Vouchers payable-rentals and maintenance pertains to the amount payable to the service providers of the lottery system, Philippine Gaming Management Corp., Pacific Online System Corp. and Total Gaming Technology, Inc., as payment for the cost of equipment lease rental and maintenance.</w:t>
      </w:r>
    </w:p>
    <w:p>
      <w:pPr>
        <w:ind w:left="0"/>
        <w:rPr>
          <w:rFonts w:ascii="Arial" w:hAnsi="Arial" w:cs="Arial"/>
          <w:b/>
          <w:sz w:val="22"/>
          <w:szCs w:val="22"/>
        </w:rPr>
      </w:pPr>
    </w:p>
    <w:p>
      <w:pPr>
        <w:ind w:left="0"/>
        <w:rPr>
          <w:rFonts w:ascii="Arial" w:hAnsi="Arial" w:cs="Arial"/>
          <w:b/>
          <w:sz w:val="22"/>
          <w:szCs w:val="22"/>
        </w:rPr>
      </w:pPr>
    </w:p>
    <w:p>
      <w:pPr>
        <w:numPr>
          <w:ilvl w:val="0"/>
          <w:numId w:val="28"/>
        </w:numPr>
        <w:ind w:hanging="720"/>
        <w:rPr>
          <w:rFonts w:ascii="Arial" w:hAnsi="Arial" w:cs="Arial"/>
          <w:sz w:val="22"/>
          <w:szCs w:val="22"/>
        </w:rPr>
      </w:pPr>
      <w:r>
        <w:rPr>
          <w:rFonts w:ascii="Arial" w:hAnsi="Arial" w:cs="Arial"/>
          <w:b/>
          <w:sz w:val="22"/>
          <w:szCs w:val="22"/>
        </w:rPr>
        <w:t>INTER-AGENCY PAYABLES</w:t>
      </w:r>
    </w:p>
    <w:p>
      <w:pPr>
        <w:ind w:left="720"/>
        <w:rPr>
          <w:rFonts w:ascii="Arial" w:hAnsi="Arial" w:cs="Arial"/>
          <w:b/>
          <w:sz w:val="22"/>
          <w:szCs w:val="22"/>
        </w:rPr>
      </w:pPr>
    </w:p>
    <w:p>
      <w:pPr>
        <w:ind w:left="0"/>
        <w:rPr>
          <w:rFonts w:ascii="Arial" w:hAnsi="Arial" w:cs="Arial"/>
          <w:spacing w:val="-3"/>
          <w:sz w:val="22"/>
          <w:szCs w:val="22"/>
        </w:rPr>
      </w:pPr>
      <w:r>
        <w:rPr>
          <w:rFonts w:ascii="Arial" w:hAnsi="Arial" w:cs="Arial"/>
          <w:spacing w:val="-3"/>
          <w:sz w:val="22"/>
          <w:szCs w:val="22"/>
        </w:rPr>
        <w:t>Inter-agency payables include the following accounts:</w:t>
      </w:r>
    </w:p>
    <w:p>
      <w:pPr>
        <w:ind w:left="720"/>
        <w:rPr>
          <w:rFonts w:ascii="Arial" w:hAnsi="Arial" w:cs="Arial"/>
          <w:sz w:val="22"/>
          <w:szCs w:val="22"/>
        </w:rPr>
      </w:pPr>
    </w:p>
    <w:tbl>
      <w:tblPr>
        <w:tblW w:w="8640" w:type="dxa"/>
        <w:tblLook w:val="04A0" w:firstRow="1" w:lastRow="0" w:firstColumn="1" w:lastColumn="0" w:noHBand="0" w:noVBand="1"/>
      </w:tblPr>
      <w:tblGrid>
        <w:gridCol w:w="4500"/>
        <w:gridCol w:w="2153"/>
        <w:gridCol w:w="1987"/>
      </w:tblGrid>
      <w:tr>
        <w:trPr>
          <w:trHeight w:val="203"/>
        </w:trPr>
        <w:tc>
          <w:tcPr>
            <w:tcW w:w="4500"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2153"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1987" w:type="dxa"/>
            <w:tcBorders>
              <w:top w:val="single" w:sz="4" w:space="0" w:color="auto"/>
              <w:left w:val="nil"/>
              <w:bottom w:val="nil"/>
              <w:right w:val="nil"/>
            </w:tcBorders>
            <w:shd w:val="clear" w:color="auto" w:fill="auto"/>
            <w:noWrap/>
            <w:vAlign w:val="bottom"/>
            <w:hideMark/>
          </w:tcPr>
          <w:p>
            <w:pPr>
              <w:ind w:left="0" w:right="-122"/>
              <w:jc w:val="right"/>
              <w:rPr>
                <w:rFonts w:ascii="Arial Narrow" w:hAnsi="Arial Narrow" w:cs="Calibri"/>
                <w:b/>
                <w:bCs/>
                <w:sz w:val="22"/>
                <w:szCs w:val="22"/>
              </w:rPr>
            </w:pPr>
            <w:r>
              <w:rPr>
                <w:rFonts w:ascii="Arial Narrow" w:hAnsi="Arial Narrow" w:cs="Calibri"/>
                <w:b/>
                <w:bCs/>
                <w:sz w:val="22"/>
                <w:szCs w:val="22"/>
              </w:rPr>
              <w:t>2020</w:t>
            </w:r>
          </w:p>
        </w:tc>
      </w:tr>
      <w:tr>
        <w:trPr>
          <w:trHeight w:val="203"/>
        </w:trPr>
        <w:tc>
          <w:tcPr>
            <w:tcW w:w="4500"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 </w:t>
            </w:r>
          </w:p>
        </w:tc>
        <w:tc>
          <w:tcPr>
            <w:tcW w:w="2153"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w:t>
            </w:r>
          </w:p>
        </w:tc>
        <w:tc>
          <w:tcPr>
            <w:tcW w:w="1987" w:type="dxa"/>
            <w:tcBorders>
              <w:top w:val="nil"/>
              <w:left w:val="nil"/>
              <w:bottom w:val="single" w:sz="4" w:space="0" w:color="auto"/>
              <w:right w:val="nil"/>
            </w:tcBorders>
            <w:shd w:val="clear" w:color="auto" w:fill="auto"/>
            <w:noWrap/>
            <w:vAlign w:val="bottom"/>
            <w:hideMark/>
          </w:tcPr>
          <w:p>
            <w:pPr>
              <w:ind w:left="0" w:right="-122"/>
              <w:jc w:val="right"/>
              <w:rPr>
                <w:rFonts w:ascii="Arial Narrow" w:hAnsi="Arial Narrow" w:cs="Calibri"/>
                <w:b/>
                <w:bCs/>
                <w:sz w:val="22"/>
                <w:szCs w:val="22"/>
              </w:rPr>
            </w:pPr>
            <w:r>
              <w:rPr>
                <w:rFonts w:ascii="Arial Narrow" w:hAnsi="Arial Narrow" w:cs="Calibri"/>
                <w:b/>
                <w:bCs/>
                <w:sz w:val="22"/>
                <w:szCs w:val="22"/>
              </w:rPr>
              <w:t>As Restated</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Other NGAs</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20,453,364</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19,247,064 </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BIR</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423,347,141</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1,175,741,279 </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other GOCCs</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(394,092)</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(394,092)</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GSIS</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15,486,781</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13,190,215 </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PHILHEALTH</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2,373,671</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2,337,370 </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Due to PAG-IBIG</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2,313,344</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Arial"/>
                <w:sz w:val="22"/>
                <w:szCs w:val="22"/>
              </w:rPr>
              <w:t xml:space="preserve">                  2,064,664 </w:t>
            </w:r>
          </w:p>
        </w:tc>
      </w:tr>
      <w:tr>
        <w:trPr>
          <w:trHeight w:val="203"/>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Income tax payable</w:t>
            </w:r>
          </w:p>
        </w:tc>
        <w:tc>
          <w:tcPr>
            <w:tcW w:w="2153"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20,289,559</w:t>
            </w:r>
          </w:p>
        </w:tc>
        <w:tc>
          <w:tcPr>
            <w:tcW w:w="1987" w:type="dxa"/>
            <w:tcBorders>
              <w:top w:val="nil"/>
              <w:left w:val="nil"/>
              <w:bottom w:val="nil"/>
              <w:right w:val="nil"/>
            </w:tcBorders>
            <w:shd w:val="clear" w:color="auto" w:fill="auto"/>
            <w:noWrap/>
            <w:vAlign w:val="bottom"/>
            <w:hideMark/>
          </w:tcPr>
          <w:p>
            <w:pPr>
              <w:ind w:left="0" w:right="-122"/>
              <w:jc w:val="right"/>
              <w:rPr>
                <w:rFonts w:ascii="Arial Narrow" w:hAnsi="Arial Narrow" w:cs="Calibri"/>
                <w:sz w:val="22"/>
                <w:szCs w:val="22"/>
              </w:rPr>
            </w:pPr>
            <w:r>
              <w:rPr>
                <w:rFonts w:ascii="Arial Narrow" w:hAnsi="Arial Narrow" w:cs="Calibri"/>
                <w:sz w:val="22"/>
                <w:szCs w:val="22"/>
              </w:rPr>
              <w:t>-</w:t>
            </w:r>
          </w:p>
        </w:tc>
      </w:tr>
      <w:tr>
        <w:trPr>
          <w:trHeight w:val="213"/>
        </w:trPr>
        <w:tc>
          <w:tcPr>
            <w:tcW w:w="450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INTER-AGENCY PAYABLES</w:t>
            </w:r>
          </w:p>
        </w:tc>
        <w:tc>
          <w:tcPr>
            <w:tcW w:w="2153"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483,869,768 </w:t>
            </w:r>
          </w:p>
        </w:tc>
        <w:tc>
          <w:tcPr>
            <w:tcW w:w="1987" w:type="dxa"/>
            <w:tcBorders>
              <w:top w:val="single" w:sz="4" w:space="0" w:color="auto"/>
              <w:left w:val="nil"/>
              <w:bottom w:val="double" w:sz="6" w:space="0" w:color="auto"/>
              <w:right w:val="nil"/>
            </w:tcBorders>
            <w:shd w:val="clear" w:color="auto" w:fill="auto"/>
            <w:noWrap/>
            <w:vAlign w:val="bottom"/>
            <w:hideMark/>
          </w:tcPr>
          <w:p>
            <w:pPr>
              <w:ind w:right="-122"/>
              <w:jc w:val="right"/>
              <w:rPr>
                <w:rFonts w:ascii="Arial Narrow" w:hAnsi="Arial Narrow" w:cs="Arial"/>
                <w:b/>
                <w:bCs/>
                <w:sz w:val="22"/>
                <w:szCs w:val="22"/>
              </w:rPr>
            </w:pPr>
            <w:r>
              <w:rPr>
                <w:rFonts w:ascii="Arial" w:hAnsi="Arial" w:cs="Arial"/>
                <w:b/>
                <w:bCs/>
                <w:sz w:val="22"/>
                <w:szCs w:val="22"/>
              </w:rPr>
              <w:t xml:space="preserve"> </w:t>
            </w:r>
            <w:r>
              <w:rPr>
                <w:rFonts w:ascii="Arial Narrow" w:hAnsi="Arial Narrow" w:cs="Arial"/>
                <w:b/>
                <w:bCs/>
                <w:sz w:val="22"/>
                <w:szCs w:val="22"/>
              </w:rPr>
              <w:t xml:space="preserve">1,212,186,500 </w:t>
            </w:r>
          </w:p>
        </w:tc>
      </w:tr>
    </w:tbl>
    <w:p>
      <w:pPr>
        <w:ind w:left="0"/>
        <w:rPr>
          <w:rFonts w:ascii="Arial" w:hAnsi="Arial" w:cs="Arial"/>
          <w:sz w:val="22"/>
          <w:szCs w:val="22"/>
        </w:rPr>
      </w:pPr>
    </w:p>
    <w:p>
      <w:pPr>
        <w:keepNext/>
        <w:ind w:left="0"/>
        <w:rPr>
          <w:rFonts w:ascii="Arial" w:hAnsi="Arial" w:cs="Arial"/>
          <w:sz w:val="22"/>
          <w:szCs w:val="22"/>
        </w:rPr>
      </w:pPr>
      <w:r>
        <w:rPr>
          <w:rFonts w:ascii="Arial" w:hAnsi="Arial" w:cs="Arial"/>
          <w:sz w:val="22"/>
          <w:szCs w:val="22"/>
        </w:rPr>
        <w:t>In conformity with PAS No. 8, the Inter-Agency payables account are restated as follows:</w:t>
      </w:r>
    </w:p>
    <w:p>
      <w:pPr>
        <w:keepNext/>
        <w:rPr>
          <w:rFonts w:ascii="Arial" w:hAnsi="Arial" w:cs="Arial"/>
          <w:sz w:val="22"/>
          <w:szCs w:val="22"/>
        </w:rPr>
      </w:pPr>
    </w:p>
    <w:tbl>
      <w:tblPr>
        <w:tblW w:w="8640" w:type="dxa"/>
        <w:tblLook w:val="04A0" w:firstRow="1" w:lastRow="0" w:firstColumn="1" w:lastColumn="0" w:noHBand="0" w:noVBand="1"/>
      </w:tblPr>
      <w:tblGrid>
        <w:gridCol w:w="7273"/>
        <w:gridCol w:w="1367"/>
      </w:tblGrid>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35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689,772,332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Due to BIR-Documentary stamp tax</w:t>
            </w:r>
          </w:p>
        </w:tc>
        <w:tc>
          <w:tcPr>
            <w:tcW w:w="135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8,162,055</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Due to BIR-Expanded withholding tax-Various creditors</w:t>
            </w:r>
          </w:p>
        </w:tc>
        <w:tc>
          <w:tcPr>
            <w:tcW w:w="135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231,735,698 </w:t>
            </w:r>
          </w:p>
        </w:tc>
      </w:tr>
      <w:tr>
        <w:trPr>
          <w:trHeight w:val="285"/>
        </w:trPr>
        <w:tc>
          <w:tcPr>
            <w:tcW w:w="729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Due to BIR-Withholding tax on GMP-Value Added Taxes</w:t>
            </w:r>
          </w:p>
        </w:tc>
        <w:tc>
          <w:tcPr>
            <w:tcW w:w="135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246,071,194 </w:t>
            </w:r>
          </w:p>
        </w:tc>
      </w:tr>
      <w:tr>
        <w:trPr>
          <w:trHeight w:val="315"/>
        </w:trPr>
        <w:tc>
          <w:tcPr>
            <w:tcW w:w="729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2020-Due to BIR</w:t>
            </w:r>
          </w:p>
        </w:tc>
        <w:tc>
          <w:tcPr>
            <w:tcW w:w="135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1,175,741,279 </w:t>
            </w:r>
          </w:p>
        </w:tc>
      </w:tr>
    </w:tbl>
    <w:p>
      <w:pPr>
        <w:ind w:left="0"/>
        <w:rPr>
          <w:rFonts w:ascii="Arial" w:hAnsi="Arial" w:cs="Arial"/>
          <w:sz w:val="22"/>
          <w:szCs w:val="22"/>
        </w:rPr>
      </w:pPr>
    </w:p>
    <w:p>
      <w:pPr>
        <w:ind w:left="0"/>
        <w:rPr>
          <w:rFonts w:ascii="Arial" w:hAnsi="Arial" w:cs="Arial"/>
          <w:sz w:val="22"/>
          <w:szCs w:val="22"/>
        </w:rPr>
      </w:pPr>
    </w:p>
    <w:p>
      <w:pPr>
        <w:numPr>
          <w:ilvl w:val="0"/>
          <w:numId w:val="28"/>
        </w:numPr>
        <w:ind w:hanging="720"/>
        <w:rPr>
          <w:rFonts w:ascii="Arial" w:hAnsi="Arial" w:cs="Arial"/>
          <w:sz w:val="22"/>
          <w:szCs w:val="22"/>
        </w:rPr>
      </w:pPr>
      <w:r>
        <w:rPr>
          <w:rFonts w:ascii="Arial" w:hAnsi="Arial" w:cs="Arial"/>
          <w:b/>
          <w:spacing w:val="-3"/>
          <w:sz w:val="22"/>
          <w:szCs w:val="22"/>
        </w:rPr>
        <w:t>PROVISIONS</w:t>
      </w:r>
      <w:r>
        <w:rPr>
          <w:rFonts w:ascii="Arial" w:hAnsi="Arial" w:cs="Arial"/>
          <w:b/>
          <w:sz w:val="22"/>
          <w:szCs w:val="22"/>
        </w:rPr>
        <w:t xml:space="preserve"> </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This account consists of liabilities to the following:</w:t>
      </w:r>
    </w:p>
    <w:p>
      <w:pPr>
        <w:ind w:left="0"/>
        <w:rPr>
          <w:rFonts w:ascii="Arial" w:hAnsi="Arial" w:cs="Arial"/>
          <w:sz w:val="22"/>
          <w:szCs w:val="22"/>
        </w:rPr>
      </w:pPr>
    </w:p>
    <w:tbl>
      <w:tblPr>
        <w:tblW w:w="8653" w:type="dxa"/>
        <w:tblLook w:val="04A0" w:firstRow="1" w:lastRow="0" w:firstColumn="1" w:lastColumn="0" w:noHBand="0" w:noVBand="1"/>
      </w:tblPr>
      <w:tblGrid>
        <w:gridCol w:w="4050"/>
        <w:gridCol w:w="2459"/>
        <w:gridCol w:w="2144"/>
      </w:tblGrid>
      <w:tr>
        <w:trPr>
          <w:trHeight w:val="228"/>
        </w:trPr>
        <w:tc>
          <w:tcPr>
            <w:tcW w:w="4050"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2459"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2144" w:type="dxa"/>
            <w:tcBorders>
              <w:top w:val="single" w:sz="4" w:space="0" w:color="auto"/>
              <w:left w:val="nil"/>
              <w:bottom w:val="nil"/>
              <w:right w:val="nil"/>
            </w:tcBorders>
            <w:shd w:val="clear" w:color="auto" w:fill="auto"/>
            <w:noWrap/>
            <w:vAlign w:val="bottom"/>
            <w:hideMark/>
          </w:tcPr>
          <w:p>
            <w:pPr>
              <w:ind w:left="0" w:right="-95"/>
              <w:jc w:val="right"/>
              <w:rPr>
                <w:rFonts w:ascii="Arial Narrow" w:hAnsi="Arial Narrow" w:cs="Calibri"/>
                <w:b/>
                <w:bCs/>
                <w:sz w:val="22"/>
                <w:szCs w:val="22"/>
              </w:rPr>
            </w:pPr>
            <w:r>
              <w:rPr>
                <w:rFonts w:ascii="Arial Narrow" w:hAnsi="Arial Narrow" w:cs="Calibri"/>
                <w:b/>
                <w:bCs/>
                <w:sz w:val="22"/>
                <w:szCs w:val="22"/>
              </w:rPr>
              <w:t>2020</w:t>
            </w:r>
          </w:p>
        </w:tc>
      </w:tr>
      <w:tr>
        <w:trPr>
          <w:trHeight w:val="228"/>
        </w:trPr>
        <w:tc>
          <w:tcPr>
            <w:tcW w:w="4050"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Calibri"/>
                <w:sz w:val="22"/>
                <w:szCs w:val="22"/>
              </w:rPr>
            </w:pPr>
            <w:r>
              <w:rPr>
                <w:rFonts w:ascii="Arial Narrow" w:hAnsi="Arial Narrow" w:cs="Calibri"/>
                <w:sz w:val="22"/>
                <w:szCs w:val="22"/>
              </w:rPr>
              <w:t> </w:t>
            </w:r>
          </w:p>
        </w:tc>
        <w:tc>
          <w:tcPr>
            <w:tcW w:w="2459"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w:t>
            </w:r>
          </w:p>
        </w:tc>
        <w:tc>
          <w:tcPr>
            <w:tcW w:w="2144" w:type="dxa"/>
            <w:tcBorders>
              <w:top w:val="nil"/>
              <w:left w:val="nil"/>
              <w:bottom w:val="single" w:sz="4" w:space="0" w:color="auto"/>
              <w:right w:val="nil"/>
            </w:tcBorders>
            <w:shd w:val="clear" w:color="auto" w:fill="auto"/>
            <w:noWrap/>
            <w:vAlign w:val="bottom"/>
            <w:hideMark/>
          </w:tcPr>
          <w:p>
            <w:pPr>
              <w:ind w:left="0" w:right="-95"/>
              <w:jc w:val="right"/>
              <w:rPr>
                <w:rFonts w:ascii="Arial Narrow" w:hAnsi="Arial Narrow" w:cs="Calibri"/>
                <w:b/>
                <w:sz w:val="22"/>
                <w:szCs w:val="22"/>
              </w:rPr>
            </w:pPr>
            <w:r>
              <w:rPr>
                <w:rFonts w:ascii="Arial Narrow" w:hAnsi="Arial Narrow" w:cs="Calibri"/>
                <w:b/>
                <w:sz w:val="22"/>
                <w:szCs w:val="22"/>
              </w:rPr>
              <w:t xml:space="preserve"> As Restated</w:t>
            </w:r>
          </w:p>
        </w:tc>
      </w:tr>
      <w:tr>
        <w:trPr>
          <w:trHeight w:val="228"/>
        </w:trPr>
        <w:tc>
          <w:tcPr>
            <w:tcW w:w="40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Current provisions</w:t>
            </w:r>
          </w:p>
        </w:tc>
        <w:tc>
          <w:tcPr>
            <w:tcW w:w="2459"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27,957,428</w:t>
            </w:r>
          </w:p>
        </w:tc>
        <w:tc>
          <w:tcPr>
            <w:tcW w:w="2144" w:type="dxa"/>
            <w:tcBorders>
              <w:top w:val="nil"/>
              <w:left w:val="nil"/>
              <w:bottom w:val="nil"/>
              <w:right w:val="nil"/>
            </w:tcBorders>
            <w:shd w:val="clear" w:color="auto" w:fill="auto"/>
            <w:noWrap/>
            <w:vAlign w:val="bottom"/>
            <w:hideMark/>
          </w:tcPr>
          <w:p>
            <w:pPr>
              <w:ind w:right="-95"/>
              <w:jc w:val="right"/>
              <w:rPr>
                <w:rFonts w:ascii="Arial Narrow" w:hAnsi="Arial Narrow" w:cs="Arial"/>
                <w:sz w:val="22"/>
                <w:szCs w:val="22"/>
              </w:rPr>
            </w:pPr>
            <w:r>
              <w:rPr>
                <w:rFonts w:ascii="Arial Narrow" w:hAnsi="Arial Narrow" w:cs="Arial"/>
                <w:sz w:val="22"/>
                <w:szCs w:val="22"/>
              </w:rPr>
              <w:t xml:space="preserve">     9,074,959 </w:t>
            </w:r>
          </w:p>
        </w:tc>
      </w:tr>
      <w:tr>
        <w:trPr>
          <w:trHeight w:val="228"/>
        </w:trPr>
        <w:tc>
          <w:tcPr>
            <w:tcW w:w="405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Non-current provisions</w:t>
            </w:r>
          </w:p>
        </w:tc>
        <w:tc>
          <w:tcPr>
            <w:tcW w:w="2459"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286,565,083 </w:t>
            </w:r>
          </w:p>
        </w:tc>
        <w:tc>
          <w:tcPr>
            <w:tcW w:w="2144" w:type="dxa"/>
            <w:tcBorders>
              <w:top w:val="nil"/>
              <w:left w:val="nil"/>
              <w:bottom w:val="nil"/>
              <w:right w:val="nil"/>
            </w:tcBorders>
            <w:shd w:val="clear" w:color="auto" w:fill="auto"/>
            <w:noWrap/>
            <w:vAlign w:val="bottom"/>
            <w:hideMark/>
          </w:tcPr>
          <w:p>
            <w:pPr>
              <w:ind w:left="0" w:right="-95"/>
              <w:jc w:val="right"/>
              <w:rPr>
                <w:rFonts w:ascii="Arial Narrow" w:hAnsi="Arial Narrow" w:cs="Calibri"/>
                <w:sz w:val="22"/>
                <w:szCs w:val="22"/>
              </w:rPr>
            </w:pPr>
            <w:r>
              <w:rPr>
                <w:rFonts w:ascii="Arial Narrow" w:hAnsi="Arial Narrow" w:cs="Arial"/>
                <w:sz w:val="22"/>
                <w:szCs w:val="22"/>
              </w:rPr>
              <w:t xml:space="preserve"> 231,658,596 </w:t>
            </w:r>
          </w:p>
        </w:tc>
      </w:tr>
      <w:tr>
        <w:trPr>
          <w:trHeight w:val="238"/>
        </w:trPr>
        <w:tc>
          <w:tcPr>
            <w:tcW w:w="405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FINANCIAL LIABILITIES</w:t>
            </w:r>
          </w:p>
        </w:tc>
        <w:tc>
          <w:tcPr>
            <w:tcW w:w="2459"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314,522,511 </w:t>
            </w:r>
          </w:p>
        </w:tc>
        <w:tc>
          <w:tcPr>
            <w:tcW w:w="2144" w:type="dxa"/>
            <w:tcBorders>
              <w:top w:val="single" w:sz="4" w:space="0" w:color="auto"/>
              <w:left w:val="nil"/>
              <w:bottom w:val="double" w:sz="6" w:space="0" w:color="auto"/>
              <w:right w:val="nil"/>
            </w:tcBorders>
            <w:shd w:val="clear" w:color="auto" w:fill="auto"/>
            <w:noWrap/>
            <w:vAlign w:val="bottom"/>
            <w:hideMark/>
          </w:tcPr>
          <w:p>
            <w:pPr>
              <w:ind w:right="-95"/>
              <w:jc w:val="right"/>
              <w:rPr>
                <w:rFonts w:ascii="Arial Narrow" w:hAnsi="Arial Narrow" w:cs="Arial"/>
                <w:b/>
                <w:bCs/>
                <w:sz w:val="22"/>
                <w:szCs w:val="22"/>
              </w:rPr>
            </w:pPr>
            <w:r>
              <w:rPr>
                <w:rFonts w:ascii="Arial Narrow" w:hAnsi="Arial Narrow" w:cs="Arial"/>
                <w:b/>
                <w:bCs/>
                <w:sz w:val="22"/>
                <w:szCs w:val="22"/>
              </w:rPr>
              <w:t xml:space="preserve">240,733,555 </w:t>
            </w:r>
          </w:p>
        </w:tc>
      </w:tr>
    </w:tbl>
    <w:p>
      <w:pPr>
        <w:ind w:left="0"/>
        <w:rPr>
          <w:rFonts w:ascii="Arial" w:hAnsi="Arial" w:cs="Arial"/>
          <w:spacing w:val="-3"/>
          <w:sz w:val="22"/>
          <w:szCs w:val="22"/>
        </w:rPr>
      </w:pPr>
    </w:p>
    <w:p>
      <w:pPr>
        <w:ind w:left="0"/>
        <w:rPr>
          <w:rFonts w:ascii="Arial" w:hAnsi="Arial" w:cs="Arial"/>
          <w:spacing w:val="-3"/>
          <w:sz w:val="22"/>
          <w:szCs w:val="22"/>
        </w:rPr>
      </w:pPr>
      <w:r>
        <w:rPr>
          <w:rFonts w:ascii="Arial" w:hAnsi="Arial" w:cs="Arial"/>
          <w:spacing w:val="-3"/>
          <w:sz w:val="22"/>
          <w:szCs w:val="22"/>
        </w:rPr>
        <w:t>This account consists of leave benefits of employees. Employees retiring the following year are categorized as current provisions.</w:t>
      </w:r>
    </w:p>
    <w:p>
      <w:pPr>
        <w:ind w:left="0"/>
        <w:rPr>
          <w:rFonts w:ascii="Arial" w:hAnsi="Arial" w:cs="Arial"/>
          <w:spacing w:val="-3"/>
          <w:sz w:val="22"/>
          <w:szCs w:val="22"/>
        </w:rPr>
      </w:pPr>
    </w:p>
    <w:p>
      <w:pPr>
        <w:ind w:left="0"/>
        <w:rPr>
          <w:rFonts w:ascii="Arial" w:hAnsi="Arial" w:cs="Arial"/>
          <w:sz w:val="22"/>
          <w:szCs w:val="22"/>
        </w:rPr>
      </w:pPr>
      <w:r>
        <w:rPr>
          <w:rFonts w:ascii="Arial" w:hAnsi="Arial" w:cs="Arial"/>
          <w:sz w:val="22"/>
          <w:szCs w:val="22"/>
        </w:rPr>
        <w:t>In conformity with PAS No. 8, the Provisions account are restated as follows:</w:t>
      </w:r>
    </w:p>
    <w:p>
      <w:pPr>
        <w:rPr>
          <w:rFonts w:ascii="Arial" w:hAnsi="Arial" w:cs="Arial"/>
          <w:sz w:val="22"/>
          <w:szCs w:val="22"/>
        </w:rPr>
      </w:pPr>
    </w:p>
    <w:tbl>
      <w:tblPr>
        <w:tblW w:w="8650" w:type="dxa"/>
        <w:tblLook w:val="04A0" w:firstRow="1" w:lastRow="0" w:firstColumn="1" w:lastColumn="0" w:noHBand="0" w:noVBand="1"/>
      </w:tblPr>
      <w:tblGrid>
        <w:gridCol w:w="7110"/>
        <w:gridCol w:w="1540"/>
      </w:tblGrid>
      <w:tr>
        <w:trPr>
          <w:trHeight w:val="285"/>
        </w:trPr>
        <w:tc>
          <w:tcPr>
            <w:tcW w:w="711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54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11,662,764 </w:t>
            </w:r>
          </w:p>
        </w:tc>
      </w:tr>
      <w:tr>
        <w:trPr>
          <w:trHeight w:val="285"/>
        </w:trPr>
        <w:tc>
          <w:tcPr>
            <w:tcW w:w="711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Leave benefits payable-Current</w:t>
            </w:r>
          </w:p>
        </w:tc>
        <w:tc>
          <w:tcPr>
            <w:tcW w:w="154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(2,587,805)</w:t>
            </w:r>
          </w:p>
        </w:tc>
      </w:tr>
      <w:tr>
        <w:trPr>
          <w:trHeight w:val="315"/>
        </w:trPr>
        <w:tc>
          <w:tcPr>
            <w:tcW w:w="711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2020-Current Provisions</w:t>
            </w:r>
          </w:p>
        </w:tc>
        <w:tc>
          <w:tcPr>
            <w:tcW w:w="154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9,074,959 </w:t>
            </w:r>
          </w:p>
        </w:tc>
      </w:tr>
    </w:tbl>
    <w:p>
      <w:pPr>
        <w:ind w:left="0"/>
        <w:rPr>
          <w:rFonts w:ascii="Arial" w:hAnsi="Arial" w:cs="Arial"/>
          <w:spacing w:val="-3"/>
          <w:sz w:val="22"/>
          <w:szCs w:val="22"/>
        </w:rPr>
      </w:pPr>
    </w:p>
    <w:p>
      <w:pPr>
        <w:ind w:left="0"/>
        <w:rPr>
          <w:rFonts w:ascii="Arial" w:hAnsi="Arial" w:cs="Arial"/>
          <w:spacing w:val="-3"/>
          <w:sz w:val="22"/>
          <w:szCs w:val="22"/>
        </w:rPr>
      </w:pPr>
    </w:p>
    <w:p>
      <w:pPr>
        <w:pStyle w:val="ListParagraph"/>
        <w:numPr>
          <w:ilvl w:val="0"/>
          <w:numId w:val="28"/>
        </w:numPr>
        <w:ind w:left="270" w:hanging="270"/>
        <w:rPr>
          <w:rFonts w:ascii="Arial" w:hAnsi="Arial" w:cs="Arial"/>
          <w:b/>
          <w:sz w:val="22"/>
          <w:szCs w:val="22"/>
        </w:rPr>
      </w:pPr>
      <w:r>
        <w:rPr>
          <w:rFonts w:ascii="Arial" w:hAnsi="Arial" w:cs="Arial"/>
          <w:b/>
          <w:sz w:val="22"/>
          <w:szCs w:val="22"/>
        </w:rPr>
        <w:t>OTHER CURRENT LIABILITIES</w:t>
      </w:r>
    </w:p>
    <w:p>
      <w:pPr>
        <w:rPr>
          <w:rFonts w:ascii="Arial" w:hAnsi="Arial" w:cs="Arial"/>
          <w:sz w:val="22"/>
          <w:szCs w:val="22"/>
        </w:rPr>
      </w:pPr>
    </w:p>
    <w:p>
      <w:pPr>
        <w:ind w:left="0"/>
        <w:rPr>
          <w:rFonts w:ascii="Arial" w:hAnsi="Arial" w:cs="Arial"/>
          <w:sz w:val="22"/>
          <w:szCs w:val="22"/>
        </w:rPr>
      </w:pPr>
      <w:r>
        <w:rPr>
          <w:rFonts w:ascii="Arial" w:hAnsi="Arial" w:cs="Arial"/>
          <w:sz w:val="22"/>
          <w:szCs w:val="22"/>
        </w:rPr>
        <w:t>This account is composed of the following:</w:t>
      </w:r>
    </w:p>
    <w:p>
      <w:pPr>
        <w:ind w:left="0"/>
        <w:rPr>
          <w:rFonts w:ascii="Arial" w:hAnsi="Arial" w:cs="Arial"/>
          <w:sz w:val="22"/>
          <w:szCs w:val="22"/>
        </w:rPr>
      </w:pPr>
    </w:p>
    <w:tbl>
      <w:tblPr>
        <w:tblW w:w="8640" w:type="dxa"/>
        <w:tblLook w:val="04A0" w:firstRow="1" w:lastRow="0" w:firstColumn="1" w:lastColumn="0" w:noHBand="0" w:noVBand="1"/>
      </w:tblPr>
      <w:tblGrid>
        <w:gridCol w:w="5130"/>
        <w:gridCol w:w="1800"/>
        <w:gridCol w:w="1710"/>
      </w:tblGrid>
      <w:tr>
        <w:trPr>
          <w:trHeight w:val="329"/>
          <w:tblHeader/>
        </w:trPr>
        <w:tc>
          <w:tcPr>
            <w:tcW w:w="5130" w:type="dxa"/>
            <w:tcBorders>
              <w:top w:val="single" w:sz="4" w:space="0" w:color="auto"/>
              <w:left w:val="nil"/>
              <w:bottom w:val="nil"/>
              <w:right w:val="nil"/>
            </w:tcBorders>
            <w:shd w:val="clear" w:color="auto" w:fill="auto"/>
            <w:noWrap/>
            <w:vAlign w:val="bottom"/>
            <w:hideMark/>
          </w:tcPr>
          <w:p>
            <w:pPr>
              <w:ind w:left="0"/>
              <w:jc w:val="left"/>
              <w:rPr>
                <w:sz w:val="20"/>
                <w:szCs w:val="20"/>
              </w:rPr>
            </w:pPr>
          </w:p>
        </w:tc>
        <w:tc>
          <w:tcPr>
            <w:tcW w:w="1800"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2021</w:t>
            </w:r>
          </w:p>
        </w:tc>
        <w:tc>
          <w:tcPr>
            <w:tcW w:w="1710" w:type="dxa"/>
            <w:tcBorders>
              <w:top w:val="single" w:sz="4" w:space="0" w:color="auto"/>
              <w:left w:val="nil"/>
              <w:bottom w:val="nil"/>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2020</w:t>
            </w:r>
          </w:p>
        </w:tc>
      </w:tr>
      <w:tr>
        <w:trPr>
          <w:trHeight w:val="329"/>
          <w:tblHeader/>
        </w:trPr>
        <w:tc>
          <w:tcPr>
            <w:tcW w:w="5130"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Calibri"/>
                <w:sz w:val="20"/>
                <w:szCs w:val="20"/>
              </w:rPr>
            </w:pPr>
            <w:r>
              <w:rPr>
                <w:rFonts w:ascii="Arial Narrow" w:hAnsi="Arial Narrow" w:cs="Calibri"/>
                <w:sz w:val="20"/>
                <w:szCs w:val="20"/>
              </w:rPr>
              <w:t> </w:t>
            </w:r>
          </w:p>
        </w:tc>
        <w:tc>
          <w:tcPr>
            <w:tcW w:w="180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Calibri"/>
                <w:sz w:val="20"/>
                <w:szCs w:val="20"/>
              </w:rPr>
            </w:pPr>
            <w:r>
              <w:rPr>
                <w:rFonts w:ascii="Arial Narrow" w:hAnsi="Arial Narrow" w:cs="Calibri"/>
                <w:sz w:val="20"/>
                <w:szCs w:val="20"/>
              </w:rPr>
              <w:t> </w:t>
            </w:r>
          </w:p>
        </w:tc>
        <w:tc>
          <w:tcPr>
            <w:tcW w:w="1710" w:type="dxa"/>
            <w:tcBorders>
              <w:top w:val="nil"/>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As Restated</w:t>
            </w:r>
          </w:p>
        </w:tc>
      </w:tr>
      <w:tr>
        <w:trPr>
          <w:trHeight w:val="152"/>
        </w:trPr>
        <w:tc>
          <w:tcPr>
            <w:tcW w:w="5130" w:type="dxa"/>
            <w:tcBorders>
              <w:top w:val="nil"/>
              <w:left w:val="nil"/>
              <w:bottom w:val="single" w:sz="4" w:space="0" w:color="auto"/>
              <w:right w:val="nil"/>
            </w:tcBorders>
            <w:shd w:val="clear" w:color="auto" w:fill="auto"/>
            <w:hideMark/>
          </w:tcPr>
          <w:p>
            <w:pPr>
              <w:ind w:left="-108"/>
              <w:jc w:val="left"/>
              <w:rPr>
                <w:rFonts w:ascii="Arial Narrow" w:hAnsi="Arial Narrow" w:cs="Calibri"/>
                <w:b/>
                <w:bCs/>
                <w:sz w:val="22"/>
                <w:szCs w:val="22"/>
              </w:rPr>
            </w:pPr>
            <w:r>
              <w:rPr>
                <w:rFonts w:ascii="Arial Narrow" w:hAnsi="Arial Narrow" w:cs="Calibri"/>
                <w:b/>
                <w:bCs/>
                <w:sz w:val="22"/>
                <w:szCs w:val="22"/>
              </w:rPr>
              <w:t>Dividends payable</w:t>
            </w:r>
          </w:p>
        </w:tc>
        <w:tc>
          <w:tcPr>
            <w:tcW w:w="1800" w:type="dxa"/>
            <w:tcBorders>
              <w:top w:val="nil"/>
              <w:left w:val="nil"/>
              <w:bottom w:val="single" w:sz="4" w:space="0" w:color="auto"/>
              <w:right w:val="nil"/>
            </w:tcBorders>
            <w:shd w:val="clear" w:color="auto" w:fill="auto"/>
            <w:hideMark/>
          </w:tcPr>
          <w:p>
            <w:pPr>
              <w:ind w:left="0"/>
              <w:jc w:val="right"/>
              <w:rPr>
                <w:rFonts w:ascii="Arial Narrow" w:hAnsi="Arial Narrow" w:cs="Calibri"/>
                <w:b/>
                <w:bCs/>
                <w:sz w:val="22"/>
                <w:szCs w:val="22"/>
              </w:rPr>
            </w:pPr>
            <w:r>
              <w:rPr>
                <w:rFonts w:ascii="Arial Narrow" w:hAnsi="Arial Narrow" w:cs="Calibri"/>
                <w:b/>
                <w:bCs/>
                <w:sz w:val="22"/>
                <w:szCs w:val="22"/>
              </w:rPr>
              <w:t>1,568,102,891</w:t>
            </w:r>
          </w:p>
        </w:tc>
        <w:tc>
          <w:tcPr>
            <w:tcW w:w="1710" w:type="dxa"/>
            <w:tcBorders>
              <w:top w:val="nil"/>
              <w:left w:val="nil"/>
              <w:bottom w:val="single" w:sz="4" w:space="0" w:color="auto"/>
              <w:right w:val="nil"/>
            </w:tcBorders>
            <w:shd w:val="clear" w:color="auto" w:fill="auto"/>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244,213,375 </w:t>
            </w:r>
          </w:p>
        </w:tc>
      </w:tr>
      <w:tr>
        <w:trPr>
          <w:trHeight w:val="152"/>
        </w:trPr>
        <w:tc>
          <w:tcPr>
            <w:tcW w:w="5130" w:type="dxa"/>
            <w:tcBorders>
              <w:top w:val="nil"/>
              <w:left w:val="nil"/>
              <w:bottom w:val="nil"/>
              <w:right w:val="nil"/>
            </w:tcBorders>
            <w:shd w:val="clear" w:color="auto" w:fill="auto"/>
            <w:hideMark/>
          </w:tcPr>
          <w:p>
            <w:pPr>
              <w:ind w:left="-108"/>
              <w:jc w:val="left"/>
              <w:rPr>
                <w:rFonts w:ascii="Arial Narrow" w:hAnsi="Arial Narrow" w:cs="Calibri"/>
                <w:b/>
                <w:bCs/>
                <w:sz w:val="22"/>
                <w:szCs w:val="22"/>
              </w:rPr>
            </w:pPr>
            <w:r>
              <w:rPr>
                <w:rFonts w:ascii="Arial Narrow" w:hAnsi="Arial Narrow" w:cs="Calibri"/>
                <w:b/>
                <w:bCs/>
                <w:sz w:val="22"/>
                <w:szCs w:val="22"/>
              </w:rPr>
              <w:t>Trustee fee payable</w:t>
            </w:r>
          </w:p>
        </w:tc>
        <w:tc>
          <w:tcPr>
            <w:tcW w:w="1800" w:type="dxa"/>
            <w:tcBorders>
              <w:top w:val="nil"/>
              <w:left w:val="nil"/>
              <w:bottom w:val="nil"/>
              <w:right w:val="nil"/>
            </w:tcBorders>
            <w:shd w:val="clear" w:color="auto" w:fill="auto"/>
            <w:hideMark/>
          </w:tcPr>
          <w:p>
            <w:pPr>
              <w:ind w:left="0"/>
              <w:jc w:val="right"/>
              <w:rPr>
                <w:rFonts w:ascii="Arial Narrow" w:hAnsi="Arial Narrow" w:cs="Calibri"/>
                <w:b/>
                <w:bCs/>
                <w:sz w:val="22"/>
                <w:szCs w:val="22"/>
              </w:rPr>
            </w:pPr>
            <w:r>
              <w:rPr>
                <w:rFonts w:ascii="Arial Narrow" w:hAnsi="Arial Narrow" w:cs="Calibri"/>
                <w:b/>
                <w:bCs/>
                <w:sz w:val="22"/>
                <w:szCs w:val="22"/>
              </w:rPr>
              <w:t>1,481,955</w:t>
            </w:r>
          </w:p>
        </w:tc>
        <w:tc>
          <w:tcPr>
            <w:tcW w:w="1710" w:type="dxa"/>
            <w:tcBorders>
              <w:top w:val="nil"/>
              <w:left w:val="nil"/>
              <w:bottom w:val="nil"/>
              <w:right w:val="nil"/>
            </w:tcBorders>
            <w:shd w:val="clear" w:color="auto" w:fill="auto"/>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1,457,980 </w:t>
            </w:r>
          </w:p>
        </w:tc>
      </w:tr>
      <w:tr>
        <w:trPr>
          <w:trHeight w:val="159"/>
        </w:trPr>
        <w:tc>
          <w:tcPr>
            <w:tcW w:w="5130" w:type="dxa"/>
            <w:tcBorders>
              <w:top w:val="single" w:sz="4" w:space="0" w:color="auto"/>
              <w:left w:val="nil"/>
              <w:bottom w:val="single" w:sz="4" w:space="0" w:color="auto"/>
              <w:right w:val="nil"/>
            </w:tcBorders>
            <w:shd w:val="clear" w:color="auto" w:fill="auto"/>
            <w:hideMark/>
          </w:tcPr>
          <w:p>
            <w:pPr>
              <w:ind w:left="-108"/>
              <w:jc w:val="left"/>
              <w:rPr>
                <w:rFonts w:ascii="Arial Narrow" w:hAnsi="Arial Narrow" w:cs="Calibri"/>
                <w:b/>
                <w:bCs/>
                <w:sz w:val="22"/>
                <w:szCs w:val="22"/>
              </w:rPr>
            </w:pPr>
            <w:r>
              <w:rPr>
                <w:rFonts w:ascii="Arial Narrow" w:hAnsi="Arial Narrow" w:cs="Calibri"/>
                <w:b/>
                <w:bCs/>
                <w:sz w:val="22"/>
                <w:szCs w:val="22"/>
              </w:rPr>
              <w:t>Withholding tax payable</w:t>
            </w:r>
          </w:p>
        </w:tc>
        <w:tc>
          <w:tcPr>
            <w:tcW w:w="1800" w:type="dxa"/>
            <w:tcBorders>
              <w:top w:val="single" w:sz="4" w:space="0" w:color="auto"/>
              <w:left w:val="nil"/>
              <w:bottom w:val="single" w:sz="4" w:space="0" w:color="auto"/>
              <w:right w:val="nil"/>
            </w:tcBorders>
            <w:shd w:val="clear" w:color="auto" w:fill="auto"/>
            <w:hideMark/>
          </w:tcPr>
          <w:p>
            <w:pPr>
              <w:ind w:left="0"/>
              <w:jc w:val="right"/>
              <w:rPr>
                <w:rFonts w:ascii="Arial Narrow" w:hAnsi="Arial Narrow" w:cs="Calibri"/>
                <w:b/>
                <w:bCs/>
                <w:sz w:val="22"/>
                <w:szCs w:val="22"/>
              </w:rPr>
            </w:pPr>
            <w:r>
              <w:rPr>
                <w:rFonts w:ascii="Arial Narrow" w:hAnsi="Arial Narrow" w:cs="Calibri"/>
                <w:b/>
                <w:bCs/>
                <w:sz w:val="22"/>
                <w:szCs w:val="22"/>
              </w:rPr>
              <w:t>45,289</w:t>
            </w:r>
          </w:p>
        </w:tc>
        <w:tc>
          <w:tcPr>
            <w:tcW w:w="1710" w:type="dxa"/>
            <w:tcBorders>
              <w:top w:val="single" w:sz="4" w:space="0" w:color="auto"/>
              <w:left w:val="nil"/>
              <w:bottom w:val="single" w:sz="4" w:space="0" w:color="auto"/>
              <w:right w:val="nil"/>
            </w:tcBorders>
            <w:shd w:val="clear" w:color="auto" w:fill="auto"/>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1,627,731 </w:t>
            </w:r>
          </w:p>
        </w:tc>
      </w:tr>
      <w:tr>
        <w:trPr>
          <w:trHeight w:val="56"/>
        </w:trPr>
        <w:tc>
          <w:tcPr>
            <w:tcW w:w="5130" w:type="dxa"/>
            <w:tcBorders>
              <w:top w:val="nil"/>
              <w:left w:val="nil"/>
              <w:bottom w:val="nil"/>
              <w:right w:val="nil"/>
            </w:tcBorders>
            <w:shd w:val="clear" w:color="auto" w:fill="auto"/>
            <w:hideMark/>
          </w:tcPr>
          <w:p>
            <w:pPr>
              <w:ind w:left="-108"/>
              <w:jc w:val="left"/>
              <w:rPr>
                <w:rFonts w:ascii="Arial Narrow" w:hAnsi="Arial Narrow" w:cs="Calibri"/>
                <w:b/>
                <w:bCs/>
                <w:sz w:val="22"/>
                <w:szCs w:val="22"/>
              </w:rPr>
            </w:pPr>
          </w:p>
        </w:tc>
        <w:tc>
          <w:tcPr>
            <w:tcW w:w="1800" w:type="dxa"/>
            <w:tcBorders>
              <w:top w:val="nil"/>
              <w:left w:val="nil"/>
              <w:bottom w:val="nil"/>
              <w:right w:val="nil"/>
            </w:tcBorders>
            <w:shd w:val="clear" w:color="auto" w:fill="auto"/>
            <w:hideMark/>
          </w:tcPr>
          <w:p>
            <w:pPr>
              <w:ind w:left="0"/>
              <w:jc w:val="right"/>
              <w:rPr>
                <w:sz w:val="20"/>
                <w:szCs w:val="20"/>
              </w:rPr>
            </w:pPr>
          </w:p>
        </w:tc>
        <w:tc>
          <w:tcPr>
            <w:tcW w:w="1710" w:type="dxa"/>
            <w:tcBorders>
              <w:top w:val="nil"/>
              <w:left w:val="nil"/>
              <w:bottom w:val="nil"/>
              <w:right w:val="nil"/>
            </w:tcBorders>
            <w:shd w:val="clear" w:color="auto" w:fill="auto"/>
            <w:hideMark/>
          </w:tcPr>
          <w:p>
            <w:pPr>
              <w:ind w:left="0" w:right="-108"/>
              <w:jc w:val="right"/>
              <w:rPr>
                <w:sz w:val="20"/>
                <w:szCs w:val="20"/>
              </w:rPr>
            </w:pPr>
          </w:p>
        </w:tc>
      </w:tr>
      <w:tr>
        <w:trPr>
          <w:trHeight w:val="63"/>
        </w:trPr>
        <w:tc>
          <w:tcPr>
            <w:tcW w:w="513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bookmarkStart w:id="9" w:name="OLE_LINK3"/>
            <w:bookmarkStart w:id="10" w:name="OLE_LINK4"/>
            <w:r>
              <w:rPr>
                <w:rFonts w:ascii="Arial Narrow" w:hAnsi="Arial Narrow" w:cs="Calibri"/>
                <w:sz w:val="22"/>
                <w:szCs w:val="22"/>
              </w:rPr>
              <w:t>PCSO Provident Fund contributions</w:t>
            </w:r>
            <w:bookmarkEnd w:id="9"/>
            <w:bookmarkEnd w:id="10"/>
          </w:p>
        </w:tc>
        <w:tc>
          <w:tcPr>
            <w:tcW w:w="1800"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15,524,649</w:t>
            </w:r>
          </w:p>
        </w:tc>
        <w:tc>
          <w:tcPr>
            <w:tcW w:w="171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19,072,739 </w:t>
            </w:r>
          </w:p>
        </w:tc>
      </w:tr>
      <w:tr>
        <w:trPr>
          <w:trHeight w:val="139"/>
        </w:trPr>
        <w:tc>
          <w:tcPr>
            <w:tcW w:w="51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r>
              <w:rPr>
                <w:rFonts w:ascii="Arial Narrow" w:hAnsi="Arial Narrow" w:cs="Calibri"/>
                <w:sz w:val="22"/>
                <w:szCs w:val="22"/>
              </w:rPr>
              <w:t>Amount held in trust for "Scratch and Match" prizes</w:t>
            </w:r>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9,716,089</w:t>
            </w:r>
          </w:p>
        </w:tc>
        <w:tc>
          <w:tcPr>
            <w:tcW w:w="1710" w:type="dxa"/>
            <w:tcBorders>
              <w:top w:val="nil"/>
              <w:left w:val="nil"/>
              <w:bottom w:val="nil"/>
              <w:right w:val="nil"/>
            </w:tcBorders>
            <w:shd w:val="clear" w:color="auto" w:fill="auto"/>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9,716,089 </w:t>
            </w:r>
          </w:p>
        </w:tc>
      </w:tr>
      <w:tr>
        <w:trPr>
          <w:trHeight w:val="293"/>
        </w:trPr>
        <w:tc>
          <w:tcPr>
            <w:tcW w:w="5130" w:type="dxa"/>
            <w:tcBorders>
              <w:top w:val="nil"/>
              <w:left w:val="nil"/>
              <w:bottom w:val="nil"/>
              <w:right w:val="nil"/>
            </w:tcBorders>
            <w:shd w:val="clear" w:color="auto" w:fill="auto"/>
            <w:hideMark/>
          </w:tcPr>
          <w:p>
            <w:pPr>
              <w:ind w:left="-108"/>
              <w:jc w:val="left"/>
              <w:rPr>
                <w:rFonts w:ascii="Arial Narrow" w:hAnsi="Arial Narrow" w:cs="Calibri"/>
                <w:sz w:val="22"/>
                <w:szCs w:val="22"/>
              </w:rPr>
            </w:pPr>
            <w:bookmarkStart w:id="11" w:name="OLE_LINK11"/>
            <w:r>
              <w:rPr>
                <w:rFonts w:ascii="Arial Narrow" w:hAnsi="Arial Narrow" w:cs="Calibri"/>
                <w:sz w:val="22"/>
                <w:szCs w:val="22"/>
              </w:rPr>
              <w:t>Withheld payment of employees payable to Sweepstakes Cooperative</w:t>
            </w:r>
            <w:bookmarkEnd w:id="11"/>
          </w:p>
        </w:tc>
        <w:tc>
          <w:tcPr>
            <w:tcW w:w="1800" w:type="dxa"/>
            <w:tcBorders>
              <w:top w:val="nil"/>
              <w:left w:val="nil"/>
              <w:bottom w:val="nil"/>
              <w:right w:val="nil"/>
            </w:tcBorders>
            <w:shd w:val="clear" w:color="auto" w:fill="auto"/>
          </w:tcPr>
          <w:p>
            <w:pPr>
              <w:ind w:left="0"/>
              <w:jc w:val="right"/>
              <w:rPr>
                <w:rFonts w:ascii="Arial Narrow" w:hAnsi="Arial Narrow" w:cs="Calibri"/>
                <w:sz w:val="22"/>
                <w:szCs w:val="22"/>
              </w:rPr>
            </w:pPr>
          </w:p>
          <w:p>
            <w:pPr>
              <w:ind w:left="0"/>
              <w:jc w:val="right"/>
              <w:rPr>
                <w:rFonts w:ascii="Arial Narrow" w:hAnsi="Arial Narrow" w:cs="Calibri"/>
                <w:sz w:val="22"/>
                <w:szCs w:val="22"/>
              </w:rPr>
            </w:pPr>
            <w:r>
              <w:rPr>
                <w:rFonts w:ascii="Arial Narrow" w:hAnsi="Arial Narrow" w:cs="Calibri"/>
                <w:sz w:val="22"/>
                <w:szCs w:val="22"/>
              </w:rPr>
              <w:t>6,671,007</w:t>
            </w:r>
          </w:p>
        </w:tc>
        <w:tc>
          <w:tcPr>
            <w:tcW w:w="1710" w:type="dxa"/>
            <w:tcBorders>
              <w:top w:val="nil"/>
              <w:left w:val="nil"/>
              <w:bottom w:val="nil"/>
              <w:right w:val="nil"/>
            </w:tcBorders>
            <w:shd w:val="clear" w:color="auto" w:fill="auto"/>
            <w:hideMark/>
          </w:tcPr>
          <w:p>
            <w:pPr>
              <w:ind w:left="0" w:right="-108"/>
              <w:jc w:val="right"/>
              <w:rPr>
                <w:rFonts w:ascii="Arial Narrow" w:hAnsi="Arial Narrow" w:cs="Calibri"/>
                <w:sz w:val="22"/>
                <w:szCs w:val="22"/>
              </w:rPr>
            </w:pPr>
            <w:r>
              <w:rPr>
                <w:rFonts w:ascii="Arial Narrow" w:hAnsi="Arial Narrow" w:cs="Calibri"/>
                <w:sz w:val="22"/>
                <w:szCs w:val="22"/>
              </w:rPr>
              <w:t xml:space="preserve">                7,074,213 </w:t>
            </w:r>
          </w:p>
        </w:tc>
      </w:tr>
      <w:tr>
        <w:trPr>
          <w:trHeight w:val="63"/>
        </w:trPr>
        <w:tc>
          <w:tcPr>
            <w:tcW w:w="513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bookmarkStart w:id="12" w:name="OLE_LINK6"/>
            <w:r>
              <w:rPr>
                <w:rFonts w:ascii="Arial Narrow" w:hAnsi="Arial Narrow" w:cs="Calibri"/>
                <w:sz w:val="22"/>
                <w:szCs w:val="22"/>
              </w:rPr>
              <w:t>Share of the PNP in STL</w:t>
            </w:r>
            <w:bookmarkEnd w:id="12"/>
          </w:p>
        </w:tc>
        <w:tc>
          <w:tcPr>
            <w:tcW w:w="1800"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178,756,579</w:t>
            </w:r>
          </w:p>
        </w:tc>
        <w:tc>
          <w:tcPr>
            <w:tcW w:w="171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165,889,970 </w:t>
            </w:r>
          </w:p>
        </w:tc>
      </w:tr>
      <w:tr>
        <w:trPr>
          <w:trHeight w:val="63"/>
        </w:trPr>
        <w:tc>
          <w:tcPr>
            <w:tcW w:w="51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bookmarkStart w:id="13" w:name="OLE_LINK2"/>
            <w:r>
              <w:rPr>
                <w:rFonts w:ascii="Arial Narrow" w:hAnsi="Arial Narrow" w:cs="Calibri"/>
                <w:sz w:val="22"/>
                <w:szCs w:val="22"/>
              </w:rPr>
              <w:t>Share of Charity Fund in STL of Chartered cities</w:t>
            </w:r>
            <w:bookmarkEnd w:id="13"/>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2,479,673</w:t>
            </w:r>
          </w:p>
        </w:tc>
        <w:tc>
          <w:tcPr>
            <w:tcW w:w="1710" w:type="dxa"/>
            <w:tcBorders>
              <w:top w:val="nil"/>
              <w:left w:val="nil"/>
              <w:bottom w:val="nil"/>
              <w:right w:val="nil"/>
            </w:tcBorders>
            <w:shd w:val="clear" w:color="auto" w:fill="auto"/>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2,479,673 </w:t>
            </w:r>
          </w:p>
        </w:tc>
      </w:tr>
      <w:tr>
        <w:trPr>
          <w:trHeight w:val="139"/>
        </w:trPr>
        <w:tc>
          <w:tcPr>
            <w:tcW w:w="51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bookmarkStart w:id="14" w:name="OLE_LINK8"/>
            <w:r>
              <w:rPr>
                <w:rFonts w:ascii="Arial Narrow" w:hAnsi="Arial Narrow" w:cs="Calibri"/>
                <w:sz w:val="22"/>
                <w:szCs w:val="22"/>
              </w:rPr>
              <w:t>Share of Charity Fund in STL of Municipalities</w:t>
            </w:r>
            <w:bookmarkEnd w:id="14"/>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401,656,571</w:t>
            </w:r>
          </w:p>
        </w:tc>
        <w:tc>
          <w:tcPr>
            <w:tcW w:w="1710" w:type="dxa"/>
            <w:tcBorders>
              <w:top w:val="nil"/>
              <w:left w:val="nil"/>
              <w:bottom w:val="nil"/>
              <w:right w:val="nil"/>
            </w:tcBorders>
            <w:shd w:val="clear" w:color="auto" w:fill="auto"/>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354,783,513 </w:t>
            </w:r>
          </w:p>
        </w:tc>
      </w:tr>
      <w:tr>
        <w:trPr>
          <w:trHeight w:val="63"/>
        </w:trPr>
        <w:tc>
          <w:tcPr>
            <w:tcW w:w="51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bookmarkStart w:id="15" w:name="OLE_LINK9"/>
            <w:r>
              <w:rPr>
                <w:rFonts w:ascii="Arial Narrow" w:hAnsi="Arial Narrow" w:cs="Calibri"/>
                <w:sz w:val="22"/>
                <w:szCs w:val="22"/>
              </w:rPr>
              <w:t>Share of Charity Fund in STL of Provincial</w:t>
            </w:r>
            <w:bookmarkEnd w:id="15"/>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127,132,251</w:t>
            </w:r>
          </w:p>
        </w:tc>
        <w:tc>
          <w:tcPr>
            <w:tcW w:w="1710" w:type="dxa"/>
            <w:tcBorders>
              <w:top w:val="nil"/>
              <w:left w:val="nil"/>
              <w:bottom w:val="nil"/>
              <w:right w:val="nil"/>
            </w:tcBorders>
            <w:shd w:val="clear" w:color="auto" w:fill="auto"/>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109,904,308 </w:t>
            </w:r>
          </w:p>
        </w:tc>
      </w:tr>
      <w:tr>
        <w:trPr>
          <w:trHeight w:val="63"/>
        </w:trPr>
        <w:tc>
          <w:tcPr>
            <w:tcW w:w="5130" w:type="dxa"/>
            <w:tcBorders>
              <w:top w:val="nil"/>
              <w:left w:val="nil"/>
              <w:bottom w:val="nil"/>
              <w:right w:val="nil"/>
            </w:tcBorders>
            <w:shd w:val="clear" w:color="auto" w:fill="auto"/>
            <w:vAlign w:val="bottom"/>
          </w:tcPr>
          <w:p>
            <w:pPr>
              <w:ind w:left="-108"/>
              <w:jc w:val="left"/>
              <w:rPr>
                <w:rFonts w:ascii="Arial Narrow" w:hAnsi="Arial Narrow" w:cs="Calibri"/>
                <w:sz w:val="22"/>
                <w:szCs w:val="22"/>
              </w:rPr>
            </w:pPr>
            <w:r>
              <w:rPr>
                <w:rFonts w:ascii="Arial Narrow" w:hAnsi="Arial Narrow" w:cs="Calibri"/>
                <w:sz w:val="22"/>
                <w:szCs w:val="22"/>
              </w:rPr>
              <w:t>Share of Charity Fund in STL of NBI</w:t>
            </w:r>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5,713,717</w:t>
            </w:r>
          </w:p>
        </w:tc>
        <w:tc>
          <w:tcPr>
            <w:tcW w:w="1710" w:type="dxa"/>
            <w:tcBorders>
              <w:top w:val="nil"/>
              <w:left w:val="nil"/>
              <w:bottom w:val="nil"/>
              <w:right w:val="nil"/>
            </w:tcBorders>
            <w:shd w:val="clear" w:color="auto" w:fill="auto"/>
            <w:vAlign w:val="bottom"/>
          </w:tcPr>
          <w:p>
            <w:pPr>
              <w:ind w:left="0" w:right="-108"/>
              <w:jc w:val="right"/>
              <w:rPr>
                <w:rFonts w:ascii="Arial Narrow" w:hAnsi="Arial Narrow" w:cs="Calibri"/>
                <w:sz w:val="22"/>
                <w:szCs w:val="22"/>
              </w:rPr>
            </w:pPr>
            <w:r>
              <w:rPr>
                <w:rFonts w:ascii="Arial Narrow" w:hAnsi="Arial Narrow" w:cs="Calibri"/>
                <w:sz w:val="22"/>
                <w:szCs w:val="22"/>
              </w:rPr>
              <w:t>455,189</w:t>
            </w:r>
          </w:p>
        </w:tc>
      </w:tr>
      <w:tr>
        <w:trPr>
          <w:trHeight w:val="63"/>
        </w:trPr>
        <w:tc>
          <w:tcPr>
            <w:tcW w:w="51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r>
              <w:rPr>
                <w:rFonts w:ascii="Arial Narrow" w:hAnsi="Arial Narrow" w:cs="Calibri"/>
                <w:sz w:val="22"/>
                <w:szCs w:val="22"/>
              </w:rPr>
              <w:t>Share of Charity Fund in STL of Congressional</w:t>
            </w:r>
          </w:p>
        </w:tc>
        <w:tc>
          <w:tcPr>
            <w:tcW w:w="180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156,230,121</w:t>
            </w:r>
          </w:p>
        </w:tc>
        <w:tc>
          <w:tcPr>
            <w:tcW w:w="1710" w:type="dxa"/>
            <w:tcBorders>
              <w:top w:val="nil"/>
              <w:left w:val="nil"/>
              <w:bottom w:val="nil"/>
              <w:right w:val="nil"/>
            </w:tcBorders>
            <w:shd w:val="clear" w:color="auto" w:fill="auto"/>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152,924,200 </w:t>
            </w:r>
          </w:p>
        </w:tc>
      </w:tr>
      <w:tr>
        <w:trPr>
          <w:trHeight w:val="188"/>
        </w:trPr>
        <w:tc>
          <w:tcPr>
            <w:tcW w:w="5130" w:type="dxa"/>
            <w:tcBorders>
              <w:top w:val="nil"/>
              <w:left w:val="nil"/>
              <w:bottom w:val="nil"/>
              <w:right w:val="nil"/>
            </w:tcBorders>
            <w:shd w:val="clear" w:color="auto" w:fill="auto"/>
            <w:hideMark/>
          </w:tcPr>
          <w:p>
            <w:pPr>
              <w:ind w:left="-108"/>
              <w:jc w:val="left"/>
              <w:rPr>
                <w:rFonts w:ascii="Arial Narrow" w:hAnsi="Arial Narrow" w:cs="Calibri"/>
                <w:sz w:val="22"/>
                <w:szCs w:val="22"/>
              </w:rPr>
            </w:pPr>
            <w:bookmarkStart w:id="16" w:name="OLE_LINK10"/>
            <w:r>
              <w:rPr>
                <w:rFonts w:ascii="Arial Narrow" w:hAnsi="Arial Narrow" w:cs="Calibri"/>
                <w:sz w:val="22"/>
                <w:szCs w:val="22"/>
              </w:rPr>
              <w:t>Withheld amount payable to thermal roll supplier</w:t>
            </w:r>
            <w:bookmarkEnd w:id="16"/>
          </w:p>
        </w:tc>
        <w:tc>
          <w:tcPr>
            <w:tcW w:w="1800" w:type="dxa"/>
            <w:tcBorders>
              <w:top w:val="nil"/>
              <w:left w:val="nil"/>
              <w:bottom w:val="nil"/>
              <w:right w:val="nil"/>
            </w:tcBorders>
            <w:shd w:val="clear" w:color="auto" w:fill="auto"/>
          </w:tcPr>
          <w:p>
            <w:pPr>
              <w:ind w:left="0"/>
              <w:jc w:val="right"/>
              <w:rPr>
                <w:rFonts w:ascii="Arial Narrow" w:hAnsi="Arial Narrow" w:cs="Calibri"/>
                <w:sz w:val="22"/>
                <w:szCs w:val="22"/>
              </w:rPr>
            </w:pPr>
            <w:r>
              <w:rPr>
                <w:rFonts w:ascii="Arial Narrow" w:hAnsi="Arial Narrow" w:cs="Calibri"/>
                <w:sz w:val="22"/>
                <w:szCs w:val="22"/>
              </w:rPr>
              <w:t>(228,192)</w:t>
            </w:r>
          </w:p>
        </w:tc>
        <w:tc>
          <w:tcPr>
            <w:tcW w:w="1710" w:type="dxa"/>
            <w:tcBorders>
              <w:top w:val="nil"/>
              <w:left w:val="nil"/>
              <w:bottom w:val="nil"/>
              <w:right w:val="nil"/>
            </w:tcBorders>
            <w:shd w:val="clear" w:color="auto" w:fill="auto"/>
            <w:hideMark/>
          </w:tcPr>
          <w:p>
            <w:pPr>
              <w:ind w:left="0" w:right="-108"/>
              <w:jc w:val="right"/>
              <w:rPr>
                <w:rFonts w:ascii="Arial Narrow" w:hAnsi="Arial Narrow" w:cs="Calibri"/>
                <w:sz w:val="22"/>
                <w:szCs w:val="22"/>
              </w:rPr>
            </w:pPr>
            <w:r>
              <w:rPr>
                <w:rFonts w:ascii="Arial Narrow" w:hAnsi="Arial Narrow" w:cs="Calibri"/>
                <w:sz w:val="22"/>
                <w:szCs w:val="22"/>
              </w:rPr>
              <w:t xml:space="preserve">             (228,192)</w:t>
            </w:r>
          </w:p>
        </w:tc>
      </w:tr>
      <w:tr>
        <w:trPr>
          <w:trHeight w:val="63"/>
        </w:trPr>
        <w:tc>
          <w:tcPr>
            <w:tcW w:w="513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Other payables</w:t>
            </w:r>
          </w:p>
        </w:tc>
        <w:tc>
          <w:tcPr>
            <w:tcW w:w="1800" w:type="dxa"/>
            <w:tcBorders>
              <w:top w:val="nil"/>
              <w:left w:val="nil"/>
              <w:bottom w:val="nil"/>
              <w:right w:val="nil"/>
            </w:tcBorders>
            <w:shd w:val="clear" w:color="auto" w:fill="auto"/>
            <w:noWrap/>
            <w:vAlign w:val="bottom"/>
          </w:tcPr>
          <w:p>
            <w:pPr>
              <w:ind w:left="0"/>
              <w:jc w:val="right"/>
              <w:rPr>
                <w:rFonts w:ascii="Arial Narrow" w:hAnsi="Arial Narrow" w:cs="Calibri"/>
                <w:sz w:val="22"/>
                <w:szCs w:val="22"/>
              </w:rPr>
            </w:pPr>
            <w:r>
              <w:rPr>
                <w:rFonts w:ascii="Arial Narrow" w:hAnsi="Arial Narrow" w:cs="Calibri"/>
                <w:sz w:val="22"/>
                <w:szCs w:val="22"/>
              </w:rPr>
              <w:t>164,811,553</w:t>
            </w:r>
          </w:p>
        </w:tc>
        <w:tc>
          <w:tcPr>
            <w:tcW w:w="1710" w:type="dxa"/>
            <w:tcBorders>
              <w:top w:val="nil"/>
              <w:left w:val="nil"/>
              <w:bottom w:val="nil"/>
              <w:right w:val="nil"/>
            </w:tcBorders>
            <w:shd w:val="clear" w:color="auto" w:fill="auto"/>
            <w:noWrap/>
            <w:vAlign w:val="bottom"/>
            <w:hideMark/>
          </w:tcPr>
          <w:p>
            <w:pPr>
              <w:ind w:left="0" w:right="-108"/>
              <w:jc w:val="right"/>
              <w:rPr>
                <w:rFonts w:ascii="Arial Narrow" w:hAnsi="Arial Narrow" w:cs="Calibri"/>
                <w:sz w:val="22"/>
                <w:szCs w:val="22"/>
              </w:rPr>
            </w:pPr>
            <w:r>
              <w:rPr>
                <w:rFonts w:ascii="Arial Narrow" w:hAnsi="Arial Narrow" w:cs="Calibri"/>
                <w:sz w:val="22"/>
                <w:szCs w:val="22"/>
              </w:rPr>
              <w:t xml:space="preserve">        150,514,391 </w:t>
            </w:r>
          </w:p>
        </w:tc>
      </w:tr>
      <w:tr>
        <w:trPr>
          <w:trHeight w:val="329"/>
        </w:trPr>
        <w:tc>
          <w:tcPr>
            <w:tcW w:w="513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Other Payables</w:t>
            </w:r>
          </w:p>
        </w:tc>
        <w:tc>
          <w:tcPr>
            <w:tcW w:w="180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1,068,464,018 </w:t>
            </w:r>
          </w:p>
        </w:tc>
        <w:tc>
          <w:tcPr>
            <w:tcW w:w="171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972,586,093 </w:t>
            </w:r>
          </w:p>
        </w:tc>
      </w:tr>
      <w:tr>
        <w:trPr>
          <w:trHeight w:val="345"/>
        </w:trPr>
        <w:tc>
          <w:tcPr>
            <w:tcW w:w="5130" w:type="dxa"/>
            <w:tcBorders>
              <w:top w:val="nil"/>
              <w:left w:val="nil"/>
              <w:bottom w:val="double" w:sz="6" w:space="0" w:color="auto"/>
              <w:right w:val="nil"/>
            </w:tcBorders>
            <w:shd w:val="clear" w:color="auto" w:fill="auto"/>
            <w:noWrap/>
            <w:vAlign w:val="bottom"/>
            <w:hideMark/>
          </w:tcPr>
          <w:p>
            <w:pPr>
              <w:ind w:left="-108"/>
              <w:jc w:val="left"/>
              <w:rPr>
                <w:rFonts w:ascii="Arial Narrow" w:hAnsi="Arial Narrow" w:cs="Calibri"/>
                <w:b/>
                <w:bCs/>
                <w:sz w:val="22"/>
                <w:szCs w:val="22"/>
              </w:rPr>
            </w:pPr>
            <w:r>
              <w:rPr>
                <w:rFonts w:ascii="Arial Narrow" w:hAnsi="Arial Narrow" w:cs="Calibri"/>
                <w:b/>
                <w:bCs/>
                <w:sz w:val="22"/>
                <w:szCs w:val="22"/>
              </w:rPr>
              <w:t>TOTAL OTHER CURRENT LIABILITY</w:t>
            </w:r>
          </w:p>
        </w:tc>
        <w:tc>
          <w:tcPr>
            <w:tcW w:w="1800" w:type="dxa"/>
            <w:tcBorders>
              <w:top w:val="nil"/>
              <w:left w:val="nil"/>
              <w:bottom w:val="double" w:sz="6" w:space="0" w:color="auto"/>
              <w:right w:val="nil"/>
            </w:tcBorders>
            <w:shd w:val="clear" w:color="auto" w:fill="auto"/>
            <w:noWrap/>
            <w:vAlign w:val="bottom"/>
            <w:hideMark/>
          </w:tcPr>
          <w:p>
            <w:pPr>
              <w:ind w:left="0"/>
              <w:jc w:val="right"/>
              <w:rPr>
                <w:rFonts w:ascii="Arial Narrow" w:hAnsi="Arial Narrow" w:cs="Calibri"/>
                <w:b/>
                <w:bCs/>
                <w:sz w:val="22"/>
                <w:szCs w:val="22"/>
              </w:rPr>
            </w:pPr>
            <w:r>
              <w:rPr>
                <w:rFonts w:ascii="Arial Narrow" w:hAnsi="Arial Narrow" w:cs="Calibri"/>
                <w:b/>
                <w:bCs/>
                <w:sz w:val="22"/>
                <w:szCs w:val="22"/>
              </w:rPr>
              <w:t xml:space="preserve">     2,638,094,153 </w:t>
            </w:r>
          </w:p>
        </w:tc>
        <w:tc>
          <w:tcPr>
            <w:tcW w:w="1710" w:type="dxa"/>
            <w:tcBorders>
              <w:top w:val="nil"/>
              <w:left w:val="nil"/>
              <w:bottom w:val="double" w:sz="6" w:space="0" w:color="auto"/>
              <w:right w:val="nil"/>
            </w:tcBorders>
            <w:shd w:val="clear" w:color="auto" w:fill="auto"/>
            <w:noWrap/>
            <w:vAlign w:val="bottom"/>
            <w:hideMark/>
          </w:tcPr>
          <w:p>
            <w:pPr>
              <w:ind w:left="0" w:right="-108"/>
              <w:jc w:val="right"/>
              <w:rPr>
                <w:rFonts w:ascii="Arial Narrow" w:hAnsi="Arial Narrow" w:cs="Calibri"/>
                <w:b/>
                <w:bCs/>
                <w:sz w:val="22"/>
                <w:szCs w:val="22"/>
              </w:rPr>
            </w:pPr>
            <w:r>
              <w:rPr>
                <w:rFonts w:ascii="Arial Narrow" w:hAnsi="Arial Narrow" w:cs="Calibri"/>
                <w:b/>
                <w:bCs/>
                <w:sz w:val="22"/>
                <w:szCs w:val="22"/>
              </w:rPr>
              <w:t xml:space="preserve">     1,219,885,179 </w:t>
            </w:r>
          </w:p>
        </w:tc>
      </w:tr>
    </w:tbl>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Share of Charity Fund in STL includes the following:</w:t>
      </w:r>
    </w:p>
    <w:p>
      <w:pPr>
        <w:suppressAutoHyphens/>
        <w:ind w:left="0" w:firstLine="270"/>
        <w:rPr>
          <w:rFonts w:ascii="Arial" w:hAnsi="Arial" w:cs="Arial"/>
          <w:bCs/>
          <w:sz w:val="22"/>
          <w:szCs w:val="22"/>
          <w:lang w:eastAsia="ar-SA"/>
        </w:rPr>
      </w:pPr>
    </w:p>
    <w:tbl>
      <w:tblPr>
        <w:tblW w:w="8640" w:type="dxa"/>
        <w:tblLayout w:type="fixed"/>
        <w:tblLook w:val="04A0" w:firstRow="1" w:lastRow="0" w:firstColumn="1" w:lastColumn="0" w:noHBand="0" w:noVBand="1"/>
      </w:tblPr>
      <w:tblGrid>
        <w:gridCol w:w="5220"/>
        <w:gridCol w:w="1890"/>
        <w:gridCol w:w="1530"/>
      </w:tblGrid>
      <w:tr>
        <w:trPr>
          <w:trHeight w:val="293"/>
        </w:trPr>
        <w:tc>
          <w:tcPr>
            <w:tcW w:w="5220" w:type="dxa"/>
            <w:tcBorders>
              <w:top w:val="single" w:sz="4" w:space="0" w:color="auto"/>
              <w:left w:val="nil"/>
              <w:bottom w:val="single" w:sz="4" w:space="0" w:color="auto"/>
              <w:right w:val="nil"/>
            </w:tcBorders>
            <w:shd w:val="clear" w:color="auto" w:fill="auto"/>
            <w:noWrap/>
            <w:vAlign w:val="bottom"/>
            <w:hideMark/>
          </w:tcPr>
          <w:p>
            <w:pPr>
              <w:ind w:left="-90"/>
              <w:jc w:val="left"/>
              <w:rPr>
                <w:rFonts w:ascii="Arial Narrow" w:hAnsi="Arial Narrow" w:cs="Arial"/>
                <w:sz w:val="22"/>
                <w:szCs w:val="22"/>
                <w:lang w:val="en-PH" w:eastAsia="en-PH"/>
              </w:rPr>
            </w:pPr>
            <w:r>
              <w:rPr>
                <w:rFonts w:ascii="Arial Narrow" w:hAnsi="Arial Narrow" w:cs="Arial"/>
                <w:sz w:val="22"/>
                <w:szCs w:val="22"/>
                <w:lang w:val="en-PH" w:eastAsia="en-PH"/>
              </w:rPr>
              <w:t> </w:t>
            </w:r>
          </w:p>
        </w:tc>
        <w:tc>
          <w:tcPr>
            <w:tcW w:w="189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tc>
        <w:tc>
          <w:tcPr>
            <w:tcW w:w="1530" w:type="dxa"/>
            <w:tcBorders>
              <w:top w:val="single" w:sz="4" w:space="0" w:color="auto"/>
              <w:left w:val="nil"/>
              <w:bottom w:val="single" w:sz="4" w:space="0" w:color="auto"/>
              <w:right w:val="nil"/>
            </w:tcBorders>
            <w:vAlign w:val="bottom"/>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r>
      <w:tr>
        <w:trPr>
          <w:trHeight w:val="154"/>
        </w:trPr>
        <w:tc>
          <w:tcPr>
            <w:tcW w:w="5220" w:type="dxa"/>
            <w:tcBorders>
              <w:top w:val="nil"/>
              <w:left w:val="nil"/>
              <w:bottom w:val="nil"/>
              <w:right w:val="nil"/>
            </w:tcBorders>
            <w:shd w:val="clear" w:color="auto" w:fill="auto"/>
            <w:vAlign w:val="bottom"/>
            <w:hideMark/>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Chartered cities</w:t>
            </w:r>
          </w:p>
        </w:tc>
        <w:tc>
          <w:tcPr>
            <w:tcW w:w="1890" w:type="dxa"/>
            <w:tcBorders>
              <w:top w:val="nil"/>
              <w:left w:val="nil"/>
              <w:bottom w:val="nil"/>
              <w:right w:val="nil"/>
            </w:tcBorders>
            <w:shd w:val="clear" w:color="auto" w:fill="auto"/>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2,479,673</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w:t>
            </w:r>
            <w:r>
              <w:rPr>
                <w:rFonts w:ascii="Arial Narrow" w:hAnsi="Arial Narrow" w:cs="Calibri"/>
                <w:sz w:val="22"/>
                <w:szCs w:val="22"/>
              </w:rPr>
              <w:t xml:space="preserve">2,479,673 </w:t>
            </w:r>
            <w:r>
              <w:rPr>
                <w:rFonts w:ascii="Arial Narrow" w:hAnsi="Arial Narrow" w:cs="Arial"/>
                <w:sz w:val="22"/>
                <w:szCs w:val="22"/>
                <w:lang w:val="en-PH" w:eastAsia="en-PH"/>
              </w:rPr>
              <w:t xml:space="preserve"> </w:t>
            </w:r>
          </w:p>
        </w:tc>
      </w:tr>
      <w:tr>
        <w:trPr>
          <w:trHeight w:val="265"/>
        </w:trPr>
        <w:tc>
          <w:tcPr>
            <w:tcW w:w="5220" w:type="dxa"/>
            <w:tcBorders>
              <w:top w:val="nil"/>
              <w:left w:val="nil"/>
              <w:bottom w:val="nil"/>
              <w:right w:val="nil"/>
            </w:tcBorders>
            <w:shd w:val="clear" w:color="auto" w:fill="auto"/>
            <w:vAlign w:val="bottom"/>
            <w:hideMark/>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Municipalities</w:t>
            </w:r>
          </w:p>
        </w:tc>
        <w:tc>
          <w:tcPr>
            <w:tcW w:w="1890" w:type="dxa"/>
            <w:tcBorders>
              <w:top w:val="nil"/>
              <w:left w:val="nil"/>
              <w:bottom w:val="nil"/>
              <w:right w:val="nil"/>
            </w:tcBorders>
            <w:shd w:val="clear" w:color="auto" w:fill="auto"/>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401,656,571</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Calibri"/>
                <w:sz w:val="22"/>
                <w:szCs w:val="22"/>
              </w:rPr>
              <w:t xml:space="preserve">354,783,513 </w:t>
            </w:r>
          </w:p>
        </w:tc>
      </w:tr>
      <w:tr>
        <w:trPr>
          <w:trHeight w:val="183"/>
        </w:trPr>
        <w:tc>
          <w:tcPr>
            <w:tcW w:w="5220" w:type="dxa"/>
            <w:tcBorders>
              <w:top w:val="nil"/>
              <w:left w:val="nil"/>
              <w:bottom w:val="nil"/>
              <w:right w:val="nil"/>
            </w:tcBorders>
            <w:shd w:val="clear" w:color="auto" w:fill="auto"/>
            <w:vAlign w:val="bottom"/>
            <w:hideMark/>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Provincial</w:t>
            </w:r>
          </w:p>
        </w:tc>
        <w:tc>
          <w:tcPr>
            <w:tcW w:w="1890" w:type="dxa"/>
            <w:tcBorders>
              <w:top w:val="nil"/>
              <w:left w:val="nil"/>
              <w:bottom w:val="nil"/>
              <w:right w:val="nil"/>
            </w:tcBorders>
            <w:shd w:val="clear" w:color="auto" w:fill="auto"/>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127,132,251</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Calibri"/>
                <w:sz w:val="22"/>
                <w:szCs w:val="22"/>
              </w:rPr>
              <w:t xml:space="preserve">109,904,308 </w:t>
            </w:r>
            <w:r>
              <w:rPr>
                <w:rFonts w:ascii="Arial Narrow" w:hAnsi="Arial Narrow" w:cs="Arial"/>
                <w:sz w:val="22"/>
                <w:szCs w:val="22"/>
                <w:lang w:val="en-PH" w:eastAsia="en-PH"/>
              </w:rPr>
              <w:t xml:space="preserve"> </w:t>
            </w:r>
          </w:p>
        </w:tc>
      </w:tr>
      <w:tr>
        <w:trPr>
          <w:trHeight w:val="201"/>
        </w:trPr>
        <w:tc>
          <w:tcPr>
            <w:tcW w:w="5220" w:type="dxa"/>
            <w:tcBorders>
              <w:top w:val="nil"/>
              <w:left w:val="nil"/>
              <w:bottom w:val="nil"/>
              <w:right w:val="nil"/>
            </w:tcBorders>
            <w:shd w:val="clear" w:color="auto" w:fill="auto"/>
            <w:vAlign w:val="bottom"/>
            <w:hideMark/>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Congressional</w:t>
            </w:r>
          </w:p>
        </w:tc>
        <w:tc>
          <w:tcPr>
            <w:tcW w:w="1890" w:type="dxa"/>
            <w:tcBorders>
              <w:top w:val="nil"/>
              <w:left w:val="nil"/>
              <w:bottom w:val="nil"/>
              <w:right w:val="nil"/>
            </w:tcBorders>
            <w:shd w:val="clear" w:color="auto" w:fill="auto"/>
            <w:vAlign w:val="bottom"/>
            <w:hideMark/>
          </w:tcPr>
          <w:p>
            <w:pPr>
              <w:ind w:left="0"/>
              <w:jc w:val="right"/>
              <w:rPr>
                <w:rFonts w:ascii="Arial Narrow" w:hAnsi="Arial Narrow" w:cs="Arial"/>
                <w:sz w:val="22"/>
                <w:szCs w:val="22"/>
                <w:lang w:val="en-PH" w:eastAsia="en-PH"/>
              </w:rPr>
            </w:pPr>
            <w:r>
              <w:rPr>
                <w:rFonts w:ascii="Arial Narrow" w:hAnsi="Arial Narrow" w:cs="Calibri"/>
                <w:sz w:val="22"/>
                <w:szCs w:val="22"/>
              </w:rPr>
              <w:t>156,230,121</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Calibri"/>
                <w:sz w:val="22"/>
                <w:szCs w:val="22"/>
              </w:rPr>
              <w:t xml:space="preserve">152,924,200 </w:t>
            </w:r>
            <w:r>
              <w:rPr>
                <w:rFonts w:ascii="Arial Narrow" w:hAnsi="Arial Narrow" w:cs="Arial"/>
                <w:sz w:val="22"/>
                <w:szCs w:val="22"/>
                <w:lang w:val="en-PH" w:eastAsia="en-PH"/>
              </w:rPr>
              <w:t xml:space="preserve"> </w:t>
            </w:r>
          </w:p>
        </w:tc>
      </w:tr>
      <w:tr>
        <w:trPr>
          <w:trHeight w:val="201"/>
        </w:trPr>
        <w:tc>
          <w:tcPr>
            <w:tcW w:w="5220" w:type="dxa"/>
            <w:tcBorders>
              <w:top w:val="nil"/>
              <w:left w:val="nil"/>
              <w:bottom w:val="nil"/>
              <w:right w:val="nil"/>
            </w:tcBorders>
            <w:shd w:val="clear" w:color="auto" w:fill="auto"/>
            <w:vAlign w:val="bottom"/>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NBI</w:t>
            </w:r>
          </w:p>
        </w:tc>
        <w:tc>
          <w:tcPr>
            <w:tcW w:w="189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5,713,717</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Calibri"/>
                <w:sz w:val="22"/>
                <w:szCs w:val="22"/>
              </w:rPr>
              <w:t>455,189</w:t>
            </w:r>
          </w:p>
        </w:tc>
      </w:tr>
      <w:tr>
        <w:trPr>
          <w:trHeight w:val="201"/>
        </w:trPr>
        <w:tc>
          <w:tcPr>
            <w:tcW w:w="5220" w:type="dxa"/>
            <w:tcBorders>
              <w:top w:val="nil"/>
              <w:left w:val="nil"/>
              <w:bottom w:val="nil"/>
              <w:right w:val="nil"/>
            </w:tcBorders>
            <w:shd w:val="clear" w:color="auto" w:fill="auto"/>
            <w:vAlign w:val="bottom"/>
          </w:tcPr>
          <w:p>
            <w:pPr>
              <w:ind w:left="-126"/>
              <w:jc w:val="left"/>
              <w:rPr>
                <w:rFonts w:ascii="Arial Narrow" w:hAnsi="Arial Narrow" w:cs="Arial"/>
                <w:sz w:val="22"/>
                <w:szCs w:val="22"/>
                <w:lang w:val="en-PH" w:eastAsia="en-PH"/>
              </w:rPr>
            </w:pPr>
            <w:r>
              <w:rPr>
                <w:rFonts w:ascii="Arial Narrow" w:hAnsi="Arial Narrow" w:cs="Arial"/>
                <w:sz w:val="22"/>
                <w:szCs w:val="22"/>
                <w:lang w:val="en-PH" w:eastAsia="en-PH"/>
              </w:rPr>
              <w:t>Share of Charity Fund in STL of PNP National</w:t>
            </w:r>
          </w:p>
        </w:tc>
        <w:tc>
          <w:tcPr>
            <w:tcW w:w="1890" w:type="dxa"/>
            <w:tcBorders>
              <w:top w:val="nil"/>
              <w:left w:val="nil"/>
              <w:bottom w:val="nil"/>
              <w:right w:val="nil"/>
            </w:tcBorders>
            <w:shd w:val="clear" w:color="auto" w:fill="auto"/>
            <w:vAlign w:val="bottom"/>
          </w:tcPr>
          <w:p>
            <w:pPr>
              <w:ind w:left="0"/>
              <w:jc w:val="right"/>
              <w:rPr>
                <w:rFonts w:ascii="Arial Narrow" w:hAnsi="Arial Narrow" w:cs="Calibri"/>
                <w:sz w:val="22"/>
                <w:szCs w:val="22"/>
              </w:rPr>
            </w:pPr>
            <w:r>
              <w:rPr>
                <w:rFonts w:ascii="Arial Narrow" w:hAnsi="Arial Narrow" w:cs="Calibri"/>
                <w:sz w:val="22"/>
                <w:szCs w:val="22"/>
              </w:rPr>
              <w:t>178,756,579</w:t>
            </w:r>
          </w:p>
        </w:tc>
        <w:tc>
          <w:tcPr>
            <w:tcW w:w="1530" w:type="dxa"/>
            <w:tcBorders>
              <w:top w:val="nil"/>
              <w:left w:val="nil"/>
              <w:bottom w:val="nil"/>
              <w:right w:val="nil"/>
            </w:tcBorders>
            <w:vAlign w:val="bottom"/>
          </w:tcPr>
          <w:p>
            <w:pPr>
              <w:ind w:left="0" w:right="-108"/>
              <w:jc w:val="right"/>
              <w:rPr>
                <w:rFonts w:ascii="Arial Narrow" w:hAnsi="Arial Narrow" w:cs="Arial"/>
                <w:sz w:val="22"/>
                <w:szCs w:val="22"/>
                <w:lang w:val="en-PH" w:eastAsia="en-PH"/>
              </w:rPr>
            </w:pPr>
            <w:r>
              <w:rPr>
                <w:rFonts w:ascii="Arial Narrow" w:hAnsi="Arial Narrow" w:cs="Calibri"/>
                <w:sz w:val="22"/>
                <w:szCs w:val="22"/>
              </w:rPr>
              <w:t>165,889,970</w:t>
            </w:r>
          </w:p>
        </w:tc>
      </w:tr>
      <w:tr>
        <w:trPr>
          <w:trHeight w:val="200"/>
        </w:trPr>
        <w:tc>
          <w:tcPr>
            <w:tcW w:w="5220" w:type="dxa"/>
            <w:tcBorders>
              <w:top w:val="single" w:sz="4" w:space="0" w:color="auto"/>
              <w:left w:val="nil"/>
              <w:bottom w:val="double" w:sz="6" w:space="0" w:color="auto"/>
              <w:right w:val="nil"/>
            </w:tcBorders>
            <w:shd w:val="clear" w:color="auto" w:fill="auto"/>
            <w:noWrap/>
            <w:vAlign w:val="bottom"/>
            <w:hideMark/>
          </w:tcPr>
          <w:p>
            <w:pPr>
              <w:ind w:left="-126"/>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Share of Charity Fund in STL</w:t>
            </w:r>
          </w:p>
        </w:tc>
        <w:tc>
          <w:tcPr>
            <w:tcW w:w="1890" w:type="dxa"/>
            <w:tcBorders>
              <w:top w:val="single" w:sz="4" w:space="0" w:color="auto"/>
              <w:left w:val="nil"/>
              <w:bottom w:val="double" w:sz="6" w:space="0" w:color="auto"/>
              <w:right w:val="nil"/>
            </w:tcBorders>
            <w:shd w:val="clear" w:color="auto" w:fill="auto"/>
            <w:noWrap/>
            <w:vAlign w:val="bottom"/>
          </w:tcPr>
          <w:p>
            <w:pPr>
              <w:jc w:val="right"/>
              <w:rPr>
                <w:rFonts w:ascii="Arial Narrow" w:hAnsi="Arial Narrow" w:cs="Arial"/>
                <w:b/>
                <w:bCs/>
                <w:sz w:val="22"/>
                <w:szCs w:val="22"/>
              </w:rPr>
            </w:pPr>
            <w:r>
              <w:rPr>
                <w:rFonts w:ascii="Arial Narrow" w:hAnsi="Arial Narrow" w:cs="Arial"/>
                <w:b/>
                <w:bCs/>
                <w:sz w:val="22"/>
                <w:szCs w:val="22"/>
              </w:rPr>
              <w:t xml:space="preserve">871,968,912 </w:t>
            </w:r>
          </w:p>
        </w:tc>
        <w:tc>
          <w:tcPr>
            <w:tcW w:w="1530" w:type="dxa"/>
            <w:tcBorders>
              <w:top w:val="single" w:sz="4" w:space="0" w:color="auto"/>
              <w:left w:val="nil"/>
              <w:bottom w:val="double" w:sz="6" w:space="0" w:color="auto"/>
              <w:right w:val="nil"/>
            </w:tcBorders>
            <w:vAlign w:val="bottom"/>
          </w:tcPr>
          <w:p>
            <w:pPr>
              <w:ind w:left="0" w:right="-108"/>
              <w:jc w:val="right"/>
              <w:rPr>
                <w:rFonts w:ascii="Arial Narrow" w:hAnsi="Arial Narrow" w:cs="Arial"/>
                <w:b/>
                <w:bCs/>
                <w:sz w:val="22"/>
                <w:szCs w:val="22"/>
                <w:lang w:val="en-PH" w:eastAsia="en-PH"/>
              </w:rPr>
            </w:pPr>
            <w:r>
              <w:rPr>
                <w:rFonts w:ascii="Arial Narrow" w:hAnsi="Arial Narrow" w:cs="Arial"/>
                <w:b/>
                <w:bCs/>
                <w:sz w:val="22"/>
                <w:szCs w:val="22"/>
              </w:rPr>
              <w:t xml:space="preserve">786,436,853 </w:t>
            </w:r>
          </w:p>
        </w:tc>
      </w:tr>
    </w:tbl>
    <w:p>
      <w:pPr>
        <w:suppressAutoHyphens/>
        <w:ind w:left="0" w:firstLine="270"/>
        <w:rPr>
          <w:rFonts w:ascii="Arial" w:hAnsi="Arial" w:cs="Arial"/>
          <w:bCs/>
          <w:sz w:val="22"/>
          <w:szCs w:val="22"/>
          <w:lang w:eastAsia="ar-SA"/>
        </w:rPr>
      </w:pPr>
    </w:p>
    <w:p>
      <w:pPr>
        <w:ind w:left="0"/>
        <w:rPr>
          <w:rFonts w:ascii="Arial" w:hAnsi="Arial" w:cs="Arial"/>
          <w:bCs/>
          <w:sz w:val="22"/>
          <w:szCs w:val="22"/>
          <w:lang w:eastAsia="ar-SA"/>
        </w:rPr>
      </w:pPr>
      <w:r>
        <w:rPr>
          <w:rFonts w:ascii="Arial" w:hAnsi="Arial" w:cs="Arial"/>
          <w:bCs/>
          <w:sz w:val="22"/>
          <w:szCs w:val="22"/>
          <w:lang w:eastAsia="ar-SA"/>
        </w:rPr>
        <w:t>The account Amount Held in Trust for “Scratch and Match”/NISP prizes pertain to the amount entrusted to PCSO by the operators of the “Scratch and Match”/NISP project for the payment of prizes.</w:t>
      </w: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rPr>
          <w:rFonts w:ascii="Arial" w:hAnsi="Arial" w:cs="Arial"/>
          <w:b/>
          <w:sz w:val="22"/>
          <w:szCs w:val="22"/>
        </w:rPr>
      </w:pPr>
    </w:p>
    <w:p>
      <w:pPr>
        <w:ind w:left="0"/>
        <w:rPr>
          <w:rFonts w:ascii="Arial" w:hAnsi="Arial" w:cs="Arial"/>
          <w:b/>
          <w:sz w:val="22"/>
          <w:szCs w:val="22"/>
        </w:rPr>
      </w:pPr>
    </w:p>
    <w:p>
      <w:pPr>
        <w:numPr>
          <w:ilvl w:val="0"/>
          <w:numId w:val="28"/>
        </w:numPr>
        <w:ind w:hanging="720"/>
        <w:rPr>
          <w:rFonts w:ascii="Arial" w:hAnsi="Arial" w:cs="Arial"/>
          <w:sz w:val="22"/>
          <w:szCs w:val="22"/>
        </w:rPr>
      </w:pPr>
      <w:r>
        <w:rPr>
          <w:rFonts w:ascii="Arial" w:hAnsi="Arial" w:cs="Arial"/>
          <w:b/>
          <w:sz w:val="22"/>
          <w:szCs w:val="22"/>
        </w:rPr>
        <w:t>DEFERRED CREDITS</w:t>
      </w:r>
    </w:p>
    <w:p>
      <w:pPr>
        <w:rPr>
          <w:rFonts w:ascii="Arial" w:hAnsi="Arial" w:cs="Arial"/>
          <w:b/>
          <w:sz w:val="22"/>
          <w:szCs w:val="22"/>
        </w:rPr>
      </w:pPr>
    </w:p>
    <w:p>
      <w:pPr>
        <w:suppressAutoHyphens/>
        <w:ind w:left="0"/>
        <w:rPr>
          <w:rFonts w:ascii="Arial" w:hAnsi="Arial" w:cs="Arial"/>
          <w:sz w:val="22"/>
          <w:szCs w:val="22"/>
        </w:rPr>
      </w:pPr>
      <w:r>
        <w:rPr>
          <w:rFonts w:ascii="Arial" w:hAnsi="Arial" w:cs="Arial"/>
          <w:bCs/>
          <w:sz w:val="22"/>
          <w:szCs w:val="22"/>
          <w:lang w:eastAsia="ar-SA"/>
        </w:rPr>
        <w:t>This account represents advance sales of sweepstakes, keno and lotto tickets and advance remittances of lotto agents</w:t>
      </w:r>
      <w:r>
        <w:rPr>
          <w:rFonts w:ascii="Arial" w:hAnsi="Arial" w:cs="Arial"/>
          <w:b/>
          <w:bCs/>
          <w:sz w:val="22"/>
          <w:szCs w:val="22"/>
          <w:lang w:eastAsia="ar-SA"/>
        </w:rPr>
        <w:t xml:space="preserve"> </w:t>
      </w:r>
      <w:r>
        <w:rPr>
          <w:rFonts w:ascii="Arial" w:hAnsi="Arial" w:cs="Arial"/>
          <w:bCs/>
          <w:sz w:val="22"/>
          <w:szCs w:val="22"/>
          <w:lang w:eastAsia="ar-SA"/>
        </w:rPr>
        <w:t>and deferred tax liabilities.</w:t>
      </w:r>
    </w:p>
    <w:p>
      <w:pPr>
        <w:ind w:left="0"/>
        <w:rPr>
          <w:rFonts w:ascii="Arial" w:hAnsi="Arial" w:cs="Arial"/>
          <w:sz w:val="22"/>
          <w:szCs w:val="22"/>
        </w:rPr>
      </w:pPr>
    </w:p>
    <w:tbl>
      <w:tblPr>
        <w:tblW w:w="8660" w:type="dxa"/>
        <w:tblLook w:val="04A0" w:firstRow="1" w:lastRow="0" w:firstColumn="1" w:lastColumn="0" w:noHBand="0" w:noVBand="1"/>
      </w:tblPr>
      <w:tblGrid>
        <w:gridCol w:w="5220"/>
        <w:gridCol w:w="2070"/>
        <w:gridCol w:w="1370"/>
      </w:tblGrid>
      <w:tr>
        <w:trPr>
          <w:trHeight w:val="273"/>
        </w:trPr>
        <w:tc>
          <w:tcPr>
            <w:tcW w:w="522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sz w:val="20"/>
                <w:szCs w:val="20"/>
                <w:lang w:val="en-PH" w:eastAsia="en-PH"/>
              </w:rPr>
            </w:pPr>
          </w:p>
        </w:tc>
        <w:tc>
          <w:tcPr>
            <w:tcW w:w="207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tc>
        <w:tc>
          <w:tcPr>
            <w:tcW w:w="1370" w:type="dxa"/>
            <w:tcBorders>
              <w:top w:val="single" w:sz="4" w:space="0" w:color="auto"/>
              <w:left w:val="nil"/>
              <w:bottom w:val="single" w:sz="4" w:space="0" w:color="auto"/>
              <w:right w:val="nil"/>
            </w:tcBorders>
            <w:shd w:val="clear" w:color="auto" w:fill="auto"/>
            <w:noWrap/>
            <w:vAlign w:val="bottom"/>
            <w:hideMark/>
          </w:tcPr>
          <w:p>
            <w:pPr>
              <w:ind w:left="0" w:right="-8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r>
      <w:tr>
        <w:trPr>
          <w:trHeight w:val="260"/>
        </w:trPr>
        <w:tc>
          <w:tcPr>
            <w:tcW w:w="5220" w:type="dxa"/>
            <w:tcBorders>
              <w:top w:val="single" w:sz="4" w:space="0" w:color="auto"/>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Other unearned revenue/income</w:t>
            </w:r>
          </w:p>
        </w:tc>
        <w:tc>
          <w:tcPr>
            <w:tcW w:w="2070" w:type="dxa"/>
            <w:tcBorders>
              <w:top w:val="single" w:sz="4" w:space="0" w:color="auto"/>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7,089,669</w:t>
            </w:r>
          </w:p>
        </w:tc>
        <w:tc>
          <w:tcPr>
            <w:tcW w:w="1370" w:type="dxa"/>
            <w:tcBorders>
              <w:top w:val="single" w:sz="4" w:space="0" w:color="auto"/>
              <w:left w:val="nil"/>
              <w:bottom w:val="nil"/>
              <w:right w:val="nil"/>
            </w:tcBorders>
            <w:shd w:val="clear" w:color="auto" w:fill="auto"/>
            <w:noWrap/>
            <w:vAlign w:val="bottom"/>
            <w:hideMark/>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6,609,404</w:t>
            </w:r>
          </w:p>
        </w:tc>
      </w:tr>
      <w:tr>
        <w:trPr>
          <w:trHeight w:val="108"/>
        </w:trPr>
        <w:tc>
          <w:tcPr>
            <w:tcW w:w="522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Undistributed collection - lotto</w:t>
            </w:r>
          </w:p>
        </w:tc>
        <w:tc>
          <w:tcPr>
            <w:tcW w:w="2070" w:type="dxa"/>
            <w:tcBorders>
              <w:top w:val="nil"/>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9,818,041</w:t>
            </w:r>
          </w:p>
        </w:tc>
        <w:tc>
          <w:tcPr>
            <w:tcW w:w="1370" w:type="dxa"/>
            <w:tcBorders>
              <w:top w:val="nil"/>
              <w:left w:val="nil"/>
              <w:bottom w:val="nil"/>
              <w:right w:val="nil"/>
            </w:tcBorders>
            <w:shd w:val="clear" w:color="auto" w:fill="auto"/>
            <w:noWrap/>
            <w:vAlign w:val="bottom"/>
            <w:hideMark/>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9,265,341 </w:t>
            </w:r>
          </w:p>
        </w:tc>
      </w:tr>
      <w:tr>
        <w:trPr>
          <w:trHeight w:val="108"/>
        </w:trPr>
        <w:tc>
          <w:tcPr>
            <w:tcW w:w="52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Undistributed collection - NISP</w:t>
            </w:r>
          </w:p>
        </w:tc>
        <w:tc>
          <w:tcPr>
            <w:tcW w:w="2070" w:type="dxa"/>
            <w:tcBorders>
              <w:top w:val="nil"/>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122,225,624</w:t>
            </w:r>
          </w:p>
        </w:tc>
        <w:tc>
          <w:tcPr>
            <w:tcW w:w="1370" w:type="dxa"/>
            <w:tcBorders>
              <w:top w:val="nil"/>
              <w:left w:val="nil"/>
              <w:bottom w:val="nil"/>
              <w:right w:val="nil"/>
            </w:tcBorders>
            <w:shd w:val="clear" w:color="auto" w:fill="auto"/>
            <w:noWrap/>
            <w:vAlign w:val="bottom"/>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w:t>
            </w:r>
          </w:p>
        </w:tc>
      </w:tr>
      <w:tr>
        <w:trPr>
          <w:trHeight w:val="108"/>
        </w:trPr>
        <w:tc>
          <w:tcPr>
            <w:tcW w:w="5220" w:type="dxa"/>
            <w:tcBorders>
              <w:top w:val="nil"/>
              <w:left w:val="nil"/>
              <w:bottom w:val="nil"/>
              <w:right w:val="nil"/>
            </w:tcBorders>
            <w:shd w:val="clear" w:color="auto" w:fill="auto"/>
            <w:noWrap/>
            <w:vAlign w:val="bottom"/>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Advance remittance – lotto</w:t>
            </w:r>
          </w:p>
        </w:tc>
        <w:tc>
          <w:tcPr>
            <w:tcW w:w="2070" w:type="dxa"/>
            <w:tcBorders>
              <w:top w:val="nil"/>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102,632,212</w:t>
            </w:r>
          </w:p>
        </w:tc>
        <w:tc>
          <w:tcPr>
            <w:tcW w:w="1370" w:type="dxa"/>
            <w:tcBorders>
              <w:top w:val="nil"/>
              <w:left w:val="nil"/>
              <w:bottom w:val="nil"/>
              <w:right w:val="nil"/>
            </w:tcBorders>
            <w:shd w:val="clear" w:color="auto" w:fill="auto"/>
            <w:noWrap/>
            <w:vAlign w:val="bottom"/>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60,874,663</w:t>
            </w:r>
          </w:p>
        </w:tc>
      </w:tr>
      <w:tr>
        <w:trPr>
          <w:trHeight w:val="108"/>
        </w:trPr>
        <w:tc>
          <w:tcPr>
            <w:tcW w:w="5220" w:type="dxa"/>
            <w:tcBorders>
              <w:top w:val="nil"/>
              <w:left w:val="nil"/>
              <w:bottom w:val="nil"/>
              <w:right w:val="nil"/>
            </w:tcBorders>
            <w:shd w:val="clear" w:color="auto" w:fill="auto"/>
            <w:noWrap/>
            <w:vAlign w:val="bottom"/>
          </w:tcPr>
          <w:p>
            <w:pPr>
              <w:ind w:left="-108" w:right="-649"/>
              <w:jc w:val="left"/>
              <w:rPr>
                <w:rFonts w:ascii="Arial Narrow" w:hAnsi="Arial Narrow" w:cs="Arial"/>
                <w:sz w:val="22"/>
                <w:szCs w:val="22"/>
                <w:lang w:val="en-PH" w:eastAsia="en-PH"/>
              </w:rPr>
            </w:pPr>
            <w:r>
              <w:rPr>
                <w:rFonts w:ascii="Arial Narrow" w:hAnsi="Arial Narrow" w:cs="Arial"/>
                <w:sz w:val="22"/>
                <w:szCs w:val="22"/>
                <w:lang w:val="en-PH" w:eastAsia="en-PH"/>
              </w:rPr>
              <w:t>Advance remittance – keno</w:t>
            </w:r>
          </w:p>
        </w:tc>
        <w:tc>
          <w:tcPr>
            <w:tcW w:w="2070" w:type="dxa"/>
            <w:tcBorders>
              <w:top w:val="nil"/>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1,268,637</w:t>
            </w:r>
          </w:p>
        </w:tc>
        <w:tc>
          <w:tcPr>
            <w:tcW w:w="1370" w:type="dxa"/>
            <w:tcBorders>
              <w:top w:val="nil"/>
              <w:left w:val="nil"/>
              <w:bottom w:val="nil"/>
              <w:right w:val="nil"/>
            </w:tcBorders>
            <w:shd w:val="clear" w:color="auto" w:fill="auto"/>
            <w:noWrap/>
            <w:vAlign w:val="bottom"/>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1,225,326</w:t>
            </w:r>
          </w:p>
        </w:tc>
      </w:tr>
      <w:tr>
        <w:trPr>
          <w:trHeight w:val="108"/>
        </w:trPr>
        <w:tc>
          <w:tcPr>
            <w:tcW w:w="5220" w:type="dxa"/>
            <w:tcBorders>
              <w:top w:val="nil"/>
              <w:left w:val="nil"/>
              <w:bottom w:val="nil"/>
              <w:right w:val="nil"/>
            </w:tcBorders>
            <w:shd w:val="clear" w:color="auto" w:fill="auto"/>
            <w:noWrap/>
            <w:vAlign w:val="bottom"/>
          </w:tcPr>
          <w:p>
            <w:pPr>
              <w:ind w:left="-108" w:right="-649"/>
              <w:jc w:val="left"/>
              <w:rPr>
                <w:rFonts w:ascii="Arial Narrow" w:hAnsi="Arial Narrow" w:cs="Arial"/>
                <w:sz w:val="22"/>
                <w:szCs w:val="22"/>
                <w:lang w:val="en-PH" w:eastAsia="en-PH"/>
              </w:rPr>
            </w:pPr>
            <w:r>
              <w:rPr>
                <w:rFonts w:ascii="Arial Narrow" w:hAnsi="Arial Narrow" w:cs="Arial"/>
                <w:sz w:val="22"/>
                <w:szCs w:val="22"/>
                <w:lang w:val="en-PH" w:eastAsia="en-PH"/>
              </w:rPr>
              <w:t>Advance remittance – STL</w:t>
            </w:r>
          </w:p>
        </w:tc>
        <w:tc>
          <w:tcPr>
            <w:tcW w:w="2070" w:type="dxa"/>
            <w:tcBorders>
              <w:top w:val="nil"/>
              <w:left w:val="nil"/>
              <w:bottom w:val="nil"/>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58,317</w:t>
            </w:r>
          </w:p>
        </w:tc>
        <w:tc>
          <w:tcPr>
            <w:tcW w:w="1370" w:type="dxa"/>
            <w:tcBorders>
              <w:top w:val="nil"/>
              <w:left w:val="nil"/>
              <w:bottom w:val="nil"/>
              <w:right w:val="nil"/>
            </w:tcBorders>
            <w:shd w:val="clear" w:color="auto" w:fill="auto"/>
            <w:noWrap/>
            <w:vAlign w:val="bottom"/>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w:t>
            </w:r>
          </w:p>
        </w:tc>
      </w:tr>
      <w:tr>
        <w:trPr>
          <w:trHeight w:val="108"/>
        </w:trPr>
        <w:tc>
          <w:tcPr>
            <w:tcW w:w="5220" w:type="dxa"/>
            <w:tcBorders>
              <w:top w:val="nil"/>
              <w:left w:val="nil"/>
              <w:bottom w:val="single" w:sz="4" w:space="0" w:color="auto"/>
              <w:right w:val="nil"/>
            </w:tcBorders>
            <w:shd w:val="clear" w:color="auto" w:fill="auto"/>
            <w:noWrap/>
            <w:vAlign w:val="bottom"/>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Other deferred credits-land donation</w:t>
            </w:r>
          </w:p>
        </w:tc>
        <w:tc>
          <w:tcPr>
            <w:tcW w:w="2070" w:type="dxa"/>
            <w:tcBorders>
              <w:top w:val="nil"/>
              <w:left w:val="nil"/>
              <w:bottom w:val="single" w:sz="4" w:space="0" w:color="auto"/>
              <w:right w:val="nil"/>
            </w:tcBorders>
            <w:shd w:val="clear" w:color="auto" w:fill="auto"/>
            <w:noWrap/>
            <w:vAlign w:val="bottom"/>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1,500,000</w:t>
            </w:r>
          </w:p>
        </w:tc>
        <w:tc>
          <w:tcPr>
            <w:tcW w:w="1370" w:type="dxa"/>
            <w:tcBorders>
              <w:top w:val="nil"/>
              <w:left w:val="nil"/>
              <w:bottom w:val="single" w:sz="4" w:space="0" w:color="auto"/>
              <w:right w:val="nil"/>
            </w:tcBorders>
            <w:shd w:val="clear" w:color="auto" w:fill="auto"/>
            <w:noWrap/>
            <w:vAlign w:val="bottom"/>
          </w:tcPr>
          <w:p>
            <w:pPr>
              <w:ind w:left="0" w:right="-88"/>
              <w:jc w:val="right"/>
              <w:rPr>
                <w:rFonts w:ascii="Arial Narrow" w:hAnsi="Arial Narrow" w:cs="Arial"/>
                <w:sz w:val="22"/>
                <w:szCs w:val="22"/>
                <w:lang w:val="en-PH" w:eastAsia="en-PH"/>
              </w:rPr>
            </w:pPr>
            <w:r>
              <w:rPr>
                <w:rFonts w:ascii="Arial Narrow" w:hAnsi="Arial Narrow" w:cs="Arial"/>
                <w:sz w:val="22"/>
                <w:szCs w:val="22"/>
                <w:lang w:val="en-PH" w:eastAsia="en-PH"/>
              </w:rPr>
              <w:t>1,500,000</w:t>
            </w:r>
          </w:p>
        </w:tc>
      </w:tr>
      <w:tr>
        <w:trPr>
          <w:trHeight w:val="314"/>
        </w:trPr>
        <w:tc>
          <w:tcPr>
            <w:tcW w:w="5220" w:type="dxa"/>
            <w:tcBorders>
              <w:top w:val="single" w:sz="4" w:space="0" w:color="auto"/>
              <w:left w:val="nil"/>
              <w:bottom w:val="double" w:sz="4"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TRUST LIABILITIES</w:t>
            </w:r>
          </w:p>
        </w:tc>
        <w:tc>
          <w:tcPr>
            <w:tcW w:w="2070" w:type="dxa"/>
            <w:tcBorders>
              <w:top w:val="single" w:sz="4" w:space="0" w:color="auto"/>
              <w:left w:val="nil"/>
              <w:bottom w:val="doub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244,592,500</w:t>
            </w:r>
          </w:p>
        </w:tc>
        <w:tc>
          <w:tcPr>
            <w:tcW w:w="1370" w:type="dxa"/>
            <w:tcBorders>
              <w:top w:val="single" w:sz="4" w:space="0" w:color="auto"/>
              <w:left w:val="nil"/>
              <w:bottom w:val="double" w:sz="4" w:space="0" w:color="auto"/>
              <w:right w:val="nil"/>
            </w:tcBorders>
            <w:shd w:val="clear" w:color="auto" w:fill="auto"/>
            <w:noWrap/>
            <w:vAlign w:val="bottom"/>
            <w:hideMark/>
          </w:tcPr>
          <w:p>
            <w:pPr>
              <w:ind w:left="0" w:right="-88"/>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79,474,734</w:t>
            </w:r>
          </w:p>
        </w:tc>
      </w:tr>
    </w:tbl>
    <w:p>
      <w:pPr>
        <w:ind w:left="0"/>
        <w:rPr>
          <w:rFonts w:ascii="Arial" w:hAnsi="Arial" w:cs="Arial"/>
          <w:b/>
          <w:sz w:val="22"/>
          <w:szCs w:val="22"/>
        </w:rPr>
      </w:pPr>
    </w:p>
    <w:p>
      <w:pPr>
        <w:ind w:left="0"/>
        <w:rPr>
          <w:rFonts w:ascii="Arial" w:hAnsi="Arial" w:cs="Arial"/>
          <w:b/>
          <w:sz w:val="22"/>
          <w:szCs w:val="22"/>
        </w:rPr>
      </w:pPr>
    </w:p>
    <w:p>
      <w:pPr>
        <w:numPr>
          <w:ilvl w:val="0"/>
          <w:numId w:val="28"/>
        </w:numPr>
        <w:ind w:hanging="720"/>
        <w:rPr>
          <w:rFonts w:ascii="Arial" w:hAnsi="Arial" w:cs="Arial"/>
          <w:b/>
          <w:sz w:val="22"/>
          <w:szCs w:val="22"/>
        </w:rPr>
      </w:pPr>
      <w:r>
        <w:rPr>
          <w:rFonts w:ascii="Arial" w:hAnsi="Arial" w:cs="Arial"/>
          <w:b/>
          <w:sz w:val="22"/>
          <w:szCs w:val="22"/>
        </w:rPr>
        <w:t>TRUST LIABILITIES</w:t>
      </w:r>
    </w:p>
    <w:p>
      <w:pPr>
        <w:ind w:left="720"/>
        <w:rPr>
          <w:rFonts w:ascii="Arial" w:hAnsi="Arial" w:cs="Arial"/>
          <w:b/>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This account consists of:</w:t>
      </w:r>
    </w:p>
    <w:p>
      <w:pPr>
        <w:suppressAutoHyphens/>
        <w:ind w:left="0"/>
        <w:rPr>
          <w:rFonts w:ascii="Arial" w:hAnsi="Arial" w:cs="Arial"/>
          <w:bCs/>
          <w:sz w:val="22"/>
          <w:szCs w:val="22"/>
          <w:lang w:eastAsia="ar-SA"/>
        </w:rPr>
      </w:pPr>
    </w:p>
    <w:tbl>
      <w:tblPr>
        <w:tblW w:w="8682" w:type="dxa"/>
        <w:tblLook w:val="04A0" w:firstRow="1" w:lastRow="0" w:firstColumn="1" w:lastColumn="0" w:noHBand="0" w:noVBand="1"/>
      </w:tblPr>
      <w:tblGrid>
        <w:gridCol w:w="4500"/>
        <w:gridCol w:w="2731"/>
        <w:gridCol w:w="1451"/>
      </w:tblGrid>
      <w:tr>
        <w:trPr>
          <w:trHeight w:val="273"/>
        </w:trPr>
        <w:tc>
          <w:tcPr>
            <w:tcW w:w="450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sz w:val="20"/>
                <w:szCs w:val="20"/>
                <w:lang w:val="en-PH" w:eastAsia="en-PH"/>
              </w:rPr>
            </w:pPr>
          </w:p>
        </w:tc>
        <w:tc>
          <w:tcPr>
            <w:tcW w:w="2731"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tc>
        <w:tc>
          <w:tcPr>
            <w:tcW w:w="1451" w:type="dxa"/>
            <w:tcBorders>
              <w:top w:val="single" w:sz="4" w:space="0" w:color="auto"/>
              <w:left w:val="nil"/>
              <w:bottom w:val="single" w:sz="4" w:space="0" w:color="auto"/>
              <w:right w:val="nil"/>
            </w:tcBorders>
            <w:shd w:val="clear" w:color="auto" w:fill="auto"/>
            <w:noWrap/>
            <w:vAlign w:val="bottom"/>
            <w:hideMark/>
          </w:tcPr>
          <w:p>
            <w:pPr>
              <w:ind w:left="0" w:right="-66"/>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r>
      <w:tr>
        <w:trPr>
          <w:trHeight w:val="260"/>
        </w:trPr>
        <w:tc>
          <w:tcPr>
            <w:tcW w:w="4500" w:type="dxa"/>
            <w:tcBorders>
              <w:top w:val="single" w:sz="4" w:space="0" w:color="auto"/>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Performance/bidders bonds</w:t>
            </w:r>
          </w:p>
        </w:tc>
        <w:tc>
          <w:tcPr>
            <w:tcW w:w="2731"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6,367,316,677 </w:t>
            </w:r>
          </w:p>
        </w:tc>
        <w:tc>
          <w:tcPr>
            <w:tcW w:w="1451" w:type="dxa"/>
            <w:tcBorders>
              <w:top w:val="single" w:sz="4" w:space="0" w:color="auto"/>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lang w:val="en-PH" w:eastAsia="en-PH"/>
              </w:rPr>
              <w:t xml:space="preserve"> 4,896,321,827</w:t>
            </w:r>
          </w:p>
        </w:tc>
      </w:tr>
      <w:tr>
        <w:trPr>
          <w:trHeight w:val="108"/>
        </w:trPr>
        <w:tc>
          <w:tcPr>
            <w:tcW w:w="450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Guaranty deposits payable</w:t>
            </w:r>
          </w:p>
        </w:tc>
        <w:tc>
          <w:tcPr>
            <w:tcW w:w="2731" w:type="dxa"/>
            <w:tcBorders>
              <w:top w:val="nil"/>
              <w:left w:val="nil"/>
              <w:bottom w:val="nil"/>
              <w:right w:val="nil"/>
            </w:tcBorders>
            <w:shd w:val="clear" w:color="auto" w:fill="auto"/>
            <w:noWrap/>
            <w:vAlign w:val="bottom"/>
            <w:hideMark/>
          </w:tcPr>
          <w:p>
            <w:pPr>
              <w:ind w:left="0"/>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1,984,737 </w:t>
            </w:r>
          </w:p>
        </w:tc>
        <w:tc>
          <w:tcPr>
            <w:tcW w:w="1451" w:type="dxa"/>
            <w:tcBorders>
              <w:top w:val="nil"/>
              <w:left w:val="nil"/>
              <w:bottom w:val="nil"/>
              <w:right w:val="nil"/>
            </w:tcBorders>
            <w:shd w:val="clear" w:color="auto" w:fill="auto"/>
            <w:noWrap/>
            <w:vAlign w:val="bottom"/>
            <w:hideMark/>
          </w:tcPr>
          <w:p>
            <w:pPr>
              <w:ind w:left="0" w:right="-66"/>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1,984,737 </w:t>
            </w:r>
          </w:p>
        </w:tc>
      </w:tr>
      <w:tr>
        <w:trPr>
          <w:trHeight w:val="273"/>
        </w:trPr>
        <w:tc>
          <w:tcPr>
            <w:tcW w:w="4500" w:type="dxa"/>
            <w:tcBorders>
              <w:top w:val="single" w:sz="4" w:space="0" w:color="auto"/>
              <w:left w:val="nil"/>
              <w:bottom w:val="single" w:sz="4" w:space="0" w:color="auto"/>
              <w:right w:val="nil"/>
            </w:tcBorders>
            <w:shd w:val="clear" w:color="auto" w:fill="auto"/>
            <w:noWrap/>
            <w:vAlign w:val="bottom"/>
            <w:hideMark/>
          </w:tcPr>
          <w:p>
            <w:pPr>
              <w:ind w:left="-108"/>
              <w:jc w:val="left"/>
              <w:rPr>
                <w:rFonts w:ascii="Arial Narrow" w:hAnsi="Arial Narrow" w:cs="Arial"/>
                <w:b/>
                <w:bCs/>
                <w:sz w:val="22"/>
                <w:szCs w:val="22"/>
                <w:lang w:val="en-PH" w:eastAsia="en-PH"/>
              </w:rPr>
            </w:pPr>
            <w:r>
              <w:rPr>
                <w:rFonts w:ascii="Arial Narrow" w:hAnsi="Arial Narrow" w:cs="Arial"/>
                <w:b/>
                <w:bCs/>
                <w:sz w:val="22"/>
                <w:szCs w:val="22"/>
                <w:lang w:val="en-PH" w:eastAsia="en-PH"/>
              </w:rPr>
              <w:t>TOTAL TRUST LIABILITIES</w:t>
            </w:r>
          </w:p>
        </w:tc>
        <w:tc>
          <w:tcPr>
            <w:tcW w:w="2731"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6,369,301,414 </w:t>
            </w:r>
          </w:p>
        </w:tc>
        <w:tc>
          <w:tcPr>
            <w:tcW w:w="1451" w:type="dxa"/>
            <w:tcBorders>
              <w:top w:val="single" w:sz="4" w:space="0" w:color="auto"/>
              <w:left w:val="nil"/>
              <w:bottom w:val="single" w:sz="4" w:space="0" w:color="auto"/>
              <w:right w:val="nil"/>
            </w:tcBorders>
            <w:shd w:val="clear" w:color="auto" w:fill="auto"/>
            <w:noWrap/>
            <w:vAlign w:val="bottom"/>
            <w:hideMark/>
          </w:tcPr>
          <w:p>
            <w:pPr>
              <w:ind w:left="0" w:right="-66"/>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4,898,306,564</w:t>
            </w:r>
          </w:p>
        </w:tc>
      </w:tr>
    </w:tbl>
    <w:p>
      <w:pPr>
        <w:ind w:left="0"/>
        <w:rPr>
          <w:rFonts w:ascii="Arial" w:hAnsi="Arial" w:cs="Arial"/>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The performance/bidders bonds consist of retention fees from suppliers and cash bond for STL, Lotto and Keno agents. As per approved STL RIRR, STL Cash Bond is based on one month </w:t>
      </w:r>
      <w:proofErr w:type="gramStart"/>
      <w:r>
        <w:rPr>
          <w:rFonts w:ascii="Arial" w:hAnsi="Arial" w:cs="Arial"/>
          <w:bCs/>
          <w:sz w:val="22"/>
          <w:szCs w:val="22"/>
          <w:lang w:eastAsia="ar-SA"/>
        </w:rPr>
        <w:t>Guaranteed</w:t>
      </w:r>
      <w:proofErr w:type="gramEnd"/>
      <w:r>
        <w:rPr>
          <w:rFonts w:ascii="Arial" w:hAnsi="Arial" w:cs="Arial"/>
          <w:bCs/>
          <w:sz w:val="22"/>
          <w:szCs w:val="22"/>
          <w:lang w:eastAsia="ar-SA"/>
        </w:rPr>
        <w:t xml:space="preserve"> Minimum Monthly Retail Receipt plus three months PCSO share.</w:t>
      </w:r>
    </w:p>
    <w:p>
      <w:pPr>
        <w:ind w:left="0"/>
        <w:rPr>
          <w:rFonts w:ascii="Arial" w:hAnsi="Arial" w:cs="Arial"/>
          <w:b/>
          <w:sz w:val="22"/>
          <w:szCs w:val="22"/>
        </w:rPr>
      </w:pPr>
    </w:p>
    <w:p>
      <w:pPr>
        <w:ind w:left="0"/>
        <w:rPr>
          <w:rFonts w:ascii="Arial" w:hAnsi="Arial" w:cs="Arial"/>
          <w:b/>
          <w:sz w:val="22"/>
          <w:szCs w:val="22"/>
        </w:rPr>
      </w:pPr>
    </w:p>
    <w:p>
      <w:pPr>
        <w:numPr>
          <w:ilvl w:val="0"/>
          <w:numId w:val="28"/>
        </w:numPr>
        <w:ind w:hanging="720"/>
        <w:rPr>
          <w:rFonts w:ascii="Arial" w:hAnsi="Arial" w:cs="Arial"/>
          <w:b/>
          <w:sz w:val="22"/>
          <w:szCs w:val="22"/>
        </w:rPr>
      </w:pPr>
      <w:r>
        <w:rPr>
          <w:rFonts w:ascii="Arial" w:hAnsi="Arial" w:cs="Arial"/>
          <w:b/>
          <w:sz w:val="22"/>
          <w:szCs w:val="22"/>
        </w:rPr>
        <w:t>EQUITY</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This account consists of the following:</w:t>
      </w:r>
    </w:p>
    <w:p>
      <w:pPr>
        <w:ind w:left="0"/>
        <w:rPr>
          <w:rFonts w:ascii="Arial" w:hAnsi="Arial" w:cs="Arial"/>
          <w:sz w:val="22"/>
          <w:szCs w:val="22"/>
        </w:rPr>
      </w:pPr>
    </w:p>
    <w:tbl>
      <w:tblPr>
        <w:tblW w:w="8820" w:type="dxa"/>
        <w:tblLook w:val="04A0" w:firstRow="1" w:lastRow="0" w:firstColumn="1" w:lastColumn="0" w:noHBand="0" w:noVBand="1"/>
      </w:tblPr>
      <w:tblGrid>
        <w:gridCol w:w="1530"/>
        <w:gridCol w:w="1170"/>
        <w:gridCol w:w="1259"/>
        <w:gridCol w:w="1263"/>
        <w:gridCol w:w="1170"/>
        <w:gridCol w:w="1259"/>
        <w:gridCol w:w="1259"/>
      </w:tblGrid>
      <w:tr>
        <w:trPr>
          <w:trHeight w:val="871"/>
          <w:tblHeader/>
        </w:trPr>
        <w:tc>
          <w:tcPr>
            <w:tcW w:w="1530" w:type="dxa"/>
            <w:tcBorders>
              <w:top w:val="single" w:sz="8" w:space="0" w:color="auto"/>
              <w:left w:val="nil"/>
              <w:bottom w:val="single" w:sz="8" w:space="0" w:color="auto"/>
              <w:right w:val="nil"/>
            </w:tcBorders>
            <w:shd w:val="clear" w:color="auto" w:fill="auto"/>
            <w:noWrap/>
            <w:vAlign w:val="bottom"/>
            <w:hideMark/>
          </w:tcPr>
          <w:p>
            <w:pPr>
              <w:ind w:left="0"/>
              <w:jc w:val="left"/>
              <w:rPr>
                <w:rFonts w:ascii="Arial Narrow" w:hAnsi="Arial Narrow" w:cs="Calibri"/>
                <w:sz w:val="18"/>
                <w:szCs w:val="18"/>
              </w:rPr>
            </w:pPr>
            <w:r>
              <w:rPr>
                <w:rFonts w:ascii="Arial Narrow" w:hAnsi="Arial Narrow" w:cs="Calibri"/>
                <w:sz w:val="18"/>
                <w:szCs w:val="18"/>
                <w:lang w:val="en-PH"/>
              </w:rPr>
              <w:t> </w:t>
            </w:r>
          </w:p>
        </w:tc>
        <w:tc>
          <w:tcPr>
            <w:tcW w:w="1170" w:type="dxa"/>
            <w:tcBorders>
              <w:top w:val="single" w:sz="8" w:space="0" w:color="auto"/>
              <w:left w:val="nil"/>
              <w:bottom w:val="single" w:sz="8" w:space="0" w:color="auto"/>
              <w:right w:val="nil"/>
            </w:tcBorders>
            <w:shd w:val="clear" w:color="auto" w:fill="auto"/>
            <w:vAlign w:val="bottom"/>
            <w:hideMark/>
          </w:tcPr>
          <w:p>
            <w:pPr>
              <w:ind w:left="0"/>
              <w:jc w:val="right"/>
              <w:rPr>
                <w:rFonts w:ascii="Arial Narrow" w:hAnsi="Arial Narrow" w:cs="Calibri"/>
                <w:b/>
                <w:bCs/>
                <w:sz w:val="18"/>
                <w:szCs w:val="18"/>
              </w:rPr>
            </w:pPr>
            <w:r>
              <w:rPr>
                <w:rFonts w:ascii="Arial Narrow" w:hAnsi="Arial Narrow" w:cs="Calibri"/>
                <w:b/>
                <w:bCs/>
                <w:sz w:val="18"/>
                <w:szCs w:val="18"/>
                <w:lang w:val="en-PH"/>
              </w:rPr>
              <w:t>Cumulative Changes in Fair Value of Investments</w:t>
            </w:r>
          </w:p>
        </w:tc>
        <w:tc>
          <w:tcPr>
            <w:tcW w:w="1259" w:type="dxa"/>
            <w:tcBorders>
              <w:top w:val="single" w:sz="8" w:space="0" w:color="auto"/>
              <w:left w:val="nil"/>
              <w:bottom w:val="single" w:sz="8" w:space="0" w:color="auto"/>
              <w:right w:val="nil"/>
            </w:tcBorders>
            <w:shd w:val="clear" w:color="auto" w:fill="auto"/>
            <w:vAlign w:val="bottom"/>
            <w:hideMark/>
          </w:tcPr>
          <w:p>
            <w:pPr>
              <w:ind w:left="0"/>
              <w:jc w:val="right"/>
              <w:rPr>
                <w:rFonts w:ascii="Arial Narrow" w:hAnsi="Arial Narrow" w:cs="Calibri"/>
                <w:b/>
                <w:bCs/>
                <w:sz w:val="18"/>
                <w:szCs w:val="18"/>
              </w:rPr>
            </w:pPr>
            <w:r>
              <w:rPr>
                <w:rFonts w:ascii="Arial Narrow" w:hAnsi="Arial Narrow" w:cs="Calibri"/>
                <w:b/>
                <w:bCs/>
                <w:sz w:val="18"/>
                <w:szCs w:val="18"/>
                <w:lang w:val="en-PH"/>
              </w:rPr>
              <w:t>Operating Fund</w:t>
            </w:r>
          </w:p>
        </w:tc>
        <w:tc>
          <w:tcPr>
            <w:tcW w:w="1263" w:type="dxa"/>
            <w:tcBorders>
              <w:top w:val="single" w:sz="8" w:space="0" w:color="auto"/>
              <w:left w:val="nil"/>
              <w:bottom w:val="single" w:sz="8" w:space="0" w:color="auto"/>
              <w:right w:val="nil"/>
            </w:tcBorders>
            <w:shd w:val="clear" w:color="auto" w:fill="auto"/>
            <w:vAlign w:val="bottom"/>
            <w:hideMark/>
          </w:tcPr>
          <w:p>
            <w:pPr>
              <w:ind w:left="0"/>
              <w:jc w:val="right"/>
              <w:rPr>
                <w:rFonts w:ascii="Arial Narrow" w:hAnsi="Arial Narrow" w:cs="Calibri"/>
                <w:b/>
                <w:bCs/>
                <w:sz w:val="18"/>
                <w:szCs w:val="18"/>
              </w:rPr>
            </w:pPr>
            <w:r>
              <w:rPr>
                <w:rFonts w:ascii="Arial Narrow" w:hAnsi="Arial Narrow" w:cs="Calibri"/>
                <w:b/>
                <w:bCs/>
                <w:sz w:val="18"/>
                <w:szCs w:val="18"/>
                <w:lang w:val="en-PH"/>
              </w:rPr>
              <w:t>Charity Fund</w:t>
            </w:r>
          </w:p>
        </w:tc>
        <w:tc>
          <w:tcPr>
            <w:tcW w:w="1170" w:type="dxa"/>
            <w:tcBorders>
              <w:top w:val="single" w:sz="8" w:space="0" w:color="auto"/>
              <w:left w:val="nil"/>
              <w:bottom w:val="single" w:sz="8" w:space="0" w:color="auto"/>
              <w:right w:val="nil"/>
            </w:tcBorders>
            <w:shd w:val="clear" w:color="auto" w:fill="auto"/>
            <w:vAlign w:val="bottom"/>
            <w:hideMark/>
          </w:tcPr>
          <w:p>
            <w:pPr>
              <w:ind w:left="0"/>
              <w:jc w:val="right"/>
              <w:rPr>
                <w:rFonts w:ascii="Arial Narrow" w:hAnsi="Arial Narrow" w:cs="Calibri"/>
                <w:b/>
                <w:bCs/>
                <w:sz w:val="18"/>
                <w:szCs w:val="18"/>
              </w:rPr>
            </w:pPr>
            <w:r>
              <w:rPr>
                <w:rFonts w:ascii="Arial Narrow" w:hAnsi="Arial Narrow" w:cs="Calibri"/>
                <w:b/>
                <w:bCs/>
                <w:sz w:val="18"/>
                <w:szCs w:val="18"/>
                <w:lang w:val="en-PH"/>
              </w:rPr>
              <w:t>Prize fund</w:t>
            </w:r>
          </w:p>
        </w:tc>
        <w:tc>
          <w:tcPr>
            <w:tcW w:w="1259" w:type="dxa"/>
            <w:tcBorders>
              <w:top w:val="single" w:sz="8" w:space="0" w:color="auto"/>
              <w:left w:val="nil"/>
              <w:bottom w:val="single" w:sz="8" w:space="0" w:color="auto"/>
              <w:right w:val="nil"/>
            </w:tcBorders>
            <w:shd w:val="clear" w:color="auto" w:fill="auto"/>
            <w:vAlign w:val="bottom"/>
            <w:hideMark/>
          </w:tcPr>
          <w:p>
            <w:pPr>
              <w:ind w:left="0"/>
              <w:jc w:val="right"/>
              <w:rPr>
                <w:rFonts w:ascii="Arial Narrow" w:hAnsi="Arial Narrow" w:cs="Calibri"/>
                <w:b/>
                <w:bCs/>
                <w:sz w:val="18"/>
                <w:szCs w:val="18"/>
              </w:rPr>
            </w:pPr>
            <w:r>
              <w:rPr>
                <w:rFonts w:ascii="Arial Narrow" w:hAnsi="Arial Narrow" w:cs="Calibri"/>
                <w:b/>
                <w:bCs/>
                <w:sz w:val="18"/>
                <w:szCs w:val="18"/>
                <w:lang w:val="en-PH"/>
              </w:rPr>
              <w:t>Retained Earnings (Deficit)</w:t>
            </w:r>
          </w:p>
        </w:tc>
        <w:tc>
          <w:tcPr>
            <w:tcW w:w="1169" w:type="dxa"/>
            <w:tcBorders>
              <w:top w:val="single" w:sz="8" w:space="0" w:color="auto"/>
              <w:left w:val="nil"/>
              <w:bottom w:val="single" w:sz="8" w:space="0" w:color="auto"/>
              <w:right w:val="nil"/>
            </w:tcBorders>
            <w:shd w:val="clear" w:color="auto" w:fill="auto"/>
            <w:noWrap/>
            <w:vAlign w:val="bottom"/>
            <w:hideMark/>
          </w:tcPr>
          <w:p>
            <w:pPr>
              <w:ind w:left="0" w:right="-108"/>
              <w:jc w:val="right"/>
              <w:rPr>
                <w:rFonts w:ascii="Arial Narrow" w:hAnsi="Arial Narrow" w:cs="Calibri"/>
                <w:b/>
                <w:bCs/>
                <w:sz w:val="18"/>
                <w:szCs w:val="18"/>
              </w:rPr>
            </w:pPr>
            <w:r>
              <w:rPr>
                <w:rFonts w:ascii="Arial Narrow" w:hAnsi="Arial Narrow" w:cs="Calibri"/>
                <w:b/>
                <w:bCs/>
                <w:sz w:val="18"/>
                <w:szCs w:val="18"/>
                <w:lang w:val="en-PH"/>
              </w:rPr>
              <w:t>Total</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b/>
                <w:bCs/>
                <w:sz w:val="18"/>
                <w:szCs w:val="18"/>
              </w:rPr>
            </w:pPr>
            <w:r>
              <w:rPr>
                <w:rFonts w:ascii="Arial Narrow" w:hAnsi="Arial Narrow" w:cs="Calibri"/>
                <w:b/>
                <w:bCs/>
                <w:sz w:val="18"/>
                <w:szCs w:val="18"/>
                <w:lang w:val="en-PH"/>
              </w:rPr>
              <w:t>BALANCE AT JANUARY 1, 2020</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b/>
                <w:bCs/>
                <w:sz w:val="18"/>
                <w:szCs w:val="18"/>
                <w:lang w:val="en-PH"/>
              </w:rPr>
            </w:pPr>
            <w:r>
              <w:rPr>
                <w:rFonts w:ascii="Arial Narrow" w:hAnsi="Arial Narrow" w:cs="Calibri"/>
                <w:b/>
                <w:bCs/>
                <w:sz w:val="18"/>
                <w:szCs w:val="18"/>
                <w:lang w:val="en-PH"/>
              </w:rPr>
              <w:t xml:space="preserve">   </w:t>
            </w:r>
          </w:p>
          <w:p>
            <w:pPr>
              <w:ind w:left="0"/>
              <w:jc w:val="right"/>
              <w:rPr>
                <w:rFonts w:ascii="Arial Narrow" w:hAnsi="Arial Narrow" w:cs="Calibri"/>
                <w:b/>
                <w:bCs/>
                <w:sz w:val="18"/>
                <w:szCs w:val="18"/>
              </w:rPr>
            </w:pPr>
            <w:r>
              <w:rPr>
                <w:rFonts w:ascii="Arial Narrow" w:hAnsi="Arial Narrow" w:cs="Calibri"/>
                <w:b/>
                <w:bCs/>
                <w:sz w:val="18"/>
                <w:szCs w:val="18"/>
                <w:lang w:val="en-PH"/>
              </w:rPr>
              <w:t xml:space="preserve"> 4,968,149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4,342,833,107 </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10,941,256,745 </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1,182,680,233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16,466,770,085 </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b/>
                <w:bCs/>
                <w:sz w:val="18"/>
                <w:szCs w:val="18"/>
              </w:rPr>
            </w:pPr>
            <w:r>
              <w:rPr>
                <w:rFonts w:ascii="Arial Narrow" w:hAnsi="Arial Narrow" w:cs="Calibri"/>
                <w:b/>
                <w:bCs/>
                <w:sz w:val="18"/>
                <w:szCs w:val="18"/>
                <w:lang w:val="en-PH"/>
              </w:rPr>
              <w:t xml:space="preserve">       16,471,738,234 </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Add/(Deduct):</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sz w:val="18"/>
                <w:szCs w:val="18"/>
              </w:rPr>
            </w:pP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Forfeitures of unclaimed prizes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409,357,555 </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(409,357,555)</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lang w:val="en-PH"/>
              </w:rPr>
              <w:t xml:space="preserve">                         -    </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Payment of dividends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(46,163,948)</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(2,946,634)</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(49,110,582)</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lang w:val="en-PH"/>
              </w:rPr>
              <w:t xml:space="preserve">        (49,110,582)</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Subsidy to charity funds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(139,534,328)</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139,534,328 </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lang w:val="en-PH"/>
              </w:rPr>
              <w:t xml:space="preserve">                          -   </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Provision for dividends payable</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(193,545,404)</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(50,667,971)</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(244,213,375)</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lang w:val="en-PH"/>
              </w:rPr>
              <w:t xml:space="preserve">      (244,213,375)</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Comprehensive income</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(1,120,115)</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716,622,711 </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(517,640,442)</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208,327,207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407,309,476 </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406,189,361 </w:t>
            </w:r>
          </w:p>
        </w:tc>
      </w:tr>
      <w:tr>
        <w:trPr>
          <w:trHeight w:val="315"/>
        </w:trPr>
        <w:tc>
          <w:tcPr>
            <w:tcW w:w="1530" w:type="dxa"/>
            <w:tcBorders>
              <w:top w:val="nil"/>
              <w:left w:val="nil"/>
              <w:bottom w:val="single" w:sz="8" w:space="0" w:color="auto"/>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Other adjustments</w:t>
            </w:r>
          </w:p>
        </w:tc>
        <w:tc>
          <w:tcPr>
            <w:tcW w:w="1170"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w:t>
            </w:r>
          </w:p>
        </w:tc>
        <w:tc>
          <w:tcPr>
            <w:tcW w:w="1259"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105,570,404 </w:t>
            </w:r>
          </w:p>
        </w:tc>
        <w:tc>
          <w:tcPr>
            <w:tcW w:w="1263"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(384,710,574)</w:t>
            </w:r>
          </w:p>
        </w:tc>
        <w:tc>
          <w:tcPr>
            <w:tcW w:w="1170"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(169,515,752)</w:t>
            </w:r>
          </w:p>
        </w:tc>
        <w:tc>
          <w:tcPr>
            <w:tcW w:w="1259"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xml:space="preserve">           (448,655,922)</w:t>
            </w:r>
          </w:p>
        </w:tc>
        <w:tc>
          <w:tcPr>
            <w:tcW w:w="1169" w:type="dxa"/>
            <w:tcBorders>
              <w:top w:val="nil"/>
              <w:left w:val="nil"/>
              <w:bottom w:val="single" w:sz="8" w:space="0" w:color="auto"/>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(448,655,922)</w:t>
            </w:r>
          </w:p>
        </w:tc>
      </w:tr>
      <w:tr>
        <w:trPr>
          <w:trHeight w:val="315"/>
        </w:trPr>
        <w:tc>
          <w:tcPr>
            <w:tcW w:w="1530" w:type="dxa"/>
            <w:tcBorders>
              <w:top w:val="nil"/>
              <w:left w:val="nil"/>
              <w:bottom w:val="single" w:sz="8" w:space="0" w:color="auto"/>
              <w:right w:val="nil"/>
            </w:tcBorders>
            <w:shd w:val="clear" w:color="auto" w:fill="auto"/>
            <w:noWrap/>
            <w:vAlign w:val="center"/>
            <w:hideMark/>
          </w:tcPr>
          <w:p>
            <w:pPr>
              <w:ind w:left="-108"/>
              <w:jc w:val="left"/>
              <w:rPr>
                <w:rFonts w:ascii="Arial Narrow" w:hAnsi="Arial Narrow" w:cs="Calibri"/>
                <w:b/>
                <w:bCs/>
                <w:sz w:val="18"/>
                <w:szCs w:val="18"/>
              </w:rPr>
            </w:pPr>
            <w:r>
              <w:rPr>
                <w:rFonts w:ascii="Arial Narrow" w:hAnsi="Arial Narrow" w:cs="Calibri"/>
                <w:b/>
                <w:bCs/>
                <w:sz w:val="18"/>
                <w:szCs w:val="18"/>
                <w:lang w:val="en-PH"/>
              </w:rPr>
              <w:t>BALANCE AT DECEMBER 31,2020</w:t>
            </w:r>
          </w:p>
        </w:tc>
        <w:tc>
          <w:tcPr>
            <w:tcW w:w="1170"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b/>
                <w:bCs/>
                <w:sz w:val="18"/>
                <w:szCs w:val="18"/>
                <w:lang w:val="en-PH"/>
              </w:rPr>
            </w:pPr>
            <w:r>
              <w:rPr>
                <w:rFonts w:ascii="Arial Narrow" w:hAnsi="Arial Narrow" w:cs="Calibri"/>
                <w:b/>
                <w:bCs/>
                <w:sz w:val="18"/>
                <w:szCs w:val="18"/>
                <w:lang w:val="en-PH"/>
              </w:rPr>
              <w:t xml:space="preserve">    </w:t>
            </w:r>
          </w:p>
          <w:p>
            <w:pPr>
              <w:ind w:left="0"/>
              <w:jc w:val="right"/>
              <w:rPr>
                <w:rFonts w:ascii="Arial Narrow" w:hAnsi="Arial Narrow" w:cs="Calibri"/>
                <w:b/>
                <w:bCs/>
                <w:sz w:val="18"/>
                <w:szCs w:val="18"/>
              </w:rPr>
            </w:pPr>
            <w:r>
              <w:rPr>
                <w:rFonts w:ascii="Arial Narrow" w:hAnsi="Arial Narrow" w:cs="Calibri"/>
                <w:b/>
                <w:bCs/>
                <w:sz w:val="18"/>
                <w:szCs w:val="18"/>
                <w:lang w:val="en-PH"/>
              </w:rPr>
              <w:t xml:space="preserve">3,848,034 </w:t>
            </w:r>
          </w:p>
        </w:tc>
        <w:tc>
          <w:tcPr>
            <w:tcW w:w="1259"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4,785,782,542 </w:t>
            </w:r>
          </w:p>
        </w:tc>
        <w:tc>
          <w:tcPr>
            <w:tcW w:w="1263"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10,587,797,612 </w:t>
            </w:r>
          </w:p>
        </w:tc>
        <w:tc>
          <w:tcPr>
            <w:tcW w:w="1170"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758,519,528 </w:t>
            </w:r>
          </w:p>
        </w:tc>
        <w:tc>
          <w:tcPr>
            <w:tcW w:w="1259" w:type="dxa"/>
            <w:tcBorders>
              <w:top w:val="nil"/>
              <w:left w:val="nil"/>
              <w:bottom w:val="single" w:sz="8"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16,132,099,682 </w:t>
            </w:r>
          </w:p>
        </w:tc>
        <w:tc>
          <w:tcPr>
            <w:tcW w:w="1169" w:type="dxa"/>
            <w:tcBorders>
              <w:top w:val="nil"/>
              <w:left w:val="nil"/>
              <w:bottom w:val="single" w:sz="8" w:space="0" w:color="auto"/>
              <w:right w:val="nil"/>
            </w:tcBorders>
            <w:shd w:val="clear" w:color="auto" w:fill="auto"/>
            <w:noWrap/>
            <w:vAlign w:val="center"/>
            <w:hideMark/>
          </w:tcPr>
          <w:p>
            <w:pPr>
              <w:ind w:left="0" w:right="-108"/>
              <w:jc w:val="right"/>
              <w:rPr>
                <w:rFonts w:ascii="Arial Narrow" w:hAnsi="Arial Narrow" w:cs="Calibri"/>
                <w:b/>
                <w:bCs/>
                <w:sz w:val="18"/>
                <w:szCs w:val="18"/>
              </w:rPr>
            </w:pPr>
            <w:r>
              <w:rPr>
                <w:rFonts w:ascii="Arial Narrow" w:hAnsi="Arial Narrow" w:cs="Calibri"/>
                <w:b/>
                <w:bCs/>
                <w:sz w:val="18"/>
                <w:szCs w:val="18"/>
                <w:lang w:val="en-PH"/>
              </w:rPr>
              <w:t xml:space="preserve">       16,135,947,716 </w:t>
            </w:r>
          </w:p>
        </w:tc>
      </w:tr>
      <w:tr>
        <w:trPr>
          <w:trHeight w:val="300"/>
        </w:trPr>
        <w:tc>
          <w:tcPr>
            <w:tcW w:w="1530" w:type="dxa"/>
            <w:tcBorders>
              <w:top w:val="nil"/>
              <w:left w:val="nil"/>
              <w:bottom w:val="nil"/>
              <w:right w:val="nil"/>
            </w:tcBorders>
            <w:shd w:val="clear" w:color="auto" w:fill="auto"/>
            <w:noWrap/>
            <w:vAlign w:val="center"/>
            <w:hideMark/>
          </w:tcPr>
          <w:p>
            <w:pPr>
              <w:ind w:left="0"/>
              <w:jc w:val="left"/>
              <w:rPr>
                <w:rFonts w:ascii="Arial Narrow" w:hAnsi="Arial Narrow" w:cs="Calibri"/>
                <w:sz w:val="18"/>
                <w:szCs w:val="18"/>
                <w:lang w:val="en-PH"/>
              </w:rPr>
            </w:pPr>
          </w:p>
          <w:p>
            <w:pPr>
              <w:ind w:left="-108"/>
              <w:jc w:val="left"/>
              <w:rPr>
                <w:rFonts w:ascii="Arial Narrow" w:hAnsi="Arial Narrow" w:cs="Calibri"/>
                <w:sz w:val="18"/>
                <w:szCs w:val="18"/>
              </w:rPr>
            </w:pPr>
            <w:r>
              <w:rPr>
                <w:rFonts w:ascii="Arial Narrow" w:hAnsi="Arial Narrow" w:cs="Calibri"/>
                <w:sz w:val="18"/>
                <w:szCs w:val="18"/>
                <w:lang w:val="en-PH"/>
              </w:rPr>
              <w:t>CHANGES IN EQUITY FOR 2021</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rPr>
              <w:t> </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16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Add/(Deduct):</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sz w:val="18"/>
                <w:szCs w:val="18"/>
              </w:rPr>
            </w:pP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Forfeitures of unclaimed prizes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sz w:val="18"/>
                <w:szCs w:val="18"/>
              </w:rPr>
            </w:pP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201,237,775 </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(201,237,775)</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lang w:val="en-PH"/>
              </w:rPr>
              <w:t xml:space="preserve"> - </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Payment of dividends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(1,000,000,000)</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(1,000,000,000)</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(1,000,000,000)</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Subsidy to charity funds</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(2,064,205,866)</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2,064,205,866 </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 </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   </w:t>
            </w:r>
          </w:p>
        </w:tc>
      </w:tr>
      <w:tr>
        <w:trPr>
          <w:trHeight w:val="300"/>
        </w:trPr>
        <w:tc>
          <w:tcPr>
            <w:tcW w:w="1530" w:type="dxa"/>
            <w:tcBorders>
              <w:top w:val="nil"/>
              <w:left w:val="nil"/>
              <w:bottom w:val="nil"/>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Provision for dividends payable</w:t>
            </w: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(1,476,328,819)</w:t>
            </w:r>
          </w:p>
        </w:tc>
        <w:tc>
          <w:tcPr>
            <w:tcW w:w="1263"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p>
        </w:tc>
        <w:tc>
          <w:tcPr>
            <w:tcW w:w="1170"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(91,774,072)</w:t>
            </w:r>
          </w:p>
        </w:tc>
        <w:tc>
          <w:tcPr>
            <w:tcW w:w="1259" w:type="dxa"/>
            <w:tcBorders>
              <w:top w:val="nil"/>
              <w:left w:val="nil"/>
              <w:bottom w:val="nil"/>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(1,568,102,891)</w:t>
            </w:r>
          </w:p>
        </w:tc>
        <w:tc>
          <w:tcPr>
            <w:tcW w:w="1169" w:type="dxa"/>
            <w:tcBorders>
              <w:top w:val="nil"/>
              <w:left w:val="nil"/>
              <w:bottom w:val="nil"/>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(1,568,102,891)</w:t>
            </w:r>
          </w:p>
        </w:tc>
      </w:tr>
      <w:tr>
        <w:trPr>
          <w:trHeight w:val="300"/>
        </w:trPr>
        <w:tc>
          <w:tcPr>
            <w:tcW w:w="1530" w:type="dxa"/>
            <w:tcBorders>
              <w:top w:val="nil"/>
              <w:left w:val="nil"/>
              <w:bottom w:val="single" w:sz="4" w:space="0" w:color="auto"/>
              <w:right w:val="nil"/>
            </w:tcBorders>
            <w:shd w:val="clear" w:color="auto" w:fill="auto"/>
            <w:noWrap/>
            <w:vAlign w:val="center"/>
            <w:hideMark/>
          </w:tcPr>
          <w:p>
            <w:pPr>
              <w:ind w:left="-108"/>
              <w:jc w:val="left"/>
              <w:rPr>
                <w:rFonts w:ascii="Arial Narrow" w:hAnsi="Arial Narrow" w:cs="Calibri"/>
                <w:sz w:val="18"/>
                <w:szCs w:val="18"/>
              </w:rPr>
            </w:pPr>
            <w:r>
              <w:rPr>
                <w:rFonts w:ascii="Arial Narrow" w:hAnsi="Arial Narrow" w:cs="Calibri"/>
                <w:sz w:val="18"/>
                <w:szCs w:val="18"/>
                <w:lang w:val="en-PH"/>
              </w:rPr>
              <w:t>Comprehensive income</w:t>
            </w:r>
          </w:p>
        </w:tc>
        <w:tc>
          <w:tcPr>
            <w:tcW w:w="1170"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Calibri"/>
                <w:sz w:val="18"/>
                <w:szCs w:val="18"/>
                <w:lang w:val="en-PH"/>
              </w:rPr>
            </w:pPr>
            <w:r>
              <w:rPr>
                <w:rFonts w:ascii="Arial Narrow" w:hAnsi="Arial Narrow" w:cs="Calibri"/>
                <w:sz w:val="18"/>
                <w:szCs w:val="18"/>
                <w:lang w:val="en-PH"/>
              </w:rPr>
              <w:t xml:space="preserve">    </w:t>
            </w:r>
          </w:p>
          <w:p>
            <w:pPr>
              <w:ind w:left="0"/>
              <w:jc w:val="right"/>
              <w:rPr>
                <w:rFonts w:ascii="Arial Narrow" w:hAnsi="Arial Narrow" w:cs="Calibri"/>
                <w:sz w:val="18"/>
                <w:szCs w:val="18"/>
              </w:rPr>
            </w:pPr>
            <w:r>
              <w:rPr>
                <w:rFonts w:ascii="Arial Narrow" w:hAnsi="Arial Narrow" w:cs="Calibri"/>
                <w:sz w:val="18"/>
                <w:szCs w:val="18"/>
                <w:lang w:val="en-PH"/>
              </w:rPr>
              <w:t xml:space="preserve">1,200,764 </w:t>
            </w:r>
          </w:p>
        </w:tc>
        <w:tc>
          <w:tcPr>
            <w:tcW w:w="1259"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3,728,276,196 </w:t>
            </w:r>
          </w:p>
        </w:tc>
        <w:tc>
          <w:tcPr>
            <w:tcW w:w="1263"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(863,941,956)</w:t>
            </w:r>
          </w:p>
        </w:tc>
        <w:tc>
          <w:tcPr>
            <w:tcW w:w="1170"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233,023,088 </w:t>
            </w:r>
          </w:p>
        </w:tc>
        <w:tc>
          <w:tcPr>
            <w:tcW w:w="1259"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Calibri"/>
                <w:sz w:val="18"/>
                <w:szCs w:val="18"/>
              </w:rPr>
            </w:pPr>
            <w:r>
              <w:rPr>
                <w:rFonts w:ascii="Arial Narrow" w:hAnsi="Arial Narrow" w:cs="Calibri"/>
                <w:sz w:val="18"/>
                <w:szCs w:val="18"/>
                <w:lang w:val="en-PH"/>
              </w:rPr>
              <w:t xml:space="preserve">    3,097,357,328 </w:t>
            </w:r>
          </w:p>
        </w:tc>
        <w:tc>
          <w:tcPr>
            <w:tcW w:w="1169" w:type="dxa"/>
            <w:tcBorders>
              <w:top w:val="nil"/>
              <w:left w:val="nil"/>
              <w:bottom w:val="single" w:sz="4" w:space="0" w:color="auto"/>
              <w:right w:val="nil"/>
            </w:tcBorders>
            <w:shd w:val="clear" w:color="auto" w:fill="auto"/>
            <w:noWrap/>
            <w:vAlign w:val="center"/>
            <w:hideMark/>
          </w:tcPr>
          <w:p>
            <w:pPr>
              <w:ind w:left="0" w:right="-108"/>
              <w:jc w:val="right"/>
              <w:rPr>
                <w:rFonts w:ascii="Arial Narrow" w:hAnsi="Arial Narrow" w:cs="Calibri"/>
                <w:sz w:val="18"/>
                <w:szCs w:val="18"/>
              </w:rPr>
            </w:pPr>
            <w:r>
              <w:rPr>
                <w:rFonts w:ascii="Arial Narrow" w:hAnsi="Arial Narrow" w:cs="Calibri"/>
                <w:sz w:val="18"/>
                <w:szCs w:val="18"/>
              </w:rPr>
              <w:t xml:space="preserve">      3,098,558,092 </w:t>
            </w:r>
          </w:p>
        </w:tc>
      </w:tr>
      <w:tr>
        <w:trPr>
          <w:trHeight w:val="315"/>
        </w:trPr>
        <w:tc>
          <w:tcPr>
            <w:tcW w:w="1530" w:type="dxa"/>
            <w:tcBorders>
              <w:top w:val="single" w:sz="4" w:space="0" w:color="auto"/>
              <w:left w:val="nil"/>
              <w:bottom w:val="double" w:sz="6" w:space="0" w:color="auto"/>
              <w:right w:val="nil"/>
            </w:tcBorders>
            <w:shd w:val="clear" w:color="auto" w:fill="auto"/>
            <w:noWrap/>
            <w:vAlign w:val="center"/>
            <w:hideMark/>
          </w:tcPr>
          <w:p>
            <w:pPr>
              <w:ind w:left="-108"/>
              <w:jc w:val="left"/>
              <w:rPr>
                <w:rFonts w:ascii="Arial Narrow" w:hAnsi="Arial Narrow" w:cs="Calibri"/>
                <w:b/>
                <w:bCs/>
                <w:sz w:val="18"/>
                <w:szCs w:val="18"/>
              </w:rPr>
            </w:pPr>
            <w:r>
              <w:rPr>
                <w:rFonts w:ascii="Arial Narrow" w:hAnsi="Arial Narrow" w:cs="Calibri"/>
                <w:b/>
                <w:bCs/>
                <w:sz w:val="18"/>
                <w:szCs w:val="18"/>
                <w:lang w:val="en-PH"/>
              </w:rPr>
              <w:t>BALANCE AT DECEMBER 31,2021</w:t>
            </w:r>
          </w:p>
        </w:tc>
        <w:tc>
          <w:tcPr>
            <w:tcW w:w="117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Calibri"/>
                <w:b/>
                <w:bCs/>
                <w:sz w:val="18"/>
                <w:szCs w:val="18"/>
                <w:lang w:val="en-PH"/>
              </w:rPr>
            </w:pPr>
            <w:r>
              <w:rPr>
                <w:rFonts w:ascii="Arial Narrow" w:hAnsi="Arial Narrow" w:cs="Calibri"/>
                <w:b/>
                <w:bCs/>
                <w:sz w:val="18"/>
                <w:szCs w:val="18"/>
                <w:lang w:val="en-PH"/>
              </w:rPr>
              <w:t xml:space="preserve">    </w:t>
            </w:r>
          </w:p>
          <w:p>
            <w:pPr>
              <w:ind w:left="0"/>
              <w:jc w:val="right"/>
              <w:rPr>
                <w:rFonts w:ascii="Arial Narrow" w:hAnsi="Arial Narrow" w:cs="Calibri"/>
                <w:b/>
                <w:bCs/>
                <w:sz w:val="18"/>
                <w:szCs w:val="18"/>
              </w:rPr>
            </w:pPr>
            <w:r>
              <w:rPr>
                <w:rFonts w:ascii="Arial Narrow" w:hAnsi="Arial Narrow" w:cs="Calibri"/>
                <w:b/>
                <w:bCs/>
                <w:sz w:val="18"/>
                <w:szCs w:val="18"/>
                <w:lang w:val="en-PH"/>
              </w:rPr>
              <w:t xml:space="preserve">5,048,798 </w:t>
            </w:r>
          </w:p>
        </w:tc>
        <w:tc>
          <w:tcPr>
            <w:tcW w:w="1259"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4,973,524,053 </w:t>
            </w:r>
          </w:p>
        </w:tc>
        <w:tc>
          <w:tcPr>
            <w:tcW w:w="1263"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10,989,299,297 </w:t>
            </w:r>
          </w:p>
        </w:tc>
        <w:tc>
          <w:tcPr>
            <w:tcW w:w="117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698,530,769 </w:t>
            </w:r>
          </w:p>
        </w:tc>
        <w:tc>
          <w:tcPr>
            <w:tcW w:w="1259"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Calibri"/>
                <w:b/>
                <w:bCs/>
                <w:sz w:val="18"/>
                <w:szCs w:val="18"/>
              </w:rPr>
            </w:pPr>
            <w:r>
              <w:rPr>
                <w:rFonts w:ascii="Arial Narrow" w:hAnsi="Arial Narrow" w:cs="Calibri"/>
                <w:b/>
                <w:bCs/>
                <w:sz w:val="18"/>
                <w:szCs w:val="18"/>
                <w:lang w:val="en-PH"/>
              </w:rPr>
              <w:t xml:space="preserve">       16,661,354,119 </w:t>
            </w:r>
          </w:p>
        </w:tc>
        <w:tc>
          <w:tcPr>
            <w:tcW w:w="1169" w:type="dxa"/>
            <w:tcBorders>
              <w:top w:val="single" w:sz="4" w:space="0" w:color="auto"/>
              <w:left w:val="nil"/>
              <w:bottom w:val="double" w:sz="6" w:space="0" w:color="auto"/>
              <w:right w:val="nil"/>
            </w:tcBorders>
            <w:shd w:val="clear" w:color="auto" w:fill="auto"/>
            <w:noWrap/>
            <w:vAlign w:val="center"/>
            <w:hideMark/>
          </w:tcPr>
          <w:p>
            <w:pPr>
              <w:ind w:left="0" w:right="-108"/>
              <w:jc w:val="right"/>
              <w:rPr>
                <w:rFonts w:ascii="Arial Narrow" w:hAnsi="Arial Narrow" w:cs="Calibri"/>
                <w:b/>
                <w:bCs/>
                <w:sz w:val="18"/>
                <w:szCs w:val="18"/>
              </w:rPr>
            </w:pPr>
            <w:r>
              <w:rPr>
                <w:rFonts w:ascii="Arial Narrow" w:hAnsi="Arial Narrow" w:cs="Calibri"/>
                <w:b/>
                <w:bCs/>
                <w:sz w:val="18"/>
                <w:szCs w:val="18"/>
                <w:lang w:val="en-PH"/>
              </w:rPr>
              <w:t xml:space="preserve">       16,666,402,917 </w:t>
            </w:r>
          </w:p>
        </w:tc>
      </w:tr>
    </w:tbl>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On May 28, 2021, PCSO paid P244</w:t>
      </w:r>
      <w:proofErr w:type="gramStart"/>
      <w:r>
        <w:rPr>
          <w:rFonts w:ascii="Arial" w:hAnsi="Arial" w:cs="Arial"/>
          <w:sz w:val="22"/>
          <w:szCs w:val="22"/>
        </w:rPr>
        <w:t>,213,375</w:t>
      </w:r>
      <w:proofErr w:type="gramEnd"/>
      <w:r>
        <w:rPr>
          <w:rFonts w:ascii="Arial" w:hAnsi="Arial" w:cs="Arial"/>
          <w:sz w:val="22"/>
          <w:szCs w:val="22"/>
        </w:rPr>
        <w:t xml:space="preserve"> to the Bureau of the Treasury as payment for its dividend payable for CY 2020. </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An additional P1</w:t>
      </w:r>
      <w:proofErr w:type="gramStart"/>
      <w:r>
        <w:rPr>
          <w:rFonts w:ascii="Arial" w:hAnsi="Arial" w:cs="Arial"/>
          <w:sz w:val="22"/>
          <w:szCs w:val="22"/>
        </w:rPr>
        <w:t>,000,000,000</w:t>
      </w:r>
      <w:proofErr w:type="gramEnd"/>
      <w:r>
        <w:rPr>
          <w:rFonts w:ascii="Arial" w:hAnsi="Arial" w:cs="Arial"/>
          <w:sz w:val="22"/>
          <w:szCs w:val="22"/>
        </w:rPr>
        <w:t xml:space="preserve"> dividend from 2019 earnings was approved and paid per Board Resolution No. 0072, series of 2021 to the Department of Finance (DOF) based on its letter–request for the purpose of funding health and economic measures to mitigate the adverse impact of the COVID-19 pandemic taken from the PCSO Charity fund, and was further concurred by the Office of the President thru their letter dated September 14, 2021. It was received by the DOF on October 11, 2021.</w:t>
      </w:r>
    </w:p>
    <w:p>
      <w:pPr>
        <w:ind w:left="0"/>
        <w:rPr>
          <w:rFonts w:ascii="Arial Narrow" w:hAnsi="Arial Narrow" w:cs="Arial"/>
          <w:sz w:val="22"/>
          <w:szCs w:val="22"/>
        </w:rPr>
      </w:pPr>
    </w:p>
    <w:p>
      <w:pPr>
        <w:ind w:left="0"/>
        <w:rPr>
          <w:rFonts w:ascii="Arial Narrow" w:hAnsi="Arial Narrow" w:cs="Arial"/>
          <w:sz w:val="22"/>
          <w:szCs w:val="22"/>
        </w:rPr>
      </w:pPr>
    </w:p>
    <w:p>
      <w:pPr>
        <w:numPr>
          <w:ilvl w:val="0"/>
          <w:numId w:val="28"/>
        </w:numPr>
        <w:ind w:left="540" w:hanging="540"/>
        <w:rPr>
          <w:rFonts w:ascii="Arial" w:hAnsi="Arial" w:cs="Arial"/>
          <w:b/>
          <w:sz w:val="22"/>
          <w:szCs w:val="22"/>
        </w:rPr>
      </w:pPr>
      <w:r>
        <w:rPr>
          <w:rFonts w:ascii="Arial" w:hAnsi="Arial" w:cs="Arial"/>
          <w:b/>
          <w:sz w:val="22"/>
          <w:szCs w:val="22"/>
        </w:rPr>
        <w:t>INCOME</w:t>
      </w:r>
    </w:p>
    <w:p>
      <w:pPr>
        <w:pStyle w:val="ListParagraph"/>
        <w:rPr>
          <w:rFonts w:ascii="Arial" w:hAnsi="Arial" w:cs="Arial"/>
          <w:sz w:val="22"/>
          <w:szCs w:val="22"/>
        </w:rPr>
      </w:pPr>
    </w:p>
    <w:p>
      <w:pPr>
        <w:ind w:left="0" w:right="90"/>
        <w:rPr>
          <w:rFonts w:ascii="Arial" w:hAnsi="Arial" w:cs="Arial"/>
          <w:sz w:val="22"/>
          <w:szCs w:val="22"/>
        </w:rPr>
      </w:pPr>
      <w:r>
        <w:rPr>
          <w:rFonts w:ascii="Arial" w:hAnsi="Arial" w:cs="Arial"/>
          <w:sz w:val="22"/>
          <w:szCs w:val="22"/>
        </w:rPr>
        <w:t>The PCSO’s income consists of:</w:t>
      </w: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2021</w:t>
      </w:r>
    </w:p>
    <w:p>
      <w:pPr>
        <w:ind w:left="0"/>
        <w:rPr>
          <w:rFonts w:ascii="Arial" w:hAnsi="Arial" w:cs="Arial"/>
          <w:b/>
          <w:sz w:val="22"/>
          <w:szCs w:val="22"/>
        </w:rPr>
      </w:pPr>
    </w:p>
    <w:tbl>
      <w:tblPr>
        <w:tblW w:w="8640" w:type="dxa"/>
        <w:tblLook w:val="04A0" w:firstRow="1" w:lastRow="0" w:firstColumn="1" w:lastColumn="0" w:noHBand="0" w:noVBand="1"/>
      </w:tblPr>
      <w:tblGrid>
        <w:gridCol w:w="276"/>
        <w:gridCol w:w="264"/>
        <w:gridCol w:w="2340"/>
        <w:gridCol w:w="1530"/>
        <w:gridCol w:w="1260"/>
        <w:gridCol w:w="1440"/>
        <w:gridCol w:w="1530"/>
      </w:tblGrid>
      <w:tr>
        <w:trPr>
          <w:trHeight w:val="203"/>
          <w:tblHeader/>
        </w:trPr>
        <w:tc>
          <w:tcPr>
            <w:tcW w:w="2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3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153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Operating </w:t>
            </w:r>
          </w:p>
        </w:tc>
        <w:tc>
          <w:tcPr>
            <w:tcW w:w="126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Charity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Prize </w:t>
            </w:r>
          </w:p>
        </w:tc>
        <w:tc>
          <w:tcPr>
            <w:tcW w:w="153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2021</w:t>
            </w:r>
          </w:p>
        </w:tc>
      </w:tr>
      <w:tr>
        <w:trPr>
          <w:trHeight w:val="203"/>
        </w:trPr>
        <w:tc>
          <w:tcPr>
            <w:tcW w:w="288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Service and Business Income</w:t>
            </w: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r>
      <w:tr>
        <w:trPr>
          <w:trHeight w:val="20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Service Income</w:t>
            </w: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Processing/application fee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155,858,300</w:t>
            </w:r>
          </w:p>
        </w:tc>
        <w:tc>
          <w:tcPr>
            <w:tcW w:w="126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155,858,300</w:t>
            </w: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service income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32,219,042</w:t>
            </w:r>
          </w:p>
        </w:tc>
        <w:tc>
          <w:tcPr>
            <w:tcW w:w="126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32,219,042</w:t>
            </w:r>
          </w:p>
        </w:tc>
      </w:tr>
      <w:tr>
        <w:trPr>
          <w:trHeight w:val="203"/>
        </w:trPr>
        <w:tc>
          <w:tcPr>
            <w:tcW w:w="2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3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Service Income</w:t>
            </w:r>
          </w:p>
        </w:tc>
        <w:tc>
          <w:tcPr>
            <w:tcW w:w="153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bookmarkStart w:id="17" w:name="OLE_LINK39"/>
            <w:r>
              <w:rPr>
                <w:rFonts w:ascii="Arial Narrow" w:hAnsi="Arial Narrow" w:cs="Arial"/>
                <w:b/>
                <w:bCs/>
                <w:sz w:val="18"/>
                <w:szCs w:val="18"/>
                <w:lang w:val="en-PH" w:eastAsia="en-PH"/>
              </w:rPr>
              <w:t>188,077,342</w:t>
            </w:r>
            <w:bookmarkEnd w:id="17"/>
          </w:p>
        </w:tc>
        <w:tc>
          <w:tcPr>
            <w:tcW w:w="126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   </w:t>
            </w:r>
          </w:p>
        </w:tc>
        <w:tc>
          <w:tcPr>
            <w:tcW w:w="144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   </w:t>
            </w:r>
          </w:p>
        </w:tc>
        <w:tc>
          <w:tcPr>
            <w:tcW w:w="153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188,077,342</w:t>
            </w:r>
          </w:p>
        </w:tc>
      </w:tr>
      <w:tr>
        <w:trPr>
          <w:trHeight w:val="20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Business Income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tcPr>
          <w:p>
            <w:pPr>
              <w:ind w:left="0" w:right="-108"/>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pPr>
              <w:ind w:left="0" w:right="-108"/>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sz w:val="18"/>
                <w:szCs w:val="18"/>
                <w:lang w:val="en-PH" w:eastAsia="en-PH"/>
              </w:rPr>
            </w:pP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Income from gaming operations</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7,241,989,452</w:t>
            </w:r>
          </w:p>
        </w:tc>
        <w:tc>
          <w:tcPr>
            <w:tcW w:w="126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12,749,370,652</w:t>
            </w:r>
          </w:p>
        </w:tc>
        <w:tc>
          <w:tcPr>
            <w:tcW w:w="144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23,373,846,196</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43,365,206,300</w:t>
            </w: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Seminar/training fees</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193,000</w:t>
            </w:r>
          </w:p>
        </w:tc>
        <w:tc>
          <w:tcPr>
            <w:tcW w:w="126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pPr>
              <w:ind w:left="0" w:right="-108"/>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193,000</w:t>
            </w: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Fines and penalties</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3,002,990</w:t>
            </w:r>
          </w:p>
        </w:tc>
        <w:tc>
          <w:tcPr>
            <w:tcW w:w="126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bookmarkStart w:id="18" w:name="OLE_LINK37"/>
            <w:r>
              <w:rPr>
                <w:rFonts w:ascii="Arial Narrow" w:hAnsi="Arial Narrow" w:cs="Arial"/>
                <w:sz w:val="18"/>
                <w:szCs w:val="18"/>
                <w:lang w:val="en-PH" w:eastAsia="en-PH"/>
              </w:rPr>
              <w:t xml:space="preserve">348,743 </w:t>
            </w:r>
            <w:bookmarkEnd w:id="18"/>
          </w:p>
        </w:tc>
        <w:tc>
          <w:tcPr>
            <w:tcW w:w="1440" w:type="dxa"/>
            <w:tcBorders>
              <w:top w:val="nil"/>
              <w:left w:val="nil"/>
              <w:bottom w:val="nil"/>
              <w:right w:val="nil"/>
            </w:tcBorders>
            <w:shd w:val="clear" w:color="auto" w:fill="auto"/>
            <w:noWrap/>
            <w:vAlign w:val="bottom"/>
          </w:tcPr>
          <w:p>
            <w:pPr>
              <w:ind w:left="0" w:right="-108"/>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3,351,733</w:t>
            </w:r>
          </w:p>
        </w:tc>
      </w:tr>
      <w:tr>
        <w:trPr>
          <w:trHeight w:val="20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Interest income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55,129,236</w:t>
            </w:r>
          </w:p>
        </w:tc>
        <w:tc>
          <w:tcPr>
            <w:tcW w:w="126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46,949,818</w:t>
            </w:r>
          </w:p>
        </w:tc>
        <w:tc>
          <w:tcPr>
            <w:tcW w:w="144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1,980,726</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104,059,780</w:t>
            </w:r>
          </w:p>
        </w:tc>
      </w:tr>
      <w:tr>
        <w:trPr>
          <w:trHeight w:val="193"/>
        </w:trPr>
        <w:tc>
          <w:tcPr>
            <w:tcW w:w="276" w:type="dxa"/>
            <w:tcBorders>
              <w:top w:val="nil"/>
              <w:left w:val="nil"/>
              <w:bottom w:val="nil"/>
              <w:right w:val="nil"/>
            </w:tcBorders>
            <w:shd w:val="clear" w:color="auto" w:fill="auto"/>
            <w:hideMark/>
          </w:tcPr>
          <w:p>
            <w:pPr>
              <w:ind w:left="0"/>
              <w:jc w:val="left"/>
              <w:rPr>
                <w:rFonts w:ascii="Arial Narrow" w:hAnsi="Arial Narrow" w:cs="Arial"/>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business income</w:t>
            </w:r>
          </w:p>
        </w:tc>
        <w:tc>
          <w:tcPr>
            <w:tcW w:w="1530" w:type="dxa"/>
            <w:tcBorders>
              <w:top w:val="nil"/>
              <w:left w:val="nil"/>
              <w:bottom w:val="nil"/>
              <w:right w:val="nil"/>
            </w:tcBorders>
            <w:shd w:val="clear" w:color="auto" w:fill="auto"/>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260" w:type="dxa"/>
            <w:tcBorders>
              <w:top w:val="nil"/>
              <w:left w:val="nil"/>
              <w:bottom w:val="nil"/>
              <w:right w:val="nil"/>
            </w:tcBorders>
            <w:shd w:val="clear" w:color="auto" w:fill="auto"/>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203"/>
        </w:trPr>
        <w:tc>
          <w:tcPr>
            <w:tcW w:w="2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340" w:type="dxa"/>
            <w:tcBorders>
              <w:top w:val="single" w:sz="4" w:space="0" w:color="auto"/>
              <w:left w:val="nil"/>
              <w:bottom w:val="single" w:sz="4" w:space="0" w:color="auto"/>
              <w:right w:val="nil"/>
            </w:tcBorders>
            <w:shd w:val="clear" w:color="auto" w:fill="auto"/>
            <w:noWrap/>
            <w:vAlign w:val="bottom"/>
            <w:hideMark/>
          </w:tcPr>
          <w:p>
            <w:pPr>
              <w:ind w:left="-1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Business Income</w:t>
            </w:r>
          </w:p>
        </w:tc>
        <w:tc>
          <w:tcPr>
            <w:tcW w:w="153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7,300,314,678</w:t>
            </w:r>
          </w:p>
        </w:tc>
        <w:tc>
          <w:tcPr>
            <w:tcW w:w="126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12,796,669,213</w:t>
            </w:r>
          </w:p>
        </w:tc>
        <w:tc>
          <w:tcPr>
            <w:tcW w:w="144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23,375,826,922</w:t>
            </w:r>
          </w:p>
        </w:tc>
        <w:tc>
          <w:tcPr>
            <w:tcW w:w="153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43,472,810,813</w:t>
            </w:r>
          </w:p>
        </w:tc>
      </w:tr>
      <w:tr>
        <w:trPr>
          <w:trHeight w:val="213"/>
        </w:trPr>
        <w:tc>
          <w:tcPr>
            <w:tcW w:w="288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Service and Business Income</w:t>
            </w:r>
          </w:p>
        </w:tc>
        <w:tc>
          <w:tcPr>
            <w:tcW w:w="1530" w:type="dxa"/>
            <w:tcBorders>
              <w:top w:val="nil"/>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7,488,392,020</w:t>
            </w:r>
          </w:p>
        </w:tc>
        <w:tc>
          <w:tcPr>
            <w:tcW w:w="1260" w:type="dxa"/>
            <w:tcBorders>
              <w:top w:val="nil"/>
              <w:left w:val="nil"/>
              <w:bottom w:val="single" w:sz="8"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12,796,669,213</w:t>
            </w:r>
          </w:p>
        </w:tc>
        <w:tc>
          <w:tcPr>
            <w:tcW w:w="1440" w:type="dxa"/>
            <w:tcBorders>
              <w:top w:val="nil"/>
              <w:left w:val="nil"/>
              <w:bottom w:val="single" w:sz="8"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23,375,826,922</w:t>
            </w:r>
          </w:p>
        </w:tc>
        <w:tc>
          <w:tcPr>
            <w:tcW w:w="1530" w:type="dxa"/>
            <w:tcBorders>
              <w:top w:val="nil"/>
              <w:left w:val="nil"/>
              <w:bottom w:val="single" w:sz="8"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43,660,888,155</w:t>
            </w:r>
          </w:p>
        </w:tc>
      </w:tr>
      <w:tr>
        <w:trPr>
          <w:trHeight w:val="344"/>
        </w:trPr>
        <w:tc>
          <w:tcPr>
            <w:tcW w:w="2880" w:type="dxa"/>
            <w:gridSpan w:val="3"/>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p>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Gains</w:t>
            </w: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r>
      <w:tr>
        <w:trPr>
          <w:trHeight w:val="193"/>
        </w:trPr>
        <w:tc>
          <w:tcPr>
            <w:tcW w:w="276" w:type="dxa"/>
            <w:tcBorders>
              <w:top w:val="nil"/>
              <w:left w:val="nil"/>
              <w:bottom w:val="nil"/>
              <w:right w:val="nil"/>
            </w:tcBorders>
            <w:shd w:val="clear" w:color="auto" w:fill="auto"/>
            <w:hideMark/>
          </w:tcPr>
          <w:p>
            <w:pPr>
              <w:ind w:left="0"/>
              <w:jc w:val="left"/>
              <w:rPr>
                <w:rFonts w:ascii="Arial Narrow" w:hAnsi="Arial Narrow"/>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xml:space="preserve">Gain or loss on foreign exchange </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26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20,351,627</w:t>
            </w:r>
          </w:p>
        </w:tc>
        <w:tc>
          <w:tcPr>
            <w:tcW w:w="144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20,351,627</w:t>
            </w:r>
          </w:p>
        </w:tc>
      </w:tr>
      <w:tr>
        <w:trPr>
          <w:trHeight w:val="193"/>
        </w:trPr>
        <w:tc>
          <w:tcPr>
            <w:tcW w:w="276" w:type="dxa"/>
            <w:tcBorders>
              <w:top w:val="nil"/>
              <w:left w:val="nil"/>
              <w:bottom w:val="nil"/>
              <w:right w:val="nil"/>
            </w:tcBorders>
            <w:shd w:val="clear" w:color="auto" w:fill="auto"/>
            <w:hideMark/>
          </w:tcPr>
          <w:p>
            <w:pPr>
              <w:ind w:left="0"/>
              <w:jc w:val="left"/>
              <w:rPr>
                <w:rFonts w:ascii="Arial Narrow" w:hAnsi="Arial Narrow" w:cs="Arial"/>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losses - provision for credit losses</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(22,627)</w:t>
            </w:r>
          </w:p>
        </w:tc>
        <w:tc>
          <w:tcPr>
            <w:tcW w:w="126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(22,627)</w:t>
            </w:r>
          </w:p>
        </w:tc>
      </w:tr>
      <w:tr>
        <w:trPr>
          <w:trHeight w:val="193"/>
        </w:trPr>
        <w:tc>
          <w:tcPr>
            <w:tcW w:w="276" w:type="dxa"/>
            <w:tcBorders>
              <w:top w:val="nil"/>
              <w:left w:val="nil"/>
              <w:bottom w:val="nil"/>
              <w:right w:val="nil"/>
            </w:tcBorders>
            <w:shd w:val="clear" w:color="auto" w:fill="auto"/>
          </w:tcPr>
          <w:p>
            <w:pPr>
              <w:ind w:left="0"/>
              <w:jc w:val="left"/>
              <w:rPr>
                <w:rFonts w:ascii="Arial Narrow" w:hAnsi="Arial Narrow" w:cs="Arial"/>
                <w:sz w:val="18"/>
                <w:szCs w:val="18"/>
                <w:lang w:val="en-PH" w:eastAsia="en-PH"/>
              </w:rPr>
            </w:pPr>
          </w:p>
        </w:tc>
        <w:tc>
          <w:tcPr>
            <w:tcW w:w="2604" w:type="dxa"/>
            <w:gridSpan w:val="2"/>
            <w:tcBorders>
              <w:top w:val="nil"/>
              <w:left w:val="nil"/>
              <w:bottom w:val="nil"/>
              <w:right w:val="nil"/>
            </w:tcBorders>
            <w:shd w:val="clear" w:color="auto" w:fill="auto"/>
            <w:noWrap/>
            <w:vAlign w:val="bottom"/>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losses - others</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(535,192)</w:t>
            </w:r>
          </w:p>
        </w:tc>
        <w:tc>
          <w:tcPr>
            <w:tcW w:w="126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(535,192)</w:t>
            </w:r>
          </w:p>
        </w:tc>
      </w:tr>
      <w:tr>
        <w:trPr>
          <w:trHeight w:val="213"/>
        </w:trPr>
        <w:tc>
          <w:tcPr>
            <w:tcW w:w="288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Gains</w:t>
            </w:r>
          </w:p>
        </w:tc>
        <w:tc>
          <w:tcPr>
            <w:tcW w:w="1530" w:type="dxa"/>
            <w:tcBorders>
              <w:top w:val="single" w:sz="4" w:space="0" w:color="auto"/>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sz w:val="18"/>
                <w:szCs w:val="18"/>
                <w:lang w:val="en-PH" w:eastAsia="en-PH"/>
              </w:rPr>
              <w:t>(557,819)</w:t>
            </w:r>
          </w:p>
        </w:tc>
        <w:tc>
          <w:tcPr>
            <w:tcW w:w="1260" w:type="dxa"/>
            <w:tcBorders>
              <w:top w:val="single" w:sz="4" w:space="0" w:color="auto"/>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sz w:val="18"/>
                <w:szCs w:val="18"/>
                <w:lang w:val="en-PH" w:eastAsia="en-PH"/>
              </w:rPr>
              <w:t>20,351,627</w:t>
            </w:r>
          </w:p>
        </w:tc>
        <w:tc>
          <w:tcPr>
            <w:tcW w:w="1440" w:type="dxa"/>
            <w:tcBorders>
              <w:top w:val="single" w:sz="4" w:space="0" w:color="auto"/>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   </w:t>
            </w:r>
          </w:p>
        </w:tc>
        <w:tc>
          <w:tcPr>
            <w:tcW w:w="1530" w:type="dxa"/>
            <w:tcBorders>
              <w:top w:val="single" w:sz="4" w:space="0" w:color="auto"/>
              <w:left w:val="nil"/>
              <w:bottom w:val="single" w:sz="8"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19,793,808</w:t>
            </w:r>
          </w:p>
        </w:tc>
      </w:tr>
      <w:tr>
        <w:trPr>
          <w:trHeight w:val="203"/>
        </w:trPr>
        <w:tc>
          <w:tcPr>
            <w:tcW w:w="2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lang w:val="en-PH" w:eastAsia="en-PH"/>
              </w:rPr>
            </w:pPr>
          </w:p>
          <w:p>
            <w:pPr>
              <w:ind w:left="0"/>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r>
      <w:tr>
        <w:trPr>
          <w:trHeight w:val="203"/>
        </w:trPr>
        <w:tc>
          <w:tcPr>
            <w:tcW w:w="288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Other Non-Operating Income</w:t>
            </w: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r>
      <w:tr>
        <w:trPr>
          <w:trHeight w:val="20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Sale of Assets</w:t>
            </w: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hideMark/>
          </w:tcPr>
          <w:p>
            <w:pPr>
              <w:ind w:left="0"/>
              <w:jc w:val="right"/>
              <w:rPr>
                <w:rFonts w:ascii="Arial Narrow" w:hAnsi="Arial Narrow"/>
                <w:sz w:val="18"/>
                <w:szCs w:val="18"/>
                <w:lang w:val="en-PH" w:eastAsia="en-PH"/>
              </w:rPr>
            </w:pP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Sale of unserviceable property</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(47,103)</w:t>
            </w:r>
          </w:p>
        </w:tc>
        <w:tc>
          <w:tcPr>
            <w:tcW w:w="126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(47,103)</w:t>
            </w:r>
          </w:p>
        </w:tc>
      </w:tr>
      <w:tr>
        <w:trPr>
          <w:trHeight w:val="203"/>
        </w:trPr>
        <w:tc>
          <w:tcPr>
            <w:tcW w:w="2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3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Sale of Assets</w:t>
            </w:r>
          </w:p>
        </w:tc>
        <w:tc>
          <w:tcPr>
            <w:tcW w:w="153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sz w:val="18"/>
                <w:szCs w:val="18"/>
                <w:lang w:val="en-PH" w:eastAsia="en-PH"/>
              </w:rPr>
              <w:t>(47,103)</w:t>
            </w:r>
          </w:p>
        </w:tc>
        <w:tc>
          <w:tcPr>
            <w:tcW w:w="126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44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530" w:type="dxa"/>
            <w:tcBorders>
              <w:top w:val="single" w:sz="4" w:space="0" w:color="auto"/>
              <w:left w:val="nil"/>
              <w:bottom w:val="single" w:sz="4" w:space="0" w:color="auto"/>
              <w:right w:val="nil"/>
            </w:tcBorders>
            <w:shd w:val="clear" w:color="auto" w:fill="auto"/>
            <w:noWrap/>
          </w:tcPr>
          <w:p>
            <w:pPr>
              <w:ind w:left="0" w:right="-108"/>
              <w:jc w:val="right"/>
              <w:rPr>
                <w:rFonts w:ascii="Arial Narrow" w:hAnsi="Arial Narrow" w:cs="Arial"/>
                <w:b/>
                <w:bCs/>
                <w:sz w:val="18"/>
                <w:szCs w:val="18"/>
                <w:lang w:val="en-PH" w:eastAsia="en-PH"/>
              </w:rPr>
            </w:pPr>
            <w:r>
              <w:rPr>
                <w:rFonts w:ascii="Arial Narrow" w:hAnsi="Arial Narrow" w:cs="Arial"/>
                <w:b/>
                <w:sz w:val="18"/>
                <w:szCs w:val="18"/>
                <w:lang w:val="en-PH" w:eastAsia="en-PH"/>
              </w:rPr>
              <w:t>(47,103)</w:t>
            </w:r>
          </w:p>
        </w:tc>
      </w:tr>
      <w:tr>
        <w:trPr>
          <w:trHeight w:val="203"/>
        </w:trPr>
        <w:tc>
          <w:tcPr>
            <w:tcW w:w="2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26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r>
      <w:tr>
        <w:trPr>
          <w:trHeight w:val="20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0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Miscellaneous Income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b/>
                <w:bCs/>
                <w:sz w:val="18"/>
                <w:szCs w:val="18"/>
                <w:lang w:val="en-PH" w:eastAsia="en-PH"/>
              </w:rPr>
            </w:pPr>
          </w:p>
        </w:tc>
        <w:tc>
          <w:tcPr>
            <w:tcW w:w="126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r>
      <w:tr>
        <w:trPr>
          <w:trHeight w:val="193"/>
        </w:trPr>
        <w:tc>
          <w:tcPr>
            <w:tcW w:w="2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Miscellaneous income</w:t>
            </w:r>
          </w:p>
        </w:tc>
        <w:tc>
          <w:tcPr>
            <w:tcW w:w="153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20,476,700</w:t>
            </w:r>
          </w:p>
        </w:tc>
        <w:tc>
          <w:tcPr>
            <w:tcW w:w="1260" w:type="dxa"/>
            <w:tcBorders>
              <w:top w:val="nil"/>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r>
              <w:rPr>
                <w:rFonts w:ascii="Arial Narrow" w:hAnsi="Arial Narrow"/>
                <w:sz w:val="18"/>
                <w:szCs w:val="18"/>
                <w:lang w:val="en-PH" w:eastAsia="en-PH"/>
              </w:rPr>
              <w:t>-</w:t>
            </w:r>
          </w:p>
        </w:tc>
        <w:tc>
          <w:tcPr>
            <w:tcW w:w="1530" w:type="dxa"/>
            <w:tcBorders>
              <w:top w:val="nil"/>
              <w:left w:val="nil"/>
              <w:bottom w:val="nil"/>
              <w:right w:val="nil"/>
            </w:tcBorders>
            <w:shd w:val="clear" w:color="auto" w:fill="auto"/>
            <w:noWrap/>
            <w:vAlign w:val="bottom"/>
          </w:tcPr>
          <w:p>
            <w:pPr>
              <w:ind w:left="0" w:right="-108"/>
              <w:jc w:val="right"/>
              <w:rPr>
                <w:rFonts w:ascii="Arial Narrow" w:hAnsi="Arial Narrow" w:cs="Arial"/>
                <w:sz w:val="18"/>
                <w:szCs w:val="18"/>
                <w:lang w:val="en-PH" w:eastAsia="en-PH"/>
              </w:rPr>
            </w:pPr>
            <w:r>
              <w:rPr>
                <w:rFonts w:ascii="Arial Narrow" w:hAnsi="Arial Narrow" w:cs="Arial"/>
                <w:sz w:val="18"/>
                <w:szCs w:val="18"/>
                <w:lang w:val="en-PH" w:eastAsia="en-PH"/>
              </w:rPr>
              <w:t>20,476,700</w:t>
            </w:r>
          </w:p>
        </w:tc>
      </w:tr>
      <w:tr>
        <w:trPr>
          <w:trHeight w:val="203"/>
        </w:trPr>
        <w:tc>
          <w:tcPr>
            <w:tcW w:w="2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6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 </w:t>
            </w:r>
          </w:p>
        </w:tc>
        <w:tc>
          <w:tcPr>
            <w:tcW w:w="23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Miscellaneous Income</w:t>
            </w:r>
          </w:p>
        </w:tc>
        <w:tc>
          <w:tcPr>
            <w:tcW w:w="153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sz w:val="18"/>
                <w:szCs w:val="18"/>
                <w:lang w:val="en-PH" w:eastAsia="en-PH"/>
              </w:rPr>
              <w:t>20,476,700</w:t>
            </w:r>
          </w:p>
        </w:tc>
        <w:tc>
          <w:tcPr>
            <w:tcW w:w="126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440" w:type="dxa"/>
            <w:tcBorders>
              <w:top w:val="single" w:sz="4" w:space="0" w:color="auto"/>
              <w:left w:val="nil"/>
              <w:bottom w:val="single" w:sz="4"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530" w:type="dxa"/>
            <w:tcBorders>
              <w:top w:val="single" w:sz="4" w:space="0" w:color="auto"/>
              <w:left w:val="nil"/>
              <w:bottom w:val="single" w:sz="4"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sz w:val="18"/>
                <w:szCs w:val="18"/>
                <w:lang w:val="en-PH" w:eastAsia="en-PH"/>
              </w:rPr>
              <w:t>20,476,700</w:t>
            </w:r>
          </w:p>
        </w:tc>
      </w:tr>
      <w:tr>
        <w:trPr>
          <w:trHeight w:val="213"/>
        </w:trPr>
        <w:tc>
          <w:tcPr>
            <w:tcW w:w="288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Non-Operating Income</w:t>
            </w:r>
          </w:p>
        </w:tc>
        <w:tc>
          <w:tcPr>
            <w:tcW w:w="1530" w:type="dxa"/>
            <w:tcBorders>
              <w:top w:val="nil"/>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20,429,597</w:t>
            </w:r>
          </w:p>
        </w:tc>
        <w:tc>
          <w:tcPr>
            <w:tcW w:w="1260" w:type="dxa"/>
            <w:tcBorders>
              <w:top w:val="nil"/>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440" w:type="dxa"/>
            <w:tcBorders>
              <w:top w:val="nil"/>
              <w:left w:val="nil"/>
              <w:bottom w:val="single" w:sz="8"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530" w:type="dxa"/>
            <w:tcBorders>
              <w:top w:val="nil"/>
              <w:left w:val="nil"/>
              <w:bottom w:val="single" w:sz="8"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20,429,597</w:t>
            </w:r>
          </w:p>
        </w:tc>
      </w:tr>
      <w:tr>
        <w:trPr>
          <w:trHeight w:val="55"/>
        </w:trPr>
        <w:tc>
          <w:tcPr>
            <w:tcW w:w="2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lang w:val="en-PH" w:eastAsia="en-PH"/>
              </w:rPr>
            </w:pPr>
          </w:p>
        </w:tc>
        <w:tc>
          <w:tcPr>
            <w:tcW w:w="264"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2340" w:type="dxa"/>
            <w:tcBorders>
              <w:top w:val="nil"/>
              <w:left w:val="nil"/>
              <w:bottom w:val="nil"/>
              <w:right w:val="nil"/>
            </w:tcBorders>
            <w:shd w:val="clear" w:color="auto" w:fill="auto"/>
            <w:noWrap/>
            <w:vAlign w:val="bottom"/>
            <w:hideMark/>
          </w:tcPr>
          <w:p>
            <w:pPr>
              <w:ind w:left="0"/>
              <w:jc w:val="lef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26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4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530"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r>
      <w:tr>
        <w:trPr>
          <w:trHeight w:val="213"/>
        </w:trPr>
        <w:tc>
          <w:tcPr>
            <w:tcW w:w="2880" w:type="dxa"/>
            <w:gridSpan w:val="3"/>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INCOME</w:t>
            </w:r>
          </w:p>
        </w:tc>
        <w:tc>
          <w:tcPr>
            <w:tcW w:w="1530" w:type="dxa"/>
            <w:tcBorders>
              <w:top w:val="single" w:sz="4" w:space="0" w:color="auto"/>
              <w:left w:val="nil"/>
              <w:bottom w:val="double" w:sz="6"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7,508,263,798</w:t>
            </w:r>
          </w:p>
        </w:tc>
        <w:tc>
          <w:tcPr>
            <w:tcW w:w="1260" w:type="dxa"/>
            <w:tcBorders>
              <w:top w:val="single" w:sz="4" w:space="0" w:color="auto"/>
              <w:left w:val="nil"/>
              <w:bottom w:val="double" w:sz="6"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12,817,020,840</w:t>
            </w:r>
          </w:p>
        </w:tc>
        <w:tc>
          <w:tcPr>
            <w:tcW w:w="1440" w:type="dxa"/>
            <w:tcBorders>
              <w:top w:val="single" w:sz="4" w:space="0" w:color="auto"/>
              <w:left w:val="nil"/>
              <w:bottom w:val="double" w:sz="6"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23,375,826,922</w:t>
            </w:r>
          </w:p>
        </w:tc>
        <w:tc>
          <w:tcPr>
            <w:tcW w:w="1530" w:type="dxa"/>
            <w:tcBorders>
              <w:top w:val="single" w:sz="4" w:space="0" w:color="auto"/>
              <w:left w:val="nil"/>
              <w:bottom w:val="double" w:sz="6" w:space="0" w:color="auto"/>
              <w:right w:val="nil"/>
            </w:tcBorders>
            <w:shd w:val="clear" w:color="auto" w:fill="auto"/>
            <w:noWrap/>
            <w:vAlign w:val="bottom"/>
          </w:tcPr>
          <w:p>
            <w:pPr>
              <w:ind w:left="0" w:right="-108"/>
              <w:jc w:val="right"/>
              <w:rPr>
                <w:rFonts w:ascii="Arial Narrow" w:hAnsi="Arial Narrow" w:cs="Arial"/>
                <w:b/>
                <w:bCs/>
                <w:sz w:val="18"/>
                <w:szCs w:val="18"/>
                <w:lang w:val="en-PH" w:eastAsia="en-PH"/>
              </w:rPr>
            </w:pPr>
            <w:r>
              <w:rPr>
                <w:rFonts w:ascii="Arial Narrow" w:hAnsi="Arial Narrow" w:cs="Arial"/>
                <w:b/>
                <w:bCs/>
                <w:sz w:val="18"/>
                <w:szCs w:val="18"/>
                <w:lang w:val="en-PH" w:eastAsia="en-PH"/>
              </w:rPr>
              <w:t>43,701,111,560</w:t>
            </w:r>
          </w:p>
        </w:tc>
      </w:tr>
    </w:tbl>
    <w:p>
      <w:pPr>
        <w:ind w:left="0"/>
        <w:rPr>
          <w:rFonts w:ascii="Arial" w:hAnsi="Arial" w:cs="Arial"/>
          <w:sz w:val="22"/>
          <w:szCs w:val="22"/>
        </w:rPr>
      </w:pPr>
    </w:p>
    <w:p>
      <w:pPr>
        <w:ind w:left="0"/>
        <w:rPr>
          <w:rFonts w:ascii="Arial" w:hAnsi="Arial" w:cs="Arial"/>
          <w:sz w:val="22"/>
          <w:szCs w:val="22"/>
        </w:rPr>
      </w:pPr>
    </w:p>
    <w:p>
      <w:pPr>
        <w:ind w:left="0"/>
        <w:rPr>
          <w:rFonts w:ascii="Arial" w:hAnsi="Arial" w:cs="Arial"/>
          <w:b/>
          <w:sz w:val="22"/>
          <w:szCs w:val="22"/>
        </w:rPr>
      </w:pPr>
      <w:r>
        <w:rPr>
          <w:rFonts w:ascii="Arial" w:hAnsi="Arial" w:cs="Arial"/>
          <w:b/>
          <w:sz w:val="22"/>
          <w:szCs w:val="22"/>
        </w:rPr>
        <w:t>2020</w:t>
      </w:r>
    </w:p>
    <w:p>
      <w:pPr>
        <w:ind w:left="0"/>
        <w:rPr>
          <w:rFonts w:ascii="Arial" w:hAnsi="Arial" w:cs="Arial"/>
          <w:b/>
          <w:sz w:val="22"/>
          <w:szCs w:val="22"/>
        </w:rPr>
      </w:pPr>
    </w:p>
    <w:tbl>
      <w:tblPr>
        <w:tblW w:w="8640" w:type="dxa"/>
        <w:tblLook w:val="04A0" w:firstRow="1" w:lastRow="0" w:firstColumn="1" w:lastColumn="0" w:noHBand="0" w:noVBand="1"/>
      </w:tblPr>
      <w:tblGrid>
        <w:gridCol w:w="376"/>
        <w:gridCol w:w="296"/>
        <w:gridCol w:w="2568"/>
        <w:gridCol w:w="1350"/>
        <w:gridCol w:w="1350"/>
        <w:gridCol w:w="1260"/>
        <w:gridCol w:w="1440"/>
      </w:tblGrid>
      <w:tr>
        <w:trPr>
          <w:trHeight w:val="300"/>
          <w:tblHeader/>
        </w:trPr>
        <w:tc>
          <w:tcPr>
            <w:tcW w:w="376" w:type="dxa"/>
            <w:tcBorders>
              <w:top w:val="single" w:sz="4" w:space="0" w:color="auto"/>
              <w:left w:val="nil"/>
              <w:bottom w:val="nil"/>
              <w:right w:val="nil"/>
            </w:tcBorders>
            <w:shd w:val="clear" w:color="auto" w:fill="auto"/>
            <w:noWrap/>
            <w:vAlign w:val="bottom"/>
            <w:hideMark/>
          </w:tcPr>
          <w:p>
            <w:pPr>
              <w:ind w:left="0"/>
              <w:jc w:val="left"/>
              <w:rPr>
                <w:rFonts w:ascii="Arial Narrow" w:hAnsi="Arial Narrow"/>
                <w:sz w:val="18"/>
                <w:szCs w:val="18"/>
              </w:rPr>
            </w:pPr>
          </w:p>
        </w:tc>
        <w:tc>
          <w:tcPr>
            <w:tcW w:w="296" w:type="dxa"/>
            <w:tcBorders>
              <w:top w:val="single" w:sz="4" w:space="0" w:color="auto"/>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single" w:sz="4" w:space="0" w:color="auto"/>
              <w:left w:val="nil"/>
              <w:bottom w:val="nil"/>
              <w:right w:val="nil"/>
            </w:tcBorders>
            <w:shd w:val="clear" w:color="auto" w:fill="auto"/>
            <w:noWrap/>
            <w:vAlign w:val="bottom"/>
            <w:hideMark/>
          </w:tcPr>
          <w:p>
            <w:pPr>
              <w:ind w:left="0"/>
              <w:jc w:val="left"/>
              <w:rPr>
                <w:rFonts w:ascii="Arial Narrow" w:hAnsi="Arial Narrow"/>
                <w:sz w:val="18"/>
                <w:szCs w:val="18"/>
              </w:rPr>
            </w:pPr>
          </w:p>
        </w:tc>
        <w:tc>
          <w:tcPr>
            <w:tcW w:w="1350"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2020 Operating </w:t>
            </w:r>
          </w:p>
        </w:tc>
        <w:tc>
          <w:tcPr>
            <w:tcW w:w="1350"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2020 Charity</w:t>
            </w:r>
          </w:p>
        </w:tc>
        <w:tc>
          <w:tcPr>
            <w:tcW w:w="1260"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2020 Prize</w:t>
            </w:r>
          </w:p>
        </w:tc>
        <w:tc>
          <w:tcPr>
            <w:tcW w:w="1440" w:type="dxa"/>
            <w:tcBorders>
              <w:top w:val="single" w:sz="4" w:space="0" w:color="auto"/>
              <w:left w:val="nil"/>
              <w:bottom w:val="nil"/>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2020</w:t>
            </w:r>
          </w:p>
        </w:tc>
      </w:tr>
      <w:tr>
        <w:trPr>
          <w:trHeight w:val="135"/>
          <w:tblHeader/>
        </w:trPr>
        <w:tc>
          <w:tcPr>
            <w:tcW w:w="376"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96"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568" w:type="dxa"/>
            <w:tcBorders>
              <w:top w:val="nil"/>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(Restated) </w:t>
            </w:r>
          </w:p>
        </w:tc>
        <w:tc>
          <w:tcPr>
            <w:tcW w:w="135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(Restated) </w:t>
            </w:r>
          </w:p>
        </w:tc>
        <w:tc>
          <w:tcPr>
            <w:tcW w:w="1260" w:type="dxa"/>
            <w:tcBorders>
              <w:top w:val="nil"/>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(Restated) </w:t>
            </w:r>
          </w:p>
        </w:tc>
        <w:tc>
          <w:tcPr>
            <w:tcW w:w="1440" w:type="dxa"/>
            <w:tcBorders>
              <w:top w:val="nil"/>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(Restated)</w:t>
            </w:r>
          </w:p>
        </w:tc>
      </w:tr>
      <w:tr>
        <w:trPr>
          <w:trHeight w:val="300"/>
        </w:trPr>
        <w:tc>
          <w:tcPr>
            <w:tcW w:w="324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Service and Business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Service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Processing/application fee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5,467,499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5,467,499 </w:t>
            </w: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Other service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6,589,207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6,589,207 </w:t>
            </w:r>
          </w:p>
        </w:tc>
      </w:tr>
      <w:tr>
        <w:trPr>
          <w:trHeight w:val="300"/>
        </w:trPr>
        <w:tc>
          <w:tcPr>
            <w:tcW w:w="3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9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568"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Total Service Income</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12,056,706 </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26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12,056,706 </w:t>
            </w: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Business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Income from gaming operations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3,110,821,763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5,476,536,517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10,040,316,949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18,627,675,229 </w:t>
            </w: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Seminar/training fees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260,000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260,000 </w:t>
            </w: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Fines and penalties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54,399,776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54,399,776 </w:t>
            </w: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Interest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100,831,505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68,176,640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3,692,417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172,700,562 </w:t>
            </w: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Rent income</w:t>
            </w:r>
          </w:p>
        </w:tc>
        <w:tc>
          <w:tcPr>
            <w:tcW w:w="1350" w:type="dxa"/>
            <w:tcBorders>
              <w:top w:val="nil"/>
              <w:left w:val="nil"/>
              <w:bottom w:val="nil"/>
              <w:right w:val="nil"/>
            </w:tcBorders>
            <w:shd w:val="clear" w:color="auto" w:fill="auto"/>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   </w:t>
            </w:r>
          </w:p>
        </w:tc>
      </w:tr>
      <w:tr>
        <w:trPr>
          <w:trHeight w:val="99"/>
        </w:trPr>
        <w:tc>
          <w:tcPr>
            <w:tcW w:w="376" w:type="dxa"/>
            <w:tcBorders>
              <w:top w:val="nil"/>
              <w:left w:val="nil"/>
              <w:bottom w:val="nil"/>
              <w:right w:val="nil"/>
            </w:tcBorders>
            <w:shd w:val="clear" w:color="auto" w:fill="auto"/>
            <w:hideMark/>
          </w:tcPr>
          <w:p>
            <w:pPr>
              <w:ind w:left="0"/>
              <w:jc w:val="left"/>
              <w:rPr>
                <w:rFonts w:ascii="Arial Narrow" w:hAnsi="Arial Narrow" w:cs="Arial"/>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hideMark/>
          </w:tcPr>
          <w:p>
            <w:pPr>
              <w:ind w:left="0"/>
              <w:jc w:val="left"/>
              <w:rPr>
                <w:rFonts w:ascii="Arial Narrow" w:hAnsi="Arial Narrow" w:cs="Arial"/>
                <w:sz w:val="18"/>
                <w:szCs w:val="18"/>
              </w:rPr>
            </w:pPr>
            <w:r>
              <w:rPr>
                <w:rFonts w:ascii="Arial Narrow" w:hAnsi="Arial Narrow" w:cs="Arial"/>
                <w:sz w:val="18"/>
                <w:szCs w:val="18"/>
              </w:rPr>
              <w:t>Other business income</w:t>
            </w:r>
          </w:p>
        </w:tc>
        <w:tc>
          <w:tcPr>
            <w:tcW w:w="1350" w:type="dxa"/>
            <w:tcBorders>
              <w:top w:val="nil"/>
              <w:left w:val="nil"/>
              <w:bottom w:val="nil"/>
              <w:right w:val="nil"/>
            </w:tcBorders>
            <w:shd w:val="clear" w:color="auto" w:fill="auto"/>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0" w:type="dxa"/>
            <w:tcBorders>
              <w:top w:val="nil"/>
              <w:left w:val="nil"/>
              <w:bottom w:val="nil"/>
              <w:right w:val="nil"/>
            </w:tcBorders>
            <w:shd w:val="clear" w:color="auto" w:fill="auto"/>
            <w:hideMark/>
          </w:tcPr>
          <w:p>
            <w:pPr>
              <w:ind w:left="0"/>
              <w:jc w:val="right"/>
              <w:rPr>
                <w:rFonts w:ascii="Arial Narrow" w:hAnsi="Arial Narrow" w:cs="Arial"/>
                <w:sz w:val="18"/>
                <w:szCs w:val="18"/>
              </w:rPr>
            </w:pPr>
            <w:r>
              <w:rPr>
                <w:rFonts w:ascii="Arial Narrow" w:hAnsi="Arial Narrow" w:cs="Arial"/>
                <w:sz w:val="18"/>
                <w:szCs w:val="18"/>
              </w:rPr>
              <w:t xml:space="preserve">       613,765,295 </w:t>
            </w:r>
          </w:p>
        </w:tc>
        <w:tc>
          <w:tcPr>
            <w:tcW w:w="1260" w:type="dxa"/>
            <w:tcBorders>
              <w:top w:val="nil"/>
              <w:left w:val="nil"/>
              <w:bottom w:val="nil"/>
              <w:right w:val="nil"/>
            </w:tcBorders>
            <w:shd w:val="clear" w:color="auto" w:fill="auto"/>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613,765,295 </w:t>
            </w:r>
          </w:p>
        </w:tc>
      </w:tr>
      <w:tr>
        <w:trPr>
          <w:trHeight w:val="300"/>
        </w:trPr>
        <w:tc>
          <w:tcPr>
            <w:tcW w:w="3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9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568"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Total Business Income</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3,266,313,044 </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6,158,478,452 </w:t>
            </w:r>
          </w:p>
        </w:tc>
        <w:tc>
          <w:tcPr>
            <w:tcW w:w="126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10,044,009,366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19,468,800,862 </w:t>
            </w:r>
          </w:p>
        </w:tc>
      </w:tr>
      <w:tr>
        <w:trPr>
          <w:trHeight w:val="315"/>
        </w:trPr>
        <w:tc>
          <w:tcPr>
            <w:tcW w:w="324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Total Service and Business Income</w:t>
            </w:r>
          </w:p>
        </w:tc>
        <w:tc>
          <w:tcPr>
            <w:tcW w:w="135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3,278,369,750 </w:t>
            </w:r>
          </w:p>
        </w:tc>
        <w:tc>
          <w:tcPr>
            <w:tcW w:w="135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6,158,478,452 </w:t>
            </w:r>
          </w:p>
        </w:tc>
        <w:tc>
          <w:tcPr>
            <w:tcW w:w="126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10,044,009,366 </w:t>
            </w:r>
          </w:p>
        </w:tc>
        <w:tc>
          <w:tcPr>
            <w:tcW w:w="1440" w:type="dxa"/>
            <w:tcBorders>
              <w:top w:val="nil"/>
              <w:left w:val="nil"/>
              <w:bottom w:val="single" w:sz="8"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19,480,857,568 </w:t>
            </w:r>
          </w:p>
        </w:tc>
      </w:tr>
      <w:tr>
        <w:trPr>
          <w:trHeight w:val="300"/>
        </w:trPr>
        <w:tc>
          <w:tcPr>
            <w:tcW w:w="3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300"/>
        </w:trPr>
        <w:tc>
          <w:tcPr>
            <w:tcW w:w="324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Gains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285"/>
        </w:trPr>
        <w:tc>
          <w:tcPr>
            <w:tcW w:w="376" w:type="dxa"/>
            <w:tcBorders>
              <w:top w:val="nil"/>
              <w:left w:val="nil"/>
              <w:bottom w:val="nil"/>
              <w:right w:val="nil"/>
            </w:tcBorders>
            <w:shd w:val="clear" w:color="auto" w:fill="auto"/>
            <w:hideMark/>
          </w:tcPr>
          <w:p>
            <w:pPr>
              <w:ind w:left="0"/>
              <w:jc w:val="left"/>
              <w:rPr>
                <w:rFonts w:ascii="Arial Narrow" w:hAnsi="Arial Narrow"/>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Gain or loss on foreign exchange (FOREX)</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(17,775,650)</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(17,775,650)</w:t>
            </w:r>
          </w:p>
        </w:tc>
      </w:tr>
      <w:tr>
        <w:trPr>
          <w:trHeight w:val="285"/>
        </w:trPr>
        <w:tc>
          <w:tcPr>
            <w:tcW w:w="376" w:type="dxa"/>
            <w:tcBorders>
              <w:top w:val="nil"/>
              <w:left w:val="nil"/>
              <w:bottom w:val="nil"/>
              <w:right w:val="nil"/>
            </w:tcBorders>
            <w:shd w:val="clear" w:color="auto" w:fill="auto"/>
            <w:hideMark/>
          </w:tcPr>
          <w:p>
            <w:pPr>
              <w:ind w:left="0"/>
              <w:jc w:val="left"/>
              <w:rPr>
                <w:rFonts w:ascii="Arial Narrow" w:hAnsi="Arial Narrow" w:cs="Arial"/>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Other losses - provision for credit losses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(33,270)</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(33,270)</w:t>
            </w:r>
          </w:p>
        </w:tc>
      </w:tr>
      <w:tr>
        <w:trPr>
          <w:trHeight w:val="315"/>
        </w:trPr>
        <w:tc>
          <w:tcPr>
            <w:tcW w:w="324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Total Gains</w:t>
            </w:r>
          </w:p>
        </w:tc>
        <w:tc>
          <w:tcPr>
            <w:tcW w:w="1350" w:type="dxa"/>
            <w:tcBorders>
              <w:top w:val="single" w:sz="4" w:space="0" w:color="auto"/>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(33,270)</w:t>
            </w:r>
          </w:p>
        </w:tc>
        <w:tc>
          <w:tcPr>
            <w:tcW w:w="1350" w:type="dxa"/>
            <w:tcBorders>
              <w:top w:val="single" w:sz="4" w:space="0" w:color="auto"/>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(17,775,650)</w:t>
            </w:r>
          </w:p>
        </w:tc>
        <w:tc>
          <w:tcPr>
            <w:tcW w:w="1260" w:type="dxa"/>
            <w:tcBorders>
              <w:top w:val="single" w:sz="4" w:space="0" w:color="auto"/>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440" w:type="dxa"/>
            <w:tcBorders>
              <w:top w:val="single" w:sz="4" w:space="0" w:color="auto"/>
              <w:left w:val="nil"/>
              <w:bottom w:val="single" w:sz="8"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(17,808,920)</w:t>
            </w:r>
          </w:p>
        </w:tc>
      </w:tr>
      <w:tr>
        <w:trPr>
          <w:trHeight w:val="300"/>
        </w:trPr>
        <w:tc>
          <w:tcPr>
            <w:tcW w:w="324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rPr>
            </w:pPr>
          </w:p>
          <w:p>
            <w:pPr>
              <w:ind w:left="-108"/>
              <w:jc w:val="left"/>
              <w:rPr>
                <w:rFonts w:ascii="Arial Narrow" w:hAnsi="Arial Narrow" w:cs="Arial"/>
                <w:b/>
                <w:bCs/>
                <w:sz w:val="18"/>
                <w:szCs w:val="18"/>
              </w:rPr>
            </w:pPr>
          </w:p>
          <w:p>
            <w:pPr>
              <w:ind w:left="-108"/>
              <w:jc w:val="left"/>
              <w:rPr>
                <w:rFonts w:ascii="Arial Narrow" w:hAnsi="Arial Narrow" w:cs="Arial"/>
                <w:b/>
                <w:bCs/>
                <w:sz w:val="18"/>
                <w:szCs w:val="18"/>
              </w:rPr>
            </w:pPr>
          </w:p>
          <w:p>
            <w:pPr>
              <w:ind w:left="-108"/>
              <w:jc w:val="left"/>
              <w:rPr>
                <w:rFonts w:ascii="Arial Narrow" w:hAnsi="Arial Narrow" w:cs="Arial"/>
                <w:b/>
                <w:bCs/>
                <w:sz w:val="18"/>
                <w:szCs w:val="18"/>
              </w:rPr>
            </w:pPr>
            <w:r>
              <w:rPr>
                <w:rFonts w:ascii="Arial Narrow" w:hAnsi="Arial Narrow" w:cs="Arial"/>
                <w:b/>
                <w:bCs/>
                <w:sz w:val="18"/>
                <w:szCs w:val="18"/>
              </w:rPr>
              <w:t>Other Non-Operating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Sale of Assets</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Sale of unserviceable property</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(3,822)</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(3,822)</w:t>
            </w:r>
          </w:p>
        </w:tc>
      </w:tr>
      <w:tr>
        <w:trPr>
          <w:trHeight w:val="300"/>
        </w:trPr>
        <w:tc>
          <w:tcPr>
            <w:tcW w:w="3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9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568"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Total Sale of Assets</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(3,822)</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26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(3,822)</w:t>
            </w:r>
          </w:p>
        </w:tc>
      </w:tr>
      <w:tr>
        <w:trPr>
          <w:trHeight w:val="300"/>
        </w:trPr>
        <w:tc>
          <w:tcPr>
            <w:tcW w:w="3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300"/>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864" w:type="dxa"/>
            <w:gridSpan w:val="2"/>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Miscellaneous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p>
        </w:tc>
      </w:tr>
      <w:tr>
        <w:trPr>
          <w:trHeight w:val="285"/>
        </w:trPr>
        <w:tc>
          <w:tcPr>
            <w:tcW w:w="37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Miscellaneous income</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5,055,173 </w:t>
            </w: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bottom"/>
            <w:hideMark/>
          </w:tcPr>
          <w:p>
            <w:pPr>
              <w:ind w:left="0" w:right="-108"/>
              <w:jc w:val="right"/>
              <w:rPr>
                <w:rFonts w:ascii="Arial Narrow" w:hAnsi="Arial Narrow" w:cs="Arial"/>
                <w:sz w:val="18"/>
                <w:szCs w:val="18"/>
              </w:rPr>
            </w:pPr>
            <w:r>
              <w:rPr>
                <w:rFonts w:ascii="Arial Narrow" w:hAnsi="Arial Narrow" w:cs="Arial"/>
                <w:sz w:val="18"/>
                <w:szCs w:val="18"/>
              </w:rPr>
              <w:t xml:space="preserve">            5,055,173 </w:t>
            </w:r>
          </w:p>
        </w:tc>
      </w:tr>
      <w:tr>
        <w:trPr>
          <w:trHeight w:val="300"/>
        </w:trPr>
        <w:tc>
          <w:tcPr>
            <w:tcW w:w="37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9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sz w:val="18"/>
                <w:szCs w:val="18"/>
              </w:rPr>
            </w:pPr>
            <w:r>
              <w:rPr>
                <w:rFonts w:ascii="Arial Narrow" w:hAnsi="Arial Narrow" w:cs="Arial"/>
                <w:sz w:val="18"/>
                <w:szCs w:val="18"/>
              </w:rPr>
              <w:t> </w:t>
            </w:r>
          </w:p>
        </w:tc>
        <w:tc>
          <w:tcPr>
            <w:tcW w:w="2568"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rPr>
            </w:pPr>
            <w:r>
              <w:rPr>
                <w:rFonts w:ascii="Arial Narrow" w:hAnsi="Arial Narrow" w:cs="Arial"/>
                <w:b/>
                <w:bCs/>
                <w:sz w:val="18"/>
                <w:szCs w:val="18"/>
              </w:rPr>
              <w:t>Total Miscellaneous Income</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5,055,173 </w:t>
            </w:r>
          </w:p>
        </w:tc>
        <w:tc>
          <w:tcPr>
            <w:tcW w:w="135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260"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440" w:type="dxa"/>
            <w:tcBorders>
              <w:top w:val="single" w:sz="4" w:space="0" w:color="auto"/>
              <w:left w:val="nil"/>
              <w:bottom w:val="single" w:sz="4"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5,055,173 </w:t>
            </w:r>
          </w:p>
        </w:tc>
      </w:tr>
      <w:tr>
        <w:trPr>
          <w:trHeight w:val="315"/>
        </w:trPr>
        <w:tc>
          <w:tcPr>
            <w:tcW w:w="3240" w:type="dxa"/>
            <w:gridSpan w:val="3"/>
            <w:tcBorders>
              <w:top w:val="single" w:sz="4" w:space="0" w:color="auto"/>
              <w:left w:val="nil"/>
              <w:bottom w:val="single" w:sz="8" w:space="0" w:color="auto"/>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Total Non-Operating Income</w:t>
            </w:r>
          </w:p>
        </w:tc>
        <w:tc>
          <w:tcPr>
            <w:tcW w:w="135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5,051,351 </w:t>
            </w:r>
          </w:p>
        </w:tc>
        <w:tc>
          <w:tcPr>
            <w:tcW w:w="135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260" w:type="dxa"/>
            <w:tcBorders>
              <w:top w:val="nil"/>
              <w:left w:val="nil"/>
              <w:bottom w:val="single" w:sz="8"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440" w:type="dxa"/>
            <w:tcBorders>
              <w:top w:val="nil"/>
              <w:left w:val="nil"/>
              <w:bottom w:val="single" w:sz="8"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5,051,351 </w:t>
            </w:r>
          </w:p>
        </w:tc>
      </w:tr>
      <w:tr>
        <w:trPr>
          <w:trHeight w:val="300"/>
        </w:trPr>
        <w:tc>
          <w:tcPr>
            <w:tcW w:w="376" w:type="dxa"/>
            <w:tcBorders>
              <w:top w:val="nil"/>
              <w:left w:val="nil"/>
              <w:bottom w:val="nil"/>
              <w:right w:val="nil"/>
            </w:tcBorders>
            <w:shd w:val="clear" w:color="auto" w:fill="auto"/>
            <w:noWrap/>
            <w:vAlign w:val="bottom"/>
            <w:hideMark/>
          </w:tcPr>
          <w:p>
            <w:pPr>
              <w:ind w:left="0"/>
              <w:jc w:val="center"/>
              <w:rPr>
                <w:rFonts w:ascii="Arial Narrow" w:hAnsi="Arial Narrow" w:cs="Arial"/>
                <w:b/>
                <w:bCs/>
                <w:sz w:val="18"/>
                <w:szCs w:val="18"/>
              </w:rPr>
            </w:pPr>
          </w:p>
        </w:tc>
        <w:tc>
          <w:tcPr>
            <w:tcW w:w="296"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2568" w:type="dxa"/>
            <w:tcBorders>
              <w:top w:val="nil"/>
              <w:left w:val="nil"/>
              <w:bottom w:val="nil"/>
              <w:right w:val="nil"/>
            </w:tcBorders>
            <w:shd w:val="clear" w:color="auto" w:fill="auto"/>
            <w:noWrap/>
            <w:vAlign w:val="bottom"/>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rPr>
            </w:pPr>
          </w:p>
        </w:tc>
        <w:tc>
          <w:tcPr>
            <w:tcW w:w="135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26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440" w:type="dxa"/>
            <w:tcBorders>
              <w:top w:val="nil"/>
              <w:left w:val="nil"/>
              <w:bottom w:val="nil"/>
              <w:right w:val="nil"/>
            </w:tcBorders>
            <w:shd w:val="clear" w:color="auto" w:fill="auto"/>
            <w:noWrap/>
            <w:vAlign w:val="bottom"/>
            <w:hideMark/>
          </w:tcPr>
          <w:p>
            <w:pPr>
              <w:ind w:left="0"/>
              <w:jc w:val="right"/>
              <w:rPr>
                <w:rFonts w:ascii="Arial Narrow" w:hAnsi="Arial Narrow" w:cs="Arial"/>
                <w:b/>
                <w:bCs/>
                <w:sz w:val="18"/>
                <w:szCs w:val="18"/>
              </w:rPr>
            </w:pPr>
          </w:p>
        </w:tc>
      </w:tr>
      <w:tr>
        <w:trPr>
          <w:trHeight w:val="315"/>
        </w:trPr>
        <w:tc>
          <w:tcPr>
            <w:tcW w:w="3240" w:type="dxa"/>
            <w:gridSpan w:val="3"/>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18"/>
                <w:szCs w:val="18"/>
              </w:rPr>
            </w:pPr>
            <w:r>
              <w:rPr>
                <w:rFonts w:ascii="Arial Narrow" w:hAnsi="Arial Narrow" w:cs="Arial"/>
                <w:b/>
                <w:bCs/>
                <w:sz w:val="18"/>
                <w:szCs w:val="18"/>
              </w:rPr>
              <w:t>TOTAL INCOME</w:t>
            </w:r>
          </w:p>
        </w:tc>
        <w:tc>
          <w:tcPr>
            <w:tcW w:w="1350"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3,283,387,831 </w:t>
            </w:r>
          </w:p>
        </w:tc>
        <w:tc>
          <w:tcPr>
            <w:tcW w:w="1350"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    6,140,702,802 </w:t>
            </w:r>
          </w:p>
        </w:tc>
        <w:tc>
          <w:tcPr>
            <w:tcW w:w="1260" w:type="dxa"/>
            <w:tcBorders>
              <w:top w:val="single" w:sz="4" w:space="0" w:color="auto"/>
              <w:left w:val="nil"/>
              <w:bottom w:val="double" w:sz="6" w:space="0" w:color="auto"/>
              <w:right w:val="nil"/>
            </w:tcBorders>
            <w:shd w:val="clear" w:color="auto" w:fill="auto"/>
            <w:noWrap/>
            <w:vAlign w:val="bottom"/>
            <w:hideMark/>
          </w:tcPr>
          <w:p>
            <w:pPr>
              <w:ind w:left="0"/>
              <w:jc w:val="right"/>
              <w:rPr>
                <w:rFonts w:ascii="Arial Narrow" w:hAnsi="Arial Narrow" w:cs="Arial"/>
                <w:b/>
                <w:bCs/>
                <w:sz w:val="18"/>
                <w:szCs w:val="18"/>
              </w:rPr>
            </w:pPr>
            <w:r>
              <w:rPr>
                <w:rFonts w:ascii="Arial Narrow" w:hAnsi="Arial Narrow" w:cs="Arial"/>
                <w:b/>
                <w:bCs/>
                <w:sz w:val="18"/>
                <w:szCs w:val="18"/>
              </w:rPr>
              <w:t xml:space="preserve">10,044,009,366 </w:t>
            </w:r>
          </w:p>
        </w:tc>
        <w:tc>
          <w:tcPr>
            <w:tcW w:w="1440" w:type="dxa"/>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19,468,099,999 </w:t>
            </w:r>
          </w:p>
        </w:tc>
      </w:tr>
    </w:tbl>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 conformity with PAS No. 8, the Other Income (Expenses) accounts are restated as follows:</w:t>
      </w:r>
    </w:p>
    <w:p>
      <w:pPr>
        <w:rPr>
          <w:rFonts w:ascii="Arial" w:hAnsi="Arial" w:cs="Arial"/>
          <w:sz w:val="22"/>
          <w:szCs w:val="22"/>
        </w:rPr>
      </w:pPr>
    </w:p>
    <w:tbl>
      <w:tblPr>
        <w:tblW w:w="8650" w:type="dxa"/>
        <w:tblLook w:val="04A0" w:firstRow="1" w:lastRow="0" w:firstColumn="1" w:lastColumn="0" w:noHBand="0" w:noVBand="1"/>
      </w:tblPr>
      <w:tblGrid>
        <w:gridCol w:w="6930"/>
        <w:gridCol w:w="1720"/>
      </w:tblGrid>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5,478,920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Processing Fees-Keno</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(2,500)</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Processing Fees-Lotto</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(8,921)</w:t>
            </w:r>
          </w:p>
        </w:tc>
      </w:tr>
      <w:tr>
        <w:trPr>
          <w:trHeight w:val="303"/>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Processing Fees (Operating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5,467,499 </w:t>
            </w:r>
          </w:p>
        </w:tc>
      </w:tr>
      <w:tr>
        <w:trPr>
          <w:trHeight w:val="300"/>
        </w:trPr>
        <w:tc>
          <w:tcPr>
            <w:tcW w:w="693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720" w:type="dxa"/>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100,831,186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Interest Income-Home Office</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103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Interest Income-Branch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216 </w:t>
            </w:r>
          </w:p>
        </w:tc>
      </w:tr>
      <w:tr>
        <w:trPr>
          <w:trHeight w:val="254"/>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Interest Income (Operating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100,831,505 </w:t>
            </w:r>
          </w:p>
        </w:tc>
      </w:tr>
      <w:tr>
        <w:trPr>
          <w:trHeight w:val="243"/>
        </w:trPr>
        <w:tc>
          <w:tcPr>
            <w:tcW w:w="693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720" w:type="dxa"/>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5,039,266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Income-Home Office</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80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Income-Branch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1,107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Income-STL-Branch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24,400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Income-Defaulted Ticket Account/Agent-Lotto-Branch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(9,680)</w:t>
            </w:r>
          </w:p>
        </w:tc>
      </w:tr>
      <w:tr>
        <w:trPr>
          <w:trHeight w:val="61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Miscellaneous Income (Operating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5,055,173 </w:t>
            </w:r>
          </w:p>
        </w:tc>
      </w:tr>
      <w:tr>
        <w:trPr>
          <w:trHeight w:val="300"/>
        </w:trPr>
        <w:tc>
          <w:tcPr>
            <w:tcW w:w="693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720" w:type="dxa"/>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68,138,718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Interest Income-Branch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118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Interest Income-Home Office</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37,804 </w:t>
            </w:r>
          </w:p>
        </w:tc>
      </w:tr>
      <w:tr>
        <w:trPr>
          <w:trHeight w:val="30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Interest Income (Charity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68,176,640 </w:t>
            </w:r>
          </w:p>
        </w:tc>
      </w:tr>
      <w:tr>
        <w:trPr>
          <w:trHeight w:val="300"/>
        </w:trPr>
        <w:tc>
          <w:tcPr>
            <w:tcW w:w="693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720" w:type="dxa"/>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641,944,165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Other Business Income-STL</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(28,178,870)</w:t>
            </w:r>
          </w:p>
        </w:tc>
      </w:tr>
      <w:tr>
        <w:trPr>
          <w:trHeight w:val="61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Business Income (Charity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613,765,295 </w:t>
            </w:r>
          </w:p>
        </w:tc>
      </w:tr>
      <w:tr>
        <w:trPr>
          <w:trHeight w:val="300"/>
        </w:trPr>
        <w:tc>
          <w:tcPr>
            <w:tcW w:w="6930" w:type="dxa"/>
            <w:tcBorders>
              <w:top w:val="nil"/>
              <w:left w:val="nil"/>
              <w:bottom w:val="nil"/>
              <w:right w:val="nil"/>
            </w:tcBorders>
            <w:shd w:val="clear" w:color="auto" w:fill="auto"/>
            <w:noWrap/>
            <w:vAlign w:val="bottom"/>
            <w:hideMark/>
          </w:tcPr>
          <w:p>
            <w:pPr>
              <w:ind w:left="0"/>
              <w:jc w:val="left"/>
              <w:rPr>
                <w:rFonts w:ascii="Arial Narrow" w:hAnsi="Arial Narrow" w:cs="Arial"/>
                <w:b/>
                <w:bCs/>
                <w:sz w:val="22"/>
                <w:szCs w:val="22"/>
              </w:rPr>
            </w:pPr>
          </w:p>
        </w:tc>
        <w:tc>
          <w:tcPr>
            <w:tcW w:w="1720" w:type="dxa"/>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3,692,381 </w:t>
            </w:r>
          </w:p>
        </w:tc>
      </w:tr>
      <w:tr>
        <w:trPr>
          <w:trHeight w:val="285"/>
        </w:trPr>
        <w:tc>
          <w:tcPr>
            <w:tcW w:w="6930" w:type="dxa"/>
            <w:tcBorders>
              <w:top w:val="nil"/>
              <w:left w:val="nil"/>
              <w:bottom w:val="nil"/>
              <w:right w:val="nil"/>
            </w:tcBorders>
            <w:shd w:val="clear" w:color="auto" w:fill="auto"/>
            <w:noWrap/>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Interest Income-Branch</w:t>
            </w:r>
          </w:p>
        </w:tc>
        <w:tc>
          <w:tcPr>
            <w:tcW w:w="1720" w:type="dxa"/>
            <w:tcBorders>
              <w:top w:val="nil"/>
              <w:left w:val="nil"/>
              <w:bottom w:val="nil"/>
              <w:right w:val="nil"/>
            </w:tcBorders>
            <w:shd w:val="clear" w:color="auto" w:fill="auto"/>
            <w:noWrap/>
            <w:vAlign w:val="bottom"/>
            <w:hideMark/>
          </w:tcPr>
          <w:p>
            <w:pPr>
              <w:ind w:left="0" w:right="-98"/>
              <w:jc w:val="right"/>
              <w:rPr>
                <w:rFonts w:ascii="Arial Narrow" w:hAnsi="Arial Narrow" w:cs="Arial"/>
                <w:sz w:val="22"/>
                <w:szCs w:val="22"/>
              </w:rPr>
            </w:pPr>
            <w:r>
              <w:rPr>
                <w:rFonts w:ascii="Arial Narrow" w:hAnsi="Arial Narrow" w:cs="Arial"/>
                <w:sz w:val="22"/>
                <w:szCs w:val="22"/>
              </w:rPr>
              <w:t xml:space="preserve">                         36 </w:t>
            </w:r>
          </w:p>
        </w:tc>
      </w:tr>
      <w:tr>
        <w:trPr>
          <w:trHeight w:val="323"/>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Interest Income (Prize Fund)</w:t>
            </w:r>
          </w:p>
        </w:tc>
        <w:tc>
          <w:tcPr>
            <w:tcW w:w="1720" w:type="dxa"/>
            <w:tcBorders>
              <w:top w:val="single" w:sz="4" w:space="0" w:color="auto"/>
              <w:left w:val="nil"/>
              <w:bottom w:val="double" w:sz="6" w:space="0" w:color="auto"/>
              <w:right w:val="nil"/>
            </w:tcBorders>
            <w:shd w:val="clear" w:color="auto" w:fill="auto"/>
            <w:noWrap/>
            <w:vAlign w:val="bottom"/>
            <w:hideMark/>
          </w:tcPr>
          <w:p>
            <w:pPr>
              <w:ind w:left="0" w:right="-98"/>
              <w:jc w:val="right"/>
              <w:rPr>
                <w:rFonts w:ascii="Arial Narrow" w:hAnsi="Arial Narrow" w:cs="Arial"/>
                <w:b/>
                <w:bCs/>
                <w:sz w:val="22"/>
                <w:szCs w:val="22"/>
              </w:rPr>
            </w:pPr>
            <w:r>
              <w:rPr>
                <w:rFonts w:ascii="Arial Narrow" w:hAnsi="Arial Narrow" w:cs="Arial"/>
                <w:b/>
                <w:bCs/>
                <w:sz w:val="22"/>
                <w:szCs w:val="22"/>
              </w:rPr>
              <w:t xml:space="preserve">             3,692,417 </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Income from Gaming Operations consists of the following:</w:t>
      </w:r>
    </w:p>
    <w:p>
      <w:pPr>
        <w:ind w:left="0"/>
        <w:rPr>
          <w:rFonts w:ascii="Arial" w:hAnsi="Arial" w:cs="Arial"/>
          <w:sz w:val="22"/>
          <w:szCs w:val="22"/>
        </w:rPr>
      </w:pPr>
    </w:p>
    <w:p>
      <w:pPr>
        <w:ind w:left="0"/>
        <w:rPr>
          <w:rFonts w:ascii="Arial" w:hAnsi="Arial" w:cs="Arial"/>
          <w:b/>
          <w:bCs/>
          <w:sz w:val="22"/>
          <w:szCs w:val="22"/>
        </w:rPr>
      </w:pPr>
      <w:r>
        <w:rPr>
          <w:rFonts w:ascii="Arial" w:hAnsi="Arial" w:cs="Arial"/>
          <w:b/>
          <w:bCs/>
          <w:sz w:val="22"/>
          <w:szCs w:val="22"/>
        </w:rPr>
        <w:t>2021</w:t>
      </w:r>
    </w:p>
    <w:tbl>
      <w:tblPr>
        <w:tblW w:w="8713" w:type="dxa"/>
        <w:tblLook w:val="04A0" w:firstRow="1" w:lastRow="0" w:firstColumn="1" w:lastColumn="0" w:noHBand="0" w:noVBand="1"/>
      </w:tblPr>
      <w:tblGrid>
        <w:gridCol w:w="2160"/>
        <w:gridCol w:w="1573"/>
        <w:gridCol w:w="1660"/>
        <w:gridCol w:w="1660"/>
        <w:gridCol w:w="1660"/>
      </w:tblGrid>
      <w:tr>
        <w:trPr>
          <w:trHeight w:val="69"/>
        </w:trPr>
        <w:tc>
          <w:tcPr>
            <w:tcW w:w="2160" w:type="dxa"/>
            <w:tcBorders>
              <w:top w:val="single" w:sz="4" w:space="0" w:color="auto"/>
              <w:left w:val="nil"/>
              <w:bottom w:val="single" w:sz="4" w:space="0" w:color="auto"/>
              <w:right w:val="nil"/>
            </w:tcBorders>
            <w:shd w:val="clear" w:color="auto" w:fill="auto"/>
            <w:noWrap/>
            <w:hideMark/>
          </w:tcPr>
          <w:p>
            <w:pPr>
              <w:ind w:left="-90" w:hanging="18"/>
              <w:jc w:val="left"/>
              <w:rPr>
                <w:rFonts w:ascii="Arial Narrow" w:hAnsi="Arial Narrow"/>
                <w:sz w:val="19"/>
                <w:szCs w:val="19"/>
                <w:lang w:val="en-PH" w:eastAsia="en-PH"/>
              </w:rPr>
            </w:pPr>
          </w:p>
        </w:tc>
        <w:tc>
          <w:tcPr>
            <w:tcW w:w="1573"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Operating</w:t>
            </w:r>
          </w:p>
        </w:tc>
        <w:tc>
          <w:tcPr>
            <w:tcW w:w="1660"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Charity</w:t>
            </w:r>
          </w:p>
        </w:tc>
        <w:tc>
          <w:tcPr>
            <w:tcW w:w="1660" w:type="dxa"/>
            <w:tcBorders>
              <w:top w:val="single" w:sz="4" w:space="0" w:color="auto"/>
              <w:left w:val="nil"/>
              <w:bottom w:val="single" w:sz="4" w:space="0" w:color="auto"/>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Prize</w:t>
            </w:r>
          </w:p>
        </w:tc>
        <w:tc>
          <w:tcPr>
            <w:tcW w:w="1660" w:type="dxa"/>
            <w:tcBorders>
              <w:top w:val="single" w:sz="4" w:space="0" w:color="auto"/>
              <w:left w:val="nil"/>
              <w:bottom w:val="single" w:sz="4" w:space="0" w:color="auto"/>
              <w:right w:val="nil"/>
            </w:tcBorders>
            <w:shd w:val="clear" w:color="auto" w:fill="auto"/>
            <w:noWrap/>
            <w:hideMark/>
          </w:tcPr>
          <w:p>
            <w:pPr>
              <w:ind w:left="-66" w:right="-35" w:firstLine="15"/>
              <w:jc w:val="right"/>
              <w:rPr>
                <w:rFonts w:ascii="Arial Narrow" w:hAnsi="Arial Narrow"/>
                <w:b/>
                <w:bCs/>
                <w:sz w:val="19"/>
                <w:szCs w:val="19"/>
                <w:lang w:val="en-PH" w:eastAsia="en-PH"/>
              </w:rPr>
            </w:pPr>
            <w:r>
              <w:rPr>
                <w:rFonts w:ascii="Arial Narrow" w:hAnsi="Arial Narrow"/>
                <w:b/>
                <w:bCs/>
                <w:sz w:val="19"/>
                <w:szCs w:val="19"/>
                <w:lang w:val="en-PH" w:eastAsia="en-PH"/>
              </w:rPr>
              <w:t>Total</w:t>
            </w:r>
          </w:p>
        </w:tc>
      </w:tr>
      <w:tr>
        <w:trPr>
          <w:trHeight w:val="260"/>
        </w:trPr>
        <w:tc>
          <w:tcPr>
            <w:tcW w:w="2160" w:type="dxa"/>
            <w:tcBorders>
              <w:top w:val="single" w:sz="4" w:space="0" w:color="auto"/>
              <w:left w:val="nil"/>
              <w:right w:val="nil"/>
            </w:tcBorders>
            <w:shd w:val="clear" w:color="auto" w:fill="auto"/>
            <w:noWrap/>
            <w:hideMark/>
          </w:tcPr>
          <w:p>
            <w:pPr>
              <w:ind w:left="-130"/>
              <w:jc w:val="left"/>
              <w:rPr>
                <w:rFonts w:ascii="Arial Narrow" w:hAnsi="Arial Narrow"/>
                <w:b/>
                <w:bCs/>
                <w:sz w:val="19"/>
                <w:szCs w:val="19"/>
                <w:lang w:val="en-PH" w:eastAsia="en-PH"/>
              </w:rPr>
            </w:pPr>
            <w:r>
              <w:rPr>
                <w:rFonts w:ascii="Arial Narrow" w:hAnsi="Arial Narrow"/>
                <w:b/>
                <w:bCs/>
                <w:sz w:val="19"/>
                <w:szCs w:val="19"/>
                <w:lang w:val="en-PH" w:eastAsia="en-PH"/>
              </w:rPr>
              <w:t>Retail Receipts</w:t>
            </w:r>
          </w:p>
        </w:tc>
        <w:tc>
          <w:tcPr>
            <w:tcW w:w="1573" w:type="dxa"/>
            <w:tcBorders>
              <w:top w:val="single" w:sz="4" w:space="0" w:color="auto"/>
              <w:left w:val="nil"/>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7,241,989,452</w:t>
            </w:r>
          </w:p>
        </w:tc>
        <w:tc>
          <w:tcPr>
            <w:tcW w:w="1660" w:type="dxa"/>
            <w:tcBorders>
              <w:top w:val="single" w:sz="4" w:space="0" w:color="auto"/>
              <w:left w:val="nil"/>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 xml:space="preserve">   12,749,370,652 </w:t>
            </w:r>
          </w:p>
        </w:tc>
        <w:tc>
          <w:tcPr>
            <w:tcW w:w="1660" w:type="dxa"/>
            <w:tcBorders>
              <w:top w:val="single" w:sz="4" w:space="0" w:color="auto"/>
              <w:left w:val="nil"/>
              <w:right w:val="nil"/>
            </w:tcBorders>
            <w:shd w:val="clear" w:color="auto" w:fill="auto"/>
            <w:noWrap/>
            <w:hideMark/>
          </w:tcPr>
          <w:p>
            <w:pPr>
              <w:ind w:left="0"/>
              <w:jc w:val="right"/>
              <w:rPr>
                <w:rFonts w:ascii="Arial Narrow" w:hAnsi="Arial Narrow"/>
                <w:b/>
                <w:bCs/>
                <w:sz w:val="19"/>
                <w:szCs w:val="19"/>
                <w:lang w:val="en-PH" w:eastAsia="en-PH"/>
              </w:rPr>
            </w:pPr>
            <w:r>
              <w:rPr>
                <w:rFonts w:ascii="Arial Narrow" w:hAnsi="Arial Narrow"/>
                <w:b/>
                <w:bCs/>
                <w:sz w:val="19"/>
                <w:szCs w:val="19"/>
                <w:lang w:val="en-PH" w:eastAsia="en-PH"/>
              </w:rPr>
              <w:t xml:space="preserve">   23,373,846,196</w:t>
            </w:r>
          </w:p>
        </w:tc>
        <w:tc>
          <w:tcPr>
            <w:tcW w:w="1660" w:type="dxa"/>
            <w:tcBorders>
              <w:top w:val="single" w:sz="4" w:space="0" w:color="auto"/>
              <w:left w:val="nil"/>
              <w:right w:val="nil"/>
            </w:tcBorders>
            <w:shd w:val="clear" w:color="auto" w:fill="auto"/>
            <w:noWrap/>
            <w:hideMark/>
          </w:tcPr>
          <w:p>
            <w:pPr>
              <w:ind w:right="-35"/>
              <w:jc w:val="right"/>
              <w:rPr>
                <w:rFonts w:ascii="Arial Narrow" w:hAnsi="Arial Narrow" w:cs="Calibri"/>
                <w:b/>
                <w:sz w:val="19"/>
                <w:szCs w:val="19"/>
              </w:rPr>
            </w:pPr>
            <w:r>
              <w:rPr>
                <w:rFonts w:ascii="Arial Narrow" w:hAnsi="Arial Narrow" w:cs="Calibri"/>
                <w:b/>
                <w:sz w:val="19"/>
                <w:szCs w:val="19"/>
              </w:rPr>
              <w:t>43,365,206,300</w:t>
            </w:r>
          </w:p>
        </w:tc>
      </w:tr>
      <w:tr>
        <w:trPr>
          <w:trHeight w:val="197"/>
        </w:trPr>
        <w:tc>
          <w:tcPr>
            <w:tcW w:w="2160" w:type="dxa"/>
            <w:tcBorders>
              <w:left w:val="nil"/>
              <w:bottom w:val="single" w:sz="4" w:space="0" w:color="auto"/>
              <w:right w:val="nil"/>
            </w:tcBorders>
            <w:shd w:val="clear" w:color="auto" w:fill="auto"/>
            <w:noWrap/>
            <w:hideMark/>
          </w:tcPr>
          <w:p>
            <w:pPr>
              <w:ind w:left="-90" w:hanging="18"/>
              <w:jc w:val="left"/>
              <w:rPr>
                <w:rFonts w:ascii="Arial Narrow" w:hAnsi="Arial Narrow"/>
                <w:sz w:val="19"/>
                <w:szCs w:val="19"/>
                <w:lang w:val="en-PH" w:eastAsia="en-PH"/>
              </w:rPr>
            </w:pPr>
            <w:r>
              <w:rPr>
                <w:rFonts w:ascii="Arial Narrow" w:hAnsi="Arial Narrow"/>
                <w:sz w:val="19"/>
                <w:szCs w:val="19"/>
                <w:lang w:val="en-PH" w:eastAsia="en-PH"/>
              </w:rPr>
              <w:t>Less: Printing Cost</w:t>
            </w:r>
          </w:p>
        </w:tc>
        <w:tc>
          <w:tcPr>
            <w:tcW w:w="1573" w:type="dxa"/>
            <w:tcBorders>
              <w:left w:val="nil"/>
              <w:bottom w:val="single" w:sz="4" w:space="0" w:color="auto"/>
              <w:right w:val="nil"/>
            </w:tcBorders>
            <w:shd w:val="clear" w:color="auto" w:fill="auto"/>
            <w:noWrap/>
          </w:tcPr>
          <w:p>
            <w:pPr>
              <w:jc w:val="right"/>
              <w:rPr>
                <w:rFonts w:ascii="Arial Narrow" w:hAnsi="Arial Narrow" w:cs="Calibri"/>
                <w:sz w:val="19"/>
                <w:szCs w:val="19"/>
              </w:rPr>
            </w:pPr>
            <w:r>
              <w:rPr>
                <w:rFonts w:ascii="Arial Narrow" w:hAnsi="Arial Narrow" w:cs="Calibri"/>
                <w:sz w:val="19"/>
                <w:szCs w:val="19"/>
              </w:rPr>
              <w:t>144,839,789</w:t>
            </w:r>
          </w:p>
        </w:tc>
        <w:tc>
          <w:tcPr>
            <w:tcW w:w="1660" w:type="dxa"/>
            <w:tcBorders>
              <w:left w:val="nil"/>
              <w:bottom w:val="single" w:sz="4" w:space="0" w:color="auto"/>
              <w:right w:val="nil"/>
            </w:tcBorders>
            <w:shd w:val="clear" w:color="auto" w:fill="auto"/>
            <w:noWrap/>
          </w:tcPr>
          <w:p>
            <w:pPr>
              <w:jc w:val="right"/>
              <w:rPr>
                <w:rFonts w:ascii="Arial Narrow" w:hAnsi="Arial Narrow" w:cs="Calibri"/>
                <w:sz w:val="19"/>
                <w:szCs w:val="19"/>
              </w:rPr>
            </w:pPr>
            <w:r>
              <w:rPr>
                <w:rFonts w:ascii="Arial Narrow" w:hAnsi="Arial Narrow" w:cs="Calibri"/>
                <w:sz w:val="19"/>
                <w:szCs w:val="19"/>
              </w:rPr>
              <w:t>254,987,413</w:t>
            </w:r>
          </w:p>
        </w:tc>
        <w:tc>
          <w:tcPr>
            <w:tcW w:w="1660" w:type="dxa"/>
            <w:tcBorders>
              <w:left w:val="nil"/>
              <w:bottom w:val="single" w:sz="4" w:space="0" w:color="auto"/>
              <w:right w:val="nil"/>
            </w:tcBorders>
            <w:shd w:val="clear" w:color="auto" w:fill="auto"/>
            <w:noWrap/>
          </w:tcPr>
          <w:p>
            <w:pPr>
              <w:jc w:val="right"/>
              <w:rPr>
                <w:rFonts w:ascii="Arial Narrow" w:hAnsi="Arial Narrow" w:cs="Calibri"/>
                <w:sz w:val="19"/>
                <w:szCs w:val="19"/>
              </w:rPr>
            </w:pPr>
            <w:r>
              <w:rPr>
                <w:rFonts w:ascii="Arial Narrow" w:hAnsi="Arial Narrow" w:cs="Calibri"/>
                <w:sz w:val="19"/>
                <w:szCs w:val="19"/>
              </w:rPr>
              <w:t>467,476,924</w:t>
            </w:r>
          </w:p>
        </w:tc>
        <w:tc>
          <w:tcPr>
            <w:tcW w:w="1660" w:type="dxa"/>
            <w:tcBorders>
              <w:left w:val="nil"/>
              <w:bottom w:val="single" w:sz="4" w:space="0" w:color="auto"/>
              <w:right w:val="nil"/>
            </w:tcBorders>
            <w:shd w:val="clear" w:color="auto" w:fill="auto"/>
            <w:noWrap/>
          </w:tcPr>
          <w:p>
            <w:pPr>
              <w:ind w:right="-35"/>
              <w:jc w:val="right"/>
              <w:rPr>
                <w:rFonts w:ascii="Arial Narrow" w:hAnsi="Arial Narrow" w:cs="Calibri"/>
                <w:sz w:val="19"/>
                <w:szCs w:val="19"/>
              </w:rPr>
            </w:pPr>
            <w:r>
              <w:rPr>
                <w:rFonts w:ascii="Arial Narrow" w:hAnsi="Arial Narrow" w:cs="Calibri"/>
                <w:sz w:val="19"/>
                <w:szCs w:val="19"/>
              </w:rPr>
              <w:t>867,304,126</w:t>
            </w:r>
          </w:p>
        </w:tc>
      </w:tr>
      <w:tr>
        <w:trPr>
          <w:trHeight w:val="185"/>
        </w:trPr>
        <w:tc>
          <w:tcPr>
            <w:tcW w:w="2160" w:type="dxa"/>
            <w:tcBorders>
              <w:top w:val="single" w:sz="4" w:space="0" w:color="auto"/>
              <w:left w:val="nil"/>
              <w:right w:val="nil"/>
            </w:tcBorders>
            <w:shd w:val="clear" w:color="auto" w:fill="auto"/>
            <w:noWrap/>
            <w:hideMark/>
          </w:tcPr>
          <w:p>
            <w:pPr>
              <w:ind w:left="-90" w:hanging="18"/>
              <w:jc w:val="left"/>
              <w:rPr>
                <w:rFonts w:ascii="Arial Narrow" w:hAnsi="Arial Narrow"/>
                <w:sz w:val="19"/>
                <w:szCs w:val="19"/>
                <w:lang w:val="en-PH" w:eastAsia="en-PH"/>
              </w:rPr>
            </w:pPr>
            <w:r>
              <w:rPr>
                <w:rFonts w:ascii="Arial Narrow" w:hAnsi="Arial Narrow"/>
                <w:b/>
                <w:bCs/>
                <w:sz w:val="19"/>
                <w:szCs w:val="19"/>
                <w:lang w:val="en-PH" w:eastAsia="en-PH"/>
              </w:rPr>
              <w:t>Net Retail Receipts</w:t>
            </w:r>
          </w:p>
        </w:tc>
        <w:tc>
          <w:tcPr>
            <w:tcW w:w="1573" w:type="dxa"/>
            <w:tcBorders>
              <w:top w:val="single" w:sz="4" w:space="0" w:color="auto"/>
              <w:left w:val="nil"/>
              <w:right w:val="nil"/>
            </w:tcBorders>
            <w:shd w:val="clear" w:color="auto" w:fill="auto"/>
            <w:noWrap/>
            <w:hideMark/>
          </w:tcPr>
          <w:p>
            <w:pPr>
              <w:jc w:val="right"/>
              <w:rPr>
                <w:rFonts w:ascii="Arial Narrow" w:hAnsi="Arial Narrow" w:cs="Calibri"/>
                <w:sz w:val="19"/>
                <w:szCs w:val="19"/>
              </w:rPr>
            </w:pPr>
            <w:r>
              <w:rPr>
                <w:rFonts w:ascii="Arial Narrow" w:hAnsi="Arial Narrow" w:cs="Calibri"/>
                <w:sz w:val="19"/>
                <w:szCs w:val="19"/>
              </w:rPr>
              <w:t>7,097,149,663</w:t>
            </w:r>
          </w:p>
        </w:tc>
        <w:tc>
          <w:tcPr>
            <w:tcW w:w="1660" w:type="dxa"/>
            <w:tcBorders>
              <w:top w:val="single" w:sz="4" w:space="0" w:color="auto"/>
              <w:left w:val="nil"/>
              <w:right w:val="nil"/>
            </w:tcBorders>
            <w:shd w:val="clear" w:color="auto" w:fill="auto"/>
            <w:noWrap/>
            <w:hideMark/>
          </w:tcPr>
          <w:p>
            <w:pPr>
              <w:jc w:val="right"/>
              <w:rPr>
                <w:rFonts w:ascii="Arial Narrow" w:hAnsi="Arial Narrow" w:cs="Calibri"/>
                <w:sz w:val="19"/>
                <w:szCs w:val="19"/>
              </w:rPr>
            </w:pPr>
            <w:r>
              <w:rPr>
                <w:rFonts w:ascii="Arial Narrow" w:hAnsi="Arial Narrow" w:cs="Calibri"/>
                <w:sz w:val="19"/>
                <w:szCs w:val="19"/>
              </w:rPr>
              <w:t>12,494,383,239</w:t>
            </w:r>
          </w:p>
        </w:tc>
        <w:tc>
          <w:tcPr>
            <w:tcW w:w="1660" w:type="dxa"/>
            <w:tcBorders>
              <w:top w:val="single" w:sz="4" w:space="0" w:color="auto"/>
              <w:left w:val="nil"/>
              <w:right w:val="nil"/>
            </w:tcBorders>
            <w:shd w:val="clear" w:color="auto" w:fill="auto"/>
            <w:noWrap/>
            <w:hideMark/>
          </w:tcPr>
          <w:p>
            <w:pPr>
              <w:jc w:val="right"/>
              <w:rPr>
                <w:rFonts w:ascii="Arial Narrow" w:hAnsi="Arial Narrow" w:cs="Calibri"/>
                <w:sz w:val="19"/>
                <w:szCs w:val="19"/>
              </w:rPr>
            </w:pPr>
            <w:r>
              <w:rPr>
                <w:rFonts w:ascii="Arial Narrow" w:hAnsi="Arial Narrow" w:cs="Calibri"/>
                <w:sz w:val="19"/>
                <w:szCs w:val="19"/>
              </w:rPr>
              <w:t>22,906,369,272</w:t>
            </w:r>
            <w:r>
              <w:rPr>
                <w:rFonts w:ascii="Arial Narrow" w:hAnsi="Arial Narrow"/>
                <w:sz w:val="19"/>
                <w:szCs w:val="19"/>
                <w:lang w:val="en-PH" w:eastAsia="en-PH"/>
              </w:rPr>
              <w:t xml:space="preserve"> </w:t>
            </w:r>
          </w:p>
        </w:tc>
        <w:tc>
          <w:tcPr>
            <w:tcW w:w="1660" w:type="dxa"/>
            <w:tcBorders>
              <w:top w:val="single" w:sz="4" w:space="0" w:color="auto"/>
              <w:left w:val="nil"/>
              <w:right w:val="nil"/>
            </w:tcBorders>
            <w:shd w:val="clear" w:color="auto" w:fill="auto"/>
            <w:noWrap/>
            <w:hideMark/>
          </w:tcPr>
          <w:p>
            <w:pPr>
              <w:ind w:right="-35"/>
              <w:jc w:val="right"/>
              <w:rPr>
                <w:rFonts w:ascii="Arial Narrow" w:hAnsi="Arial Narrow" w:cs="Calibri"/>
                <w:sz w:val="19"/>
                <w:szCs w:val="19"/>
              </w:rPr>
            </w:pPr>
            <w:r>
              <w:rPr>
                <w:rFonts w:ascii="Arial Narrow" w:hAnsi="Arial Narrow" w:cs="Calibri"/>
                <w:sz w:val="19"/>
                <w:szCs w:val="19"/>
              </w:rPr>
              <w:t>42,497,902,174</w:t>
            </w:r>
          </w:p>
        </w:tc>
      </w:tr>
      <w:tr>
        <w:trPr>
          <w:trHeight w:val="237"/>
        </w:trPr>
        <w:tc>
          <w:tcPr>
            <w:tcW w:w="2160" w:type="dxa"/>
            <w:tcBorders>
              <w:left w:val="nil"/>
              <w:right w:val="nil"/>
            </w:tcBorders>
            <w:shd w:val="clear" w:color="auto" w:fill="auto"/>
            <w:noWrap/>
            <w:hideMark/>
          </w:tcPr>
          <w:p>
            <w:pPr>
              <w:ind w:left="-90" w:hanging="18"/>
              <w:jc w:val="left"/>
              <w:rPr>
                <w:rFonts w:ascii="Arial Narrow" w:hAnsi="Arial Narrow"/>
                <w:sz w:val="19"/>
                <w:szCs w:val="19"/>
                <w:lang w:val="en-PH" w:eastAsia="en-PH"/>
              </w:rPr>
            </w:pPr>
            <w:r>
              <w:rPr>
                <w:rFonts w:ascii="Arial Narrow" w:hAnsi="Arial Narrow"/>
                <w:sz w:val="19"/>
                <w:szCs w:val="19"/>
                <w:lang w:val="en-PH" w:eastAsia="en-PH"/>
              </w:rPr>
              <w:t>Add: 2% Printing Cost</w:t>
            </w:r>
          </w:p>
        </w:tc>
        <w:tc>
          <w:tcPr>
            <w:tcW w:w="1573" w:type="dxa"/>
            <w:tcBorders>
              <w:left w:val="nil"/>
              <w:right w:val="nil"/>
            </w:tcBorders>
            <w:shd w:val="clear" w:color="auto" w:fill="auto"/>
            <w:noWrap/>
            <w:hideMark/>
          </w:tcPr>
          <w:p>
            <w:pPr>
              <w:jc w:val="right"/>
              <w:rPr>
                <w:rFonts w:ascii="Arial Narrow" w:hAnsi="Arial Narrow" w:cs="Calibri"/>
                <w:sz w:val="19"/>
                <w:szCs w:val="19"/>
              </w:rPr>
            </w:pPr>
            <w:r>
              <w:rPr>
                <w:rFonts w:ascii="Arial Narrow" w:hAnsi="Arial Narrow" w:cs="Calibri"/>
                <w:sz w:val="19"/>
                <w:szCs w:val="19"/>
              </w:rPr>
              <w:t>867,304,126</w:t>
            </w:r>
          </w:p>
        </w:tc>
        <w:tc>
          <w:tcPr>
            <w:tcW w:w="1660" w:type="dxa"/>
            <w:tcBorders>
              <w:left w:val="nil"/>
              <w:right w:val="nil"/>
            </w:tcBorders>
            <w:shd w:val="clear" w:color="auto" w:fill="auto"/>
            <w:noWrap/>
            <w:hideMark/>
          </w:tcPr>
          <w:p>
            <w:pPr>
              <w:ind w:left="0"/>
              <w:jc w:val="right"/>
              <w:rPr>
                <w:rFonts w:ascii="Arial Narrow" w:hAnsi="Arial Narrow"/>
                <w:sz w:val="19"/>
                <w:szCs w:val="19"/>
                <w:lang w:val="en-PH" w:eastAsia="en-PH"/>
              </w:rPr>
            </w:pPr>
          </w:p>
        </w:tc>
        <w:tc>
          <w:tcPr>
            <w:tcW w:w="1660" w:type="dxa"/>
            <w:tcBorders>
              <w:left w:val="nil"/>
              <w:right w:val="nil"/>
            </w:tcBorders>
            <w:shd w:val="clear" w:color="auto" w:fill="auto"/>
            <w:noWrap/>
            <w:hideMark/>
          </w:tcPr>
          <w:p>
            <w:pPr>
              <w:ind w:left="0"/>
              <w:jc w:val="right"/>
              <w:rPr>
                <w:rFonts w:ascii="Arial Narrow" w:hAnsi="Arial Narrow"/>
                <w:sz w:val="19"/>
                <w:szCs w:val="19"/>
                <w:lang w:val="en-PH" w:eastAsia="en-PH"/>
              </w:rPr>
            </w:pPr>
          </w:p>
        </w:tc>
        <w:tc>
          <w:tcPr>
            <w:tcW w:w="1660" w:type="dxa"/>
            <w:tcBorders>
              <w:left w:val="nil"/>
              <w:right w:val="nil"/>
            </w:tcBorders>
            <w:shd w:val="clear" w:color="auto" w:fill="auto"/>
            <w:noWrap/>
            <w:hideMark/>
          </w:tcPr>
          <w:p>
            <w:pPr>
              <w:ind w:right="-35"/>
              <w:jc w:val="right"/>
              <w:rPr>
                <w:rFonts w:ascii="Arial Narrow" w:hAnsi="Arial Narrow" w:cs="Calibri"/>
                <w:sz w:val="19"/>
                <w:szCs w:val="19"/>
              </w:rPr>
            </w:pPr>
            <w:r>
              <w:rPr>
                <w:rFonts w:ascii="Arial Narrow" w:hAnsi="Arial Narrow" w:cs="Calibri"/>
                <w:sz w:val="19"/>
                <w:szCs w:val="19"/>
              </w:rPr>
              <w:t>867,304,126</w:t>
            </w:r>
          </w:p>
        </w:tc>
      </w:tr>
      <w:tr>
        <w:trPr>
          <w:trHeight w:val="197"/>
        </w:trPr>
        <w:tc>
          <w:tcPr>
            <w:tcW w:w="2160" w:type="dxa"/>
            <w:tcBorders>
              <w:top w:val="single" w:sz="4" w:space="0" w:color="auto"/>
              <w:left w:val="nil"/>
              <w:bottom w:val="double" w:sz="4" w:space="0" w:color="auto"/>
              <w:right w:val="nil"/>
            </w:tcBorders>
            <w:shd w:val="clear" w:color="auto" w:fill="auto"/>
            <w:noWrap/>
            <w:hideMark/>
          </w:tcPr>
          <w:p>
            <w:pPr>
              <w:ind w:left="-90" w:hanging="18"/>
              <w:jc w:val="left"/>
              <w:rPr>
                <w:rFonts w:ascii="Arial Narrow" w:hAnsi="Arial Narrow"/>
                <w:b/>
                <w:bCs/>
                <w:sz w:val="19"/>
                <w:szCs w:val="19"/>
                <w:lang w:val="en-PH" w:eastAsia="en-PH"/>
              </w:rPr>
            </w:pPr>
            <w:r>
              <w:rPr>
                <w:rFonts w:ascii="Arial Narrow" w:hAnsi="Arial Narrow"/>
                <w:b/>
                <w:bCs/>
                <w:sz w:val="19"/>
                <w:szCs w:val="19"/>
                <w:lang w:val="en-PH" w:eastAsia="en-PH"/>
              </w:rPr>
              <w:t>Gross Revenue</w:t>
            </w:r>
          </w:p>
        </w:tc>
        <w:tc>
          <w:tcPr>
            <w:tcW w:w="1573" w:type="dxa"/>
            <w:tcBorders>
              <w:top w:val="single" w:sz="4" w:space="0" w:color="auto"/>
              <w:left w:val="nil"/>
              <w:bottom w:val="double" w:sz="4" w:space="0" w:color="auto"/>
              <w:right w:val="nil"/>
            </w:tcBorders>
            <w:shd w:val="clear" w:color="auto" w:fill="auto"/>
            <w:noWrap/>
            <w:hideMark/>
          </w:tcPr>
          <w:p>
            <w:pPr>
              <w:jc w:val="right"/>
              <w:rPr>
                <w:rFonts w:ascii="Arial Narrow" w:hAnsi="Arial Narrow" w:cs="Calibri"/>
                <w:b/>
                <w:sz w:val="19"/>
                <w:szCs w:val="19"/>
              </w:rPr>
            </w:pPr>
            <w:r>
              <w:rPr>
                <w:rFonts w:ascii="Arial Narrow" w:hAnsi="Arial Narrow" w:cs="Calibri"/>
                <w:b/>
                <w:sz w:val="19"/>
                <w:szCs w:val="19"/>
              </w:rPr>
              <w:t>7,964,453,789</w:t>
            </w:r>
            <w:r>
              <w:rPr>
                <w:rFonts w:ascii="Arial Narrow" w:hAnsi="Arial Narrow"/>
                <w:b/>
                <w:bCs/>
                <w:sz w:val="19"/>
                <w:szCs w:val="19"/>
                <w:lang w:val="en-PH" w:eastAsia="en-PH"/>
              </w:rPr>
              <w:t xml:space="preserve"> </w:t>
            </w:r>
          </w:p>
        </w:tc>
        <w:tc>
          <w:tcPr>
            <w:tcW w:w="1660" w:type="dxa"/>
            <w:tcBorders>
              <w:top w:val="single" w:sz="4" w:space="0" w:color="auto"/>
              <w:left w:val="nil"/>
              <w:bottom w:val="double" w:sz="4" w:space="0" w:color="auto"/>
              <w:right w:val="nil"/>
            </w:tcBorders>
            <w:shd w:val="clear" w:color="auto" w:fill="auto"/>
            <w:noWrap/>
            <w:hideMark/>
          </w:tcPr>
          <w:p>
            <w:pPr>
              <w:jc w:val="right"/>
              <w:rPr>
                <w:rFonts w:ascii="Arial Narrow" w:hAnsi="Arial Narrow" w:cs="Calibri"/>
                <w:b/>
                <w:sz w:val="19"/>
                <w:szCs w:val="19"/>
              </w:rPr>
            </w:pPr>
            <w:r>
              <w:rPr>
                <w:rFonts w:ascii="Arial Narrow" w:hAnsi="Arial Narrow" w:cs="Calibri"/>
                <w:b/>
                <w:sz w:val="19"/>
                <w:szCs w:val="19"/>
              </w:rPr>
              <w:t>12,494,383,239</w:t>
            </w:r>
          </w:p>
        </w:tc>
        <w:tc>
          <w:tcPr>
            <w:tcW w:w="1660" w:type="dxa"/>
            <w:tcBorders>
              <w:top w:val="single" w:sz="4" w:space="0" w:color="auto"/>
              <w:left w:val="nil"/>
              <w:bottom w:val="double" w:sz="4" w:space="0" w:color="auto"/>
              <w:right w:val="nil"/>
            </w:tcBorders>
            <w:shd w:val="clear" w:color="auto" w:fill="auto"/>
            <w:noWrap/>
            <w:hideMark/>
          </w:tcPr>
          <w:p>
            <w:pPr>
              <w:jc w:val="right"/>
              <w:rPr>
                <w:rFonts w:ascii="Arial Narrow" w:hAnsi="Arial Narrow" w:cs="Calibri"/>
                <w:b/>
                <w:sz w:val="19"/>
                <w:szCs w:val="19"/>
              </w:rPr>
            </w:pPr>
            <w:r>
              <w:rPr>
                <w:rFonts w:ascii="Arial Narrow" w:hAnsi="Arial Narrow" w:cs="Calibri"/>
                <w:b/>
                <w:sz w:val="19"/>
                <w:szCs w:val="19"/>
              </w:rPr>
              <w:t>22,906,369,272</w:t>
            </w:r>
            <w:r>
              <w:rPr>
                <w:rFonts w:ascii="Arial Narrow" w:hAnsi="Arial Narrow"/>
                <w:b/>
                <w:bCs/>
                <w:sz w:val="19"/>
                <w:szCs w:val="19"/>
                <w:lang w:val="en-PH" w:eastAsia="en-PH"/>
              </w:rPr>
              <w:t xml:space="preserve"> </w:t>
            </w:r>
          </w:p>
        </w:tc>
        <w:tc>
          <w:tcPr>
            <w:tcW w:w="1660" w:type="dxa"/>
            <w:tcBorders>
              <w:top w:val="single" w:sz="4" w:space="0" w:color="auto"/>
              <w:left w:val="nil"/>
              <w:bottom w:val="double" w:sz="4" w:space="0" w:color="auto"/>
              <w:right w:val="nil"/>
            </w:tcBorders>
            <w:shd w:val="clear" w:color="auto" w:fill="auto"/>
            <w:noWrap/>
            <w:hideMark/>
          </w:tcPr>
          <w:p>
            <w:pPr>
              <w:ind w:right="-35"/>
              <w:jc w:val="right"/>
              <w:rPr>
                <w:rFonts w:ascii="Arial Narrow" w:hAnsi="Arial Narrow" w:cs="Calibri"/>
                <w:b/>
                <w:sz w:val="19"/>
                <w:szCs w:val="19"/>
              </w:rPr>
            </w:pPr>
            <w:r>
              <w:rPr>
                <w:rFonts w:ascii="Arial Narrow" w:hAnsi="Arial Narrow" w:cs="Calibri"/>
                <w:b/>
                <w:sz w:val="19"/>
                <w:szCs w:val="19"/>
              </w:rPr>
              <w:t>43,365,206,300</w:t>
            </w:r>
          </w:p>
        </w:tc>
      </w:tr>
    </w:tbl>
    <w:p>
      <w:pPr>
        <w:ind w:left="0"/>
        <w:rPr>
          <w:rFonts w:ascii="Arial" w:hAnsi="Arial" w:cs="Arial"/>
          <w:b/>
          <w:bCs/>
          <w:sz w:val="22"/>
          <w:szCs w:val="22"/>
        </w:rPr>
      </w:pPr>
    </w:p>
    <w:p>
      <w:pPr>
        <w:ind w:left="0"/>
        <w:rPr>
          <w:rFonts w:ascii="Arial" w:hAnsi="Arial" w:cs="Arial"/>
          <w:b/>
          <w:bCs/>
          <w:sz w:val="22"/>
          <w:szCs w:val="22"/>
        </w:rPr>
      </w:pPr>
    </w:p>
    <w:p>
      <w:pPr>
        <w:ind w:left="0"/>
        <w:rPr>
          <w:rFonts w:ascii="Arial" w:hAnsi="Arial" w:cs="Arial"/>
          <w:b/>
          <w:bCs/>
          <w:sz w:val="22"/>
          <w:szCs w:val="22"/>
        </w:rPr>
      </w:pPr>
      <w:r>
        <w:rPr>
          <w:rFonts w:ascii="Arial" w:hAnsi="Arial" w:cs="Arial"/>
          <w:b/>
          <w:bCs/>
          <w:sz w:val="22"/>
          <w:szCs w:val="22"/>
        </w:rPr>
        <w:t>2020</w:t>
      </w:r>
    </w:p>
    <w:tbl>
      <w:tblPr>
        <w:tblW w:w="8683" w:type="dxa"/>
        <w:tblLook w:val="04A0" w:firstRow="1" w:lastRow="0" w:firstColumn="1" w:lastColumn="0" w:noHBand="0" w:noVBand="1"/>
      </w:tblPr>
      <w:tblGrid>
        <w:gridCol w:w="2700"/>
        <w:gridCol w:w="1579"/>
        <w:gridCol w:w="1491"/>
        <w:gridCol w:w="1404"/>
        <w:gridCol w:w="1509"/>
      </w:tblGrid>
      <w:tr>
        <w:trPr>
          <w:trHeight w:val="233"/>
        </w:trPr>
        <w:tc>
          <w:tcPr>
            <w:tcW w:w="2700" w:type="dxa"/>
            <w:tcBorders>
              <w:top w:val="single" w:sz="4" w:space="0" w:color="auto"/>
              <w:left w:val="nil"/>
              <w:bottom w:val="single" w:sz="4" w:space="0" w:color="auto"/>
              <w:right w:val="nil"/>
            </w:tcBorders>
            <w:shd w:val="clear" w:color="auto" w:fill="auto"/>
            <w:noWrap/>
            <w:hideMark/>
          </w:tcPr>
          <w:p>
            <w:pPr>
              <w:ind w:left="-90"/>
              <w:jc w:val="left"/>
              <w:rPr>
                <w:rFonts w:ascii="Arial Narrow" w:hAnsi="Arial Narrow"/>
                <w:sz w:val="19"/>
                <w:szCs w:val="19"/>
                <w:lang w:val="en-PH" w:eastAsia="en-PH"/>
              </w:rPr>
            </w:pPr>
          </w:p>
        </w:tc>
        <w:tc>
          <w:tcPr>
            <w:tcW w:w="1579" w:type="dxa"/>
            <w:tcBorders>
              <w:top w:val="single" w:sz="4" w:space="0" w:color="auto"/>
              <w:left w:val="nil"/>
              <w:bottom w:val="single" w:sz="4" w:space="0" w:color="auto"/>
              <w:right w:val="nil"/>
            </w:tcBorders>
            <w:shd w:val="clear" w:color="auto" w:fill="auto"/>
            <w:noWrap/>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Operating</w:t>
            </w:r>
          </w:p>
        </w:tc>
        <w:tc>
          <w:tcPr>
            <w:tcW w:w="1491" w:type="dxa"/>
            <w:tcBorders>
              <w:top w:val="single" w:sz="4" w:space="0" w:color="auto"/>
              <w:left w:val="nil"/>
              <w:bottom w:val="single" w:sz="4" w:space="0" w:color="auto"/>
              <w:right w:val="nil"/>
            </w:tcBorders>
            <w:shd w:val="clear" w:color="auto" w:fill="auto"/>
            <w:noWrap/>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Charity</w:t>
            </w:r>
          </w:p>
        </w:tc>
        <w:tc>
          <w:tcPr>
            <w:tcW w:w="1404" w:type="dxa"/>
            <w:tcBorders>
              <w:top w:val="single" w:sz="4" w:space="0" w:color="auto"/>
              <w:left w:val="nil"/>
              <w:bottom w:val="single" w:sz="4" w:space="0" w:color="auto"/>
              <w:right w:val="nil"/>
            </w:tcBorders>
            <w:shd w:val="clear" w:color="auto" w:fill="auto"/>
            <w:noWrap/>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Prize</w:t>
            </w:r>
          </w:p>
        </w:tc>
        <w:tc>
          <w:tcPr>
            <w:tcW w:w="1509" w:type="dxa"/>
            <w:tcBorders>
              <w:top w:val="single" w:sz="4" w:space="0" w:color="auto"/>
              <w:left w:val="nil"/>
              <w:bottom w:val="single" w:sz="4" w:space="0" w:color="auto"/>
              <w:right w:val="nil"/>
            </w:tcBorders>
            <w:shd w:val="clear" w:color="auto" w:fill="auto"/>
            <w:noWrap/>
          </w:tcPr>
          <w:p>
            <w:pPr>
              <w:ind w:left="-108" w:right="-77"/>
              <w:jc w:val="right"/>
              <w:rPr>
                <w:rFonts w:ascii="Arial Narrow" w:hAnsi="Arial Narrow"/>
                <w:b/>
                <w:bCs/>
                <w:sz w:val="19"/>
                <w:szCs w:val="19"/>
                <w:lang w:val="en-PH" w:eastAsia="en-PH"/>
              </w:rPr>
            </w:pPr>
            <w:r>
              <w:rPr>
                <w:rFonts w:ascii="Arial Narrow" w:hAnsi="Arial Narrow"/>
                <w:b/>
                <w:bCs/>
                <w:sz w:val="19"/>
                <w:szCs w:val="19"/>
                <w:lang w:val="en-PH" w:eastAsia="en-PH"/>
              </w:rPr>
              <w:t>Total</w:t>
            </w:r>
          </w:p>
        </w:tc>
      </w:tr>
      <w:tr>
        <w:trPr>
          <w:trHeight w:val="233"/>
        </w:trPr>
        <w:tc>
          <w:tcPr>
            <w:tcW w:w="2700" w:type="dxa"/>
            <w:tcBorders>
              <w:top w:val="single" w:sz="4" w:space="0" w:color="auto"/>
              <w:left w:val="nil"/>
              <w:bottom w:val="single" w:sz="4" w:space="0" w:color="auto"/>
              <w:right w:val="nil"/>
            </w:tcBorders>
            <w:shd w:val="clear" w:color="auto" w:fill="auto"/>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Retail Receipts</w:t>
            </w:r>
          </w:p>
        </w:tc>
        <w:tc>
          <w:tcPr>
            <w:tcW w:w="1579"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3,110,821,763 </w:t>
            </w:r>
          </w:p>
        </w:tc>
        <w:tc>
          <w:tcPr>
            <w:tcW w:w="1491"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5,476,536,517 </w:t>
            </w:r>
          </w:p>
        </w:tc>
        <w:tc>
          <w:tcPr>
            <w:tcW w:w="1404"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b/>
                <w:bCs/>
                <w:sz w:val="19"/>
                <w:szCs w:val="19"/>
                <w:lang w:val="en-PH" w:eastAsia="en-PH"/>
              </w:rPr>
              <w:t xml:space="preserve">   10,040,316,949</w:t>
            </w:r>
          </w:p>
        </w:tc>
        <w:tc>
          <w:tcPr>
            <w:tcW w:w="1509" w:type="dxa"/>
            <w:tcBorders>
              <w:top w:val="single" w:sz="4" w:space="0" w:color="auto"/>
              <w:left w:val="nil"/>
              <w:bottom w:val="single" w:sz="4" w:space="0" w:color="auto"/>
              <w:right w:val="nil"/>
            </w:tcBorders>
            <w:shd w:val="clear" w:color="auto" w:fill="auto"/>
            <w:noWrap/>
            <w:hideMark/>
          </w:tcPr>
          <w:p>
            <w:pPr>
              <w:ind w:left="-108" w:right="-77"/>
              <w:jc w:val="right"/>
              <w:rPr>
                <w:rFonts w:ascii="Arial Narrow" w:hAnsi="Arial Narrow"/>
                <w:b/>
                <w:bCs/>
                <w:sz w:val="19"/>
                <w:szCs w:val="19"/>
                <w:lang w:val="en-PH" w:eastAsia="en-PH"/>
              </w:rPr>
            </w:pPr>
            <w:r>
              <w:rPr>
                <w:rFonts w:ascii="Arial Narrow" w:hAnsi="Arial Narrow" w:cs="Calibri"/>
                <w:b/>
                <w:sz w:val="19"/>
                <w:szCs w:val="19"/>
              </w:rPr>
              <w:t>18,627,675,229</w:t>
            </w:r>
          </w:p>
        </w:tc>
      </w:tr>
      <w:tr>
        <w:trPr>
          <w:trHeight w:val="233"/>
        </w:trPr>
        <w:tc>
          <w:tcPr>
            <w:tcW w:w="2700" w:type="dxa"/>
            <w:tcBorders>
              <w:top w:val="single" w:sz="4" w:space="0" w:color="auto"/>
              <w:left w:val="nil"/>
              <w:right w:val="nil"/>
            </w:tcBorders>
            <w:shd w:val="clear" w:color="auto" w:fill="auto"/>
            <w:noWrap/>
            <w:hideMark/>
          </w:tcPr>
          <w:p>
            <w:pPr>
              <w:ind w:left="-90"/>
              <w:jc w:val="left"/>
              <w:rPr>
                <w:rFonts w:ascii="Arial Narrow" w:hAnsi="Arial Narrow"/>
                <w:sz w:val="19"/>
                <w:szCs w:val="19"/>
                <w:lang w:val="en-PH" w:eastAsia="en-PH"/>
              </w:rPr>
            </w:pPr>
            <w:r>
              <w:rPr>
                <w:rFonts w:ascii="Arial Narrow" w:hAnsi="Arial Narrow"/>
                <w:sz w:val="19"/>
                <w:szCs w:val="19"/>
                <w:lang w:val="en-PH" w:eastAsia="en-PH"/>
              </w:rPr>
              <w:t>Less: Printing Cost</w:t>
            </w:r>
          </w:p>
        </w:tc>
        <w:tc>
          <w:tcPr>
            <w:tcW w:w="1579"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sz w:val="19"/>
                <w:szCs w:val="19"/>
                <w:lang w:val="en-PH" w:eastAsia="en-PH"/>
              </w:rPr>
            </w:pPr>
            <w:r>
              <w:rPr>
                <w:rFonts w:ascii="Arial Narrow" w:hAnsi="Arial Narrow" w:cs="Calibri"/>
                <w:sz w:val="19"/>
                <w:szCs w:val="19"/>
              </w:rPr>
              <w:t>62,216,435</w:t>
            </w:r>
          </w:p>
        </w:tc>
        <w:tc>
          <w:tcPr>
            <w:tcW w:w="1491"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sz w:val="19"/>
                <w:szCs w:val="19"/>
                <w:lang w:val="en-PH" w:eastAsia="en-PH"/>
              </w:rPr>
            </w:pPr>
            <w:r>
              <w:rPr>
                <w:rFonts w:ascii="Arial Narrow" w:hAnsi="Arial Narrow" w:cs="Calibri"/>
                <w:sz w:val="19"/>
                <w:szCs w:val="19"/>
              </w:rPr>
              <w:t>109,530,730</w:t>
            </w:r>
          </w:p>
        </w:tc>
        <w:tc>
          <w:tcPr>
            <w:tcW w:w="1404" w:type="dxa"/>
            <w:tcBorders>
              <w:top w:val="single" w:sz="4" w:space="0" w:color="auto"/>
              <w:left w:val="nil"/>
              <w:bottom w:val="single" w:sz="4" w:space="0" w:color="auto"/>
              <w:right w:val="nil"/>
            </w:tcBorders>
            <w:shd w:val="clear" w:color="auto" w:fill="auto"/>
            <w:noWrap/>
            <w:hideMark/>
          </w:tcPr>
          <w:p>
            <w:pPr>
              <w:ind w:left="-108" w:right="-108"/>
              <w:jc w:val="right"/>
              <w:rPr>
                <w:rFonts w:ascii="Arial Narrow" w:hAnsi="Arial Narrow"/>
                <w:sz w:val="19"/>
                <w:szCs w:val="19"/>
                <w:lang w:val="en-PH" w:eastAsia="en-PH"/>
              </w:rPr>
            </w:pPr>
            <w:r>
              <w:rPr>
                <w:rFonts w:ascii="Arial Narrow" w:hAnsi="Arial Narrow" w:cs="Calibri"/>
                <w:sz w:val="19"/>
                <w:szCs w:val="19"/>
              </w:rPr>
              <w:t>200,806,339</w:t>
            </w:r>
          </w:p>
        </w:tc>
        <w:tc>
          <w:tcPr>
            <w:tcW w:w="1509" w:type="dxa"/>
            <w:tcBorders>
              <w:top w:val="single" w:sz="4" w:space="0" w:color="auto"/>
              <w:left w:val="nil"/>
              <w:bottom w:val="single" w:sz="4" w:space="0" w:color="auto"/>
              <w:right w:val="nil"/>
            </w:tcBorders>
            <w:shd w:val="clear" w:color="auto" w:fill="auto"/>
            <w:noWrap/>
            <w:hideMark/>
          </w:tcPr>
          <w:p>
            <w:pPr>
              <w:ind w:left="-108" w:right="-77"/>
              <w:jc w:val="right"/>
              <w:rPr>
                <w:rFonts w:ascii="Arial Narrow" w:hAnsi="Arial Narrow"/>
                <w:sz w:val="19"/>
                <w:szCs w:val="19"/>
                <w:lang w:val="en-PH" w:eastAsia="en-PH"/>
              </w:rPr>
            </w:pPr>
            <w:r>
              <w:rPr>
                <w:rFonts w:ascii="Arial Narrow" w:hAnsi="Arial Narrow" w:cs="Calibri"/>
                <w:sz w:val="19"/>
                <w:szCs w:val="19"/>
              </w:rPr>
              <w:t>372,553,504</w:t>
            </w:r>
          </w:p>
        </w:tc>
      </w:tr>
      <w:tr>
        <w:trPr>
          <w:trHeight w:val="233"/>
        </w:trPr>
        <w:tc>
          <w:tcPr>
            <w:tcW w:w="2700" w:type="dxa"/>
            <w:tcBorders>
              <w:top w:val="single" w:sz="4" w:space="0" w:color="auto"/>
              <w:left w:val="nil"/>
              <w:bottom w:val="nil"/>
              <w:right w:val="nil"/>
            </w:tcBorders>
            <w:shd w:val="clear" w:color="auto" w:fill="auto"/>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Net Retail Receipts</w:t>
            </w:r>
          </w:p>
        </w:tc>
        <w:tc>
          <w:tcPr>
            <w:tcW w:w="1579" w:type="dxa"/>
            <w:tcBorders>
              <w:top w:val="single" w:sz="4" w:space="0" w:color="auto"/>
              <w:left w:val="nil"/>
              <w:bottom w:val="nil"/>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sz w:val="19"/>
                <w:szCs w:val="19"/>
              </w:rPr>
              <w:t>3,048,605,328</w:t>
            </w:r>
          </w:p>
        </w:tc>
        <w:tc>
          <w:tcPr>
            <w:tcW w:w="1491" w:type="dxa"/>
            <w:tcBorders>
              <w:top w:val="single" w:sz="4" w:space="0" w:color="auto"/>
              <w:left w:val="nil"/>
              <w:bottom w:val="nil"/>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sz w:val="19"/>
                <w:szCs w:val="19"/>
              </w:rPr>
              <w:t>5,367,005,787</w:t>
            </w:r>
          </w:p>
        </w:tc>
        <w:tc>
          <w:tcPr>
            <w:tcW w:w="1404" w:type="dxa"/>
            <w:tcBorders>
              <w:top w:val="single" w:sz="4" w:space="0" w:color="auto"/>
              <w:left w:val="nil"/>
              <w:bottom w:val="nil"/>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sz w:val="19"/>
                <w:szCs w:val="19"/>
              </w:rPr>
              <w:t>9,839,510,610</w:t>
            </w:r>
            <w:r>
              <w:rPr>
                <w:rFonts w:ascii="Arial Narrow" w:hAnsi="Arial Narrow"/>
                <w:sz w:val="19"/>
                <w:szCs w:val="19"/>
                <w:lang w:val="en-PH" w:eastAsia="en-PH"/>
              </w:rPr>
              <w:t xml:space="preserve"> </w:t>
            </w:r>
          </w:p>
        </w:tc>
        <w:tc>
          <w:tcPr>
            <w:tcW w:w="1509" w:type="dxa"/>
            <w:tcBorders>
              <w:top w:val="single" w:sz="4" w:space="0" w:color="auto"/>
              <w:left w:val="nil"/>
              <w:bottom w:val="nil"/>
              <w:right w:val="nil"/>
            </w:tcBorders>
            <w:shd w:val="clear" w:color="auto" w:fill="auto"/>
            <w:noWrap/>
            <w:hideMark/>
          </w:tcPr>
          <w:p>
            <w:pPr>
              <w:ind w:left="-108" w:right="-77"/>
              <w:jc w:val="right"/>
              <w:rPr>
                <w:rFonts w:ascii="Arial Narrow" w:hAnsi="Arial Narrow"/>
                <w:b/>
                <w:bCs/>
                <w:sz w:val="19"/>
                <w:szCs w:val="19"/>
                <w:lang w:val="en-PH" w:eastAsia="en-PH"/>
              </w:rPr>
            </w:pPr>
            <w:r>
              <w:rPr>
                <w:rFonts w:ascii="Arial Narrow" w:hAnsi="Arial Narrow" w:cs="Calibri"/>
                <w:sz w:val="19"/>
                <w:szCs w:val="19"/>
              </w:rPr>
              <w:t>18,255,121,725</w:t>
            </w:r>
          </w:p>
        </w:tc>
      </w:tr>
      <w:tr>
        <w:trPr>
          <w:trHeight w:val="233"/>
        </w:trPr>
        <w:tc>
          <w:tcPr>
            <w:tcW w:w="2700" w:type="dxa"/>
            <w:tcBorders>
              <w:top w:val="nil"/>
              <w:left w:val="nil"/>
              <w:right w:val="nil"/>
            </w:tcBorders>
            <w:shd w:val="clear" w:color="auto" w:fill="auto"/>
            <w:noWrap/>
            <w:hideMark/>
          </w:tcPr>
          <w:p>
            <w:pPr>
              <w:ind w:left="-90"/>
              <w:jc w:val="left"/>
              <w:rPr>
                <w:rFonts w:ascii="Arial Narrow" w:hAnsi="Arial Narrow"/>
                <w:sz w:val="19"/>
                <w:szCs w:val="19"/>
                <w:lang w:val="en-PH" w:eastAsia="en-PH"/>
              </w:rPr>
            </w:pPr>
            <w:r>
              <w:rPr>
                <w:rFonts w:ascii="Arial Narrow" w:hAnsi="Arial Narrow"/>
                <w:sz w:val="19"/>
                <w:szCs w:val="19"/>
                <w:lang w:val="en-PH" w:eastAsia="en-PH"/>
              </w:rPr>
              <w:t>Add: 2% Printing Cost</w:t>
            </w:r>
          </w:p>
        </w:tc>
        <w:tc>
          <w:tcPr>
            <w:tcW w:w="1579" w:type="dxa"/>
            <w:tcBorders>
              <w:top w:val="nil"/>
              <w:left w:val="nil"/>
              <w:right w:val="nil"/>
            </w:tcBorders>
            <w:shd w:val="clear" w:color="auto" w:fill="auto"/>
            <w:noWrap/>
            <w:hideMark/>
          </w:tcPr>
          <w:p>
            <w:pPr>
              <w:ind w:left="-108" w:right="-108"/>
              <w:jc w:val="right"/>
              <w:rPr>
                <w:rFonts w:ascii="Arial Narrow" w:hAnsi="Arial Narrow"/>
                <w:sz w:val="19"/>
                <w:szCs w:val="19"/>
                <w:lang w:val="en-PH" w:eastAsia="en-PH"/>
              </w:rPr>
            </w:pPr>
            <w:r>
              <w:rPr>
                <w:rFonts w:ascii="Arial Narrow" w:hAnsi="Arial Narrow" w:cs="Calibri"/>
                <w:sz w:val="19"/>
                <w:szCs w:val="19"/>
              </w:rPr>
              <w:t>372,553,504</w:t>
            </w:r>
          </w:p>
        </w:tc>
        <w:tc>
          <w:tcPr>
            <w:tcW w:w="1491" w:type="dxa"/>
            <w:tcBorders>
              <w:top w:val="nil"/>
              <w:left w:val="nil"/>
              <w:right w:val="nil"/>
            </w:tcBorders>
            <w:shd w:val="clear" w:color="auto" w:fill="auto"/>
            <w:noWrap/>
            <w:hideMark/>
          </w:tcPr>
          <w:p>
            <w:pPr>
              <w:ind w:left="-108" w:right="-108"/>
              <w:jc w:val="right"/>
              <w:rPr>
                <w:rFonts w:ascii="Arial Narrow" w:hAnsi="Arial Narrow"/>
                <w:sz w:val="19"/>
                <w:szCs w:val="19"/>
                <w:lang w:val="en-PH" w:eastAsia="en-PH"/>
              </w:rPr>
            </w:pPr>
          </w:p>
        </w:tc>
        <w:tc>
          <w:tcPr>
            <w:tcW w:w="1404" w:type="dxa"/>
            <w:tcBorders>
              <w:top w:val="nil"/>
              <w:left w:val="nil"/>
              <w:right w:val="nil"/>
            </w:tcBorders>
            <w:shd w:val="clear" w:color="auto" w:fill="auto"/>
            <w:noWrap/>
            <w:hideMark/>
          </w:tcPr>
          <w:p>
            <w:pPr>
              <w:ind w:left="-108" w:right="-108"/>
              <w:jc w:val="right"/>
              <w:rPr>
                <w:rFonts w:ascii="Arial Narrow" w:hAnsi="Arial Narrow"/>
                <w:sz w:val="19"/>
                <w:szCs w:val="19"/>
                <w:lang w:val="en-PH" w:eastAsia="en-PH"/>
              </w:rPr>
            </w:pPr>
          </w:p>
        </w:tc>
        <w:tc>
          <w:tcPr>
            <w:tcW w:w="1509" w:type="dxa"/>
            <w:tcBorders>
              <w:top w:val="nil"/>
              <w:left w:val="nil"/>
              <w:right w:val="nil"/>
            </w:tcBorders>
            <w:shd w:val="clear" w:color="auto" w:fill="auto"/>
            <w:noWrap/>
            <w:hideMark/>
          </w:tcPr>
          <w:p>
            <w:pPr>
              <w:ind w:left="-108" w:right="-77"/>
              <w:jc w:val="right"/>
              <w:rPr>
                <w:rFonts w:ascii="Arial Narrow" w:hAnsi="Arial Narrow"/>
                <w:sz w:val="19"/>
                <w:szCs w:val="19"/>
                <w:lang w:val="en-PH" w:eastAsia="en-PH"/>
              </w:rPr>
            </w:pPr>
            <w:r>
              <w:rPr>
                <w:rFonts w:ascii="Arial Narrow" w:hAnsi="Arial Narrow" w:cs="Calibri"/>
                <w:sz w:val="19"/>
                <w:szCs w:val="19"/>
              </w:rPr>
              <w:t>372,553,504</w:t>
            </w:r>
          </w:p>
        </w:tc>
      </w:tr>
      <w:tr>
        <w:trPr>
          <w:trHeight w:val="127"/>
        </w:trPr>
        <w:tc>
          <w:tcPr>
            <w:tcW w:w="2700" w:type="dxa"/>
            <w:tcBorders>
              <w:top w:val="single" w:sz="4" w:space="0" w:color="auto"/>
              <w:left w:val="nil"/>
              <w:bottom w:val="double" w:sz="4" w:space="0" w:color="auto"/>
              <w:right w:val="nil"/>
            </w:tcBorders>
            <w:shd w:val="clear" w:color="auto" w:fill="auto"/>
            <w:noWrap/>
            <w:hideMark/>
          </w:tcPr>
          <w:p>
            <w:pPr>
              <w:ind w:left="-90"/>
              <w:jc w:val="left"/>
              <w:rPr>
                <w:rFonts w:ascii="Arial Narrow" w:hAnsi="Arial Narrow"/>
                <w:b/>
                <w:bCs/>
                <w:sz w:val="19"/>
                <w:szCs w:val="19"/>
                <w:lang w:val="en-PH" w:eastAsia="en-PH"/>
              </w:rPr>
            </w:pPr>
            <w:r>
              <w:rPr>
                <w:rFonts w:ascii="Arial Narrow" w:hAnsi="Arial Narrow"/>
                <w:b/>
                <w:bCs/>
                <w:sz w:val="19"/>
                <w:szCs w:val="19"/>
                <w:lang w:val="en-PH" w:eastAsia="en-PH"/>
              </w:rPr>
              <w:t>Gross Revenue</w:t>
            </w:r>
          </w:p>
        </w:tc>
        <w:tc>
          <w:tcPr>
            <w:tcW w:w="1579" w:type="dxa"/>
            <w:tcBorders>
              <w:top w:val="single" w:sz="4" w:space="0" w:color="auto"/>
              <w:left w:val="nil"/>
              <w:bottom w:val="doub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b/>
                <w:sz w:val="19"/>
                <w:szCs w:val="19"/>
              </w:rPr>
              <w:t>3,421,158,832</w:t>
            </w:r>
            <w:r>
              <w:rPr>
                <w:rFonts w:ascii="Arial Narrow" w:hAnsi="Arial Narrow"/>
                <w:b/>
                <w:bCs/>
                <w:sz w:val="19"/>
                <w:szCs w:val="19"/>
                <w:lang w:val="en-PH" w:eastAsia="en-PH"/>
              </w:rPr>
              <w:t xml:space="preserve"> </w:t>
            </w:r>
          </w:p>
        </w:tc>
        <w:tc>
          <w:tcPr>
            <w:tcW w:w="1491" w:type="dxa"/>
            <w:tcBorders>
              <w:top w:val="single" w:sz="4" w:space="0" w:color="auto"/>
              <w:left w:val="nil"/>
              <w:bottom w:val="doub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b/>
                <w:sz w:val="19"/>
                <w:szCs w:val="19"/>
              </w:rPr>
              <w:t>5,367,005,787</w:t>
            </w:r>
          </w:p>
        </w:tc>
        <w:tc>
          <w:tcPr>
            <w:tcW w:w="1404" w:type="dxa"/>
            <w:tcBorders>
              <w:top w:val="single" w:sz="4" w:space="0" w:color="auto"/>
              <w:left w:val="nil"/>
              <w:bottom w:val="double" w:sz="4" w:space="0" w:color="auto"/>
              <w:right w:val="nil"/>
            </w:tcBorders>
            <w:shd w:val="clear" w:color="auto" w:fill="auto"/>
            <w:noWrap/>
            <w:hideMark/>
          </w:tcPr>
          <w:p>
            <w:pPr>
              <w:ind w:left="-108" w:right="-108"/>
              <w:jc w:val="right"/>
              <w:rPr>
                <w:rFonts w:ascii="Arial Narrow" w:hAnsi="Arial Narrow"/>
                <w:b/>
                <w:bCs/>
                <w:sz w:val="19"/>
                <w:szCs w:val="19"/>
                <w:lang w:val="en-PH" w:eastAsia="en-PH"/>
              </w:rPr>
            </w:pPr>
            <w:r>
              <w:rPr>
                <w:rFonts w:ascii="Arial Narrow" w:hAnsi="Arial Narrow" w:cs="Calibri"/>
                <w:b/>
                <w:sz w:val="19"/>
                <w:szCs w:val="19"/>
              </w:rPr>
              <w:t>9,839,510,610</w:t>
            </w:r>
            <w:r>
              <w:rPr>
                <w:rFonts w:ascii="Arial Narrow" w:hAnsi="Arial Narrow"/>
                <w:b/>
                <w:bCs/>
                <w:sz w:val="19"/>
                <w:szCs w:val="19"/>
                <w:lang w:val="en-PH" w:eastAsia="en-PH"/>
              </w:rPr>
              <w:t xml:space="preserve"> </w:t>
            </w:r>
          </w:p>
        </w:tc>
        <w:tc>
          <w:tcPr>
            <w:tcW w:w="1509" w:type="dxa"/>
            <w:tcBorders>
              <w:top w:val="single" w:sz="4" w:space="0" w:color="auto"/>
              <w:left w:val="nil"/>
              <w:bottom w:val="double" w:sz="4" w:space="0" w:color="auto"/>
              <w:right w:val="nil"/>
            </w:tcBorders>
            <w:shd w:val="clear" w:color="auto" w:fill="auto"/>
            <w:noWrap/>
            <w:hideMark/>
          </w:tcPr>
          <w:p>
            <w:pPr>
              <w:ind w:left="-108" w:right="-77"/>
              <w:jc w:val="right"/>
              <w:rPr>
                <w:rFonts w:ascii="Arial Narrow" w:hAnsi="Arial Narrow"/>
                <w:b/>
                <w:bCs/>
                <w:sz w:val="19"/>
                <w:szCs w:val="19"/>
                <w:lang w:val="en-PH" w:eastAsia="en-PH"/>
              </w:rPr>
            </w:pPr>
            <w:r>
              <w:rPr>
                <w:rFonts w:ascii="Arial Narrow" w:hAnsi="Arial Narrow" w:cs="Calibri"/>
                <w:b/>
                <w:sz w:val="19"/>
                <w:szCs w:val="19"/>
              </w:rPr>
              <w:t>18,627,675,229</w:t>
            </w:r>
          </w:p>
        </w:tc>
      </w:tr>
    </w:tbl>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PCSO’s retail receipts:</w:t>
      </w:r>
    </w:p>
    <w:p>
      <w:pPr>
        <w:ind w:left="0"/>
        <w:rPr>
          <w:rFonts w:ascii="Arial" w:hAnsi="Arial" w:cs="Arial"/>
          <w:sz w:val="22"/>
          <w:szCs w:val="22"/>
        </w:rPr>
      </w:pPr>
    </w:p>
    <w:tbl>
      <w:tblPr>
        <w:tblW w:w="8643" w:type="dxa"/>
        <w:tblLook w:val="04A0" w:firstRow="1" w:lastRow="0" w:firstColumn="1" w:lastColumn="0" w:noHBand="0" w:noVBand="1"/>
      </w:tblPr>
      <w:tblGrid>
        <w:gridCol w:w="3870"/>
        <w:gridCol w:w="2335"/>
        <w:gridCol w:w="2438"/>
      </w:tblGrid>
      <w:tr>
        <w:trPr>
          <w:trHeight w:val="338"/>
        </w:trPr>
        <w:tc>
          <w:tcPr>
            <w:tcW w:w="3870" w:type="dxa"/>
            <w:tcBorders>
              <w:top w:val="single" w:sz="4" w:space="0" w:color="auto"/>
              <w:left w:val="nil"/>
              <w:bottom w:val="single" w:sz="4" w:space="0" w:color="auto"/>
              <w:right w:val="nil"/>
            </w:tcBorders>
            <w:shd w:val="clear" w:color="000000" w:fill="FFFFFF"/>
            <w:noWrap/>
            <w:vAlign w:val="bottom"/>
            <w:hideMark/>
          </w:tcPr>
          <w:p>
            <w:pP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335" w:type="dxa"/>
            <w:tcBorders>
              <w:top w:val="single" w:sz="4" w:space="0" w:color="auto"/>
              <w:left w:val="nil"/>
              <w:bottom w:val="single" w:sz="4" w:space="0" w:color="auto"/>
              <w:right w:val="nil"/>
            </w:tcBorders>
            <w:shd w:val="clear" w:color="000000" w:fill="FFFFFF"/>
            <w:noWrap/>
            <w:vAlign w:val="center"/>
          </w:tcPr>
          <w:p>
            <w:pPr>
              <w:ind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2021</w:t>
            </w:r>
          </w:p>
        </w:tc>
        <w:tc>
          <w:tcPr>
            <w:tcW w:w="2438" w:type="dxa"/>
            <w:tcBorders>
              <w:top w:val="single" w:sz="4" w:space="0" w:color="auto"/>
              <w:left w:val="nil"/>
              <w:bottom w:val="single" w:sz="4" w:space="0" w:color="auto"/>
              <w:right w:val="nil"/>
            </w:tcBorders>
            <w:shd w:val="clear" w:color="000000" w:fill="FFFFFF"/>
            <w:vAlign w:val="center"/>
          </w:tcPr>
          <w:p>
            <w:pPr>
              <w:ind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2020</w:t>
            </w:r>
          </w:p>
        </w:tc>
      </w:tr>
      <w:tr>
        <w:trPr>
          <w:trHeight w:val="200"/>
        </w:trPr>
        <w:tc>
          <w:tcPr>
            <w:tcW w:w="3870" w:type="dxa"/>
            <w:tcBorders>
              <w:top w:val="single" w:sz="4" w:space="0" w:color="auto"/>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r>
              <w:rPr>
                <w:rFonts w:ascii="Arial Narrow" w:hAnsi="Arial Narrow" w:cs="Arial"/>
                <w:sz w:val="22"/>
                <w:szCs w:val="22"/>
                <w:lang w:val="en-PH" w:eastAsia="en-PH"/>
              </w:rPr>
              <w:t>Sweepstakes</w:t>
            </w:r>
          </w:p>
        </w:tc>
        <w:tc>
          <w:tcPr>
            <w:tcW w:w="2335" w:type="dxa"/>
            <w:tcBorders>
              <w:top w:val="single" w:sz="4" w:space="0" w:color="auto"/>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w:t>
            </w:r>
          </w:p>
        </w:tc>
        <w:tc>
          <w:tcPr>
            <w:tcW w:w="2438" w:type="dxa"/>
            <w:tcBorders>
              <w:top w:val="single" w:sz="4" w:space="0" w:color="auto"/>
              <w:left w:val="nil"/>
              <w:bottom w:val="nil"/>
              <w:right w:val="nil"/>
            </w:tcBorders>
            <w:shd w:val="clear" w:color="000000" w:fill="FFFFFF"/>
            <w:noWrap/>
            <w:vAlign w:val="bottom"/>
            <w:hideMark/>
          </w:tcPr>
          <w:p>
            <w:pPr>
              <w:ind w:left="-23"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w:t>
            </w:r>
          </w:p>
        </w:tc>
      </w:tr>
      <w:tr>
        <w:trPr>
          <w:trHeight w:val="180"/>
        </w:trPr>
        <w:tc>
          <w:tcPr>
            <w:tcW w:w="3870" w:type="dxa"/>
            <w:tcBorders>
              <w:top w:val="nil"/>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r>
              <w:rPr>
                <w:rFonts w:ascii="Arial Narrow" w:hAnsi="Arial Narrow" w:cs="Arial"/>
                <w:sz w:val="22"/>
                <w:szCs w:val="22"/>
                <w:lang w:val="en-PH" w:eastAsia="en-PH"/>
              </w:rPr>
              <w:t>NISP</w:t>
            </w:r>
          </w:p>
        </w:tc>
        <w:tc>
          <w:tcPr>
            <w:tcW w:w="2335" w:type="dxa"/>
            <w:tcBorders>
              <w:top w:val="nil"/>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954,358,663</w:t>
            </w:r>
          </w:p>
        </w:tc>
        <w:tc>
          <w:tcPr>
            <w:tcW w:w="2438" w:type="dxa"/>
            <w:tcBorders>
              <w:top w:val="nil"/>
              <w:left w:val="nil"/>
              <w:bottom w:val="nil"/>
              <w:right w:val="nil"/>
            </w:tcBorders>
            <w:shd w:val="clear" w:color="000000" w:fill="FFFFFF"/>
            <w:noWrap/>
            <w:vAlign w:val="bottom"/>
            <w:hideMark/>
          </w:tcPr>
          <w:p>
            <w:pPr>
              <w:ind w:left="-23"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522,404,169 </w:t>
            </w:r>
          </w:p>
        </w:tc>
      </w:tr>
      <w:tr>
        <w:trPr>
          <w:trHeight w:val="200"/>
        </w:trPr>
        <w:tc>
          <w:tcPr>
            <w:tcW w:w="3870" w:type="dxa"/>
            <w:tcBorders>
              <w:top w:val="nil"/>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r>
              <w:rPr>
                <w:rFonts w:ascii="Arial Narrow" w:hAnsi="Arial Narrow" w:cs="Arial"/>
                <w:sz w:val="22"/>
                <w:szCs w:val="22"/>
                <w:lang w:val="en-PH" w:eastAsia="en-PH"/>
              </w:rPr>
              <w:t>STL</w:t>
            </w:r>
          </w:p>
        </w:tc>
        <w:tc>
          <w:tcPr>
            <w:tcW w:w="2335" w:type="dxa"/>
            <w:tcBorders>
              <w:top w:val="nil"/>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21,550,718,198</w:t>
            </w:r>
          </w:p>
        </w:tc>
        <w:tc>
          <w:tcPr>
            <w:tcW w:w="2438" w:type="dxa"/>
            <w:tcBorders>
              <w:top w:val="nil"/>
              <w:left w:val="nil"/>
              <w:bottom w:val="nil"/>
              <w:right w:val="nil"/>
            </w:tcBorders>
            <w:shd w:val="clear" w:color="000000" w:fill="FFFFFF"/>
            <w:noWrap/>
            <w:vAlign w:val="bottom"/>
            <w:hideMark/>
          </w:tcPr>
          <w:p>
            <w:pPr>
              <w:ind w:left="-23"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5,703,183,265</w:t>
            </w:r>
          </w:p>
        </w:tc>
      </w:tr>
      <w:tr>
        <w:trPr>
          <w:trHeight w:val="200"/>
        </w:trPr>
        <w:tc>
          <w:tcPr>
            <w:tcW w:w="3870" w:type="dxa"/>
            <w:tcBorders>
              <w:top w:val="nil"/>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r>
              <w:rPr>
                <w:rFonts w:ascii="Arial Narrow" w:hAnsi="Arial Narrow" w:cs="Arial"/>
                <w:sz w:val="22"/>
                <w:szCs w:val="22"/>
                <w:lang w:val="en-PH" w:eastAsia="en-PH"/>
              </w:rPr>
              <w:t>Keno</w:t>
            </w:r>
          </w:p>
        </w:tc>
        <w:tc>
          <w:tcPr>
            <w:tcW w:w="2335" w:type="dxa"/>
            <w:tcBorders>
              <w:top w:val="nil"/>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306,600,029</w:t>
            </w:r>
          </w:p>
        </w:tc>
        <w:tc>
          <w:tcPr>
            <w:tcW w:w="2438" w:type="dxa"/>
            <w:tcBorders>
              <w:top w:val="nil"/>
              <w:left w:val="nil"/>
              <w:bottom w:val="nil"/>
              <w:right w:val="nil"/>
            </w:tcBorders>
            <w:shd w:val="clear" w:color="000000" w:fill="FFFFFF"/>
            <w:noWrap/>
            <w:vAlign w:val="bottom"/>
            <w:hideMark/>
          </w:tcPr>
          <w:p>
            <w:pPr>
              <w:ind w:left="-23"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407,006,865 </w:t>
            </w:r>
          </w:p>
        </w:tc>
      </w:tr>
      <w:tr>
        <w:trPr>
          <w:trHeight w:val="200"/>
        </w:trPr>
        <w:tc>
          <w:tcPr>
            <w:tcW w:w="3870" w:type="dxa"/>
            <w:tcBorders>
              <w:top w:val="nil"/>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r>
              <w:rPr>
                <w:rFonts w:ascii="Arial Narrow" w:hAnsi="Arial Narrow" w:cs="Arial"/>
                <w:sz w:val="22"/>
                <w:szCs w:val="22"/>
                <w:lang w:val="en-PH" w:eastAsia="en-PH"/>
              </w:rPr>
              <w:t>Lotto</w:t>
            </w:r>
          </w:p>
        </w:tc>
        <w:tc>
          <w:tcPr>
            <w:tcW w:w="2335" w:type="dxa"/>
            <w:tcBorders>
              <w:top w:val="nil"/>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20,553,529,410</w:t>
            </w:r>
          </w:p>
        </w:tc>
        <w:tc>
          <w:tcPr>
            <w:tcW w:w="2438" w:type="dxa"/>
            <w:tcBorders>
              <w:top w:val="nil"/>
              <w:left w:val="nil"/>
              <w:bottom w:val="nil"/>
              <w:right w:val="nil"/>
            </w:tcBorders>
            <w:shd w:val="clear" w:color="000000" w:fill="FFFFFF"/>
            <w:noWrap/>
            <w:vAlign w:val="bottom"/>
            <w:hideMark/>
          </w:tcPr>
          <w:p>
            <w:pPr>
              <w:ind w:left="-23" w:right="-108"/>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11,943,951,300 </w:t>
            </w:r>
          </w:p>
        </w:tc>
      </w:tr>
      <w:tr>
        <w:trPr>
          <w:trHeight w:val="200"/>
        </w:trPr>
        <w:tc>
          <w:tcPr>
            <w:tcW w:w="3870" w:type="dxa"/>
            <w:tcBorders>
              <w:top w:val="nil"/>
              <w:left w:val="nil"/>
              <w:bottom w:val="nil"/>
              <w:right w:val="nil"/>
            </w:tcBorders>
            <w:shd w:val="clear" w:color="000000" w:fill="FFFFFF"/>
            <w:noWrap/>
            <w:vAlign w:val="bottom"/>
            <w:hideMark/>
          </w:tcPr>
          <w:p>
            <w:pPr>
              <w:ind w:left="-113"/>
              <w:jc w:val="left"/>
              <w:rPr>
                <w:rFonts w:ascii="Arial Narrow" w:hAnsi="Arial Narrow" w:cs="Arial"/>
                <w:sz w:val="22"/>
                <w:szCs w:val="22"/>
                <w:lang w:val="en-PH" w:eastAsia="en-PH"/>
              </w:rPr>
            </w:pPr>
            <w:proofErr w:type="spellStart"/>
            <w:r>
              <w:rPr>
                <w:rFonts w:ascii="Arial Narrow" w:hAnsi="Arial Narrow" w:cs="Arial"/>
                <w:sz w:val="22"/>
                <w:szCs w:val="22"/>
                <w:lang w:val="en-PH" w:eastAsia="en-PH"/>
              </w:rPr>
              <w:t>Peryahan</w:t>
            </w:r>
            <w:proofErr w:type="spellEnd"/>
          </w:p>
        </w:tc>
        <w:tc>
          <w:tcPr>
            <w:tcW w:w="2335" w:type="dxa"/>
            <w:tcBorders>
              <w:top w:val="nil"/>
              <w:left w:val="nil"/>
              <w:bottom w:val="nil"/>
              <w:right w:val="nil"/>
            </w:tcBorders>
            <w:shd w:val="clear" w:color="000000" w:fill="FFFFFF"/>
            <w:noWrap/>
            <w:vAlign w:val="bottom"/>
          </w:tcPr>
          <w:p>
            <w:pPr>
              <w:ind w:left="-23" w:right="-111"/>
              <w:jc w:val="right"/>
              <w:rPr>
                <w:rFonts w:ascii="Arial Narrow" w:hAnsi="Arial Narrow" w:cs="Arial"/>
                <w:sz w:val="22"/>
                <w:szCs w:val="22"/>
                <w:lang w:val="en-PH" w:eastAsia="en-PH"/>
              </w:rPr>
            </w:pPr>
            <w:r>
              <w:rPr>
                <w:rFonts w:ascii="Arial Narrow" w:hAnsi="Arial Narrow" w:cs="Arial"/>
                <w:sz w:val="22"/>
                <w:szCs w:val="22"/>
                <w:lang w:val="en-PH" w:eastAsia="en-PH"/>
              </w:rPr>
              <w:t>-</w:t>
            </w:r>
          </w:p>
        </w:tc>
        <w:tc>
          <w:tcPr>
            <w:tcW w:w="2438" w:type="dxa"/>
            <w:tcBorders>
              <w:top w:val="nil"/>
              <w:left w:val="nil"/>
              <w:bottom w:val="nil"/>
              <w:right w:val="nil"/>
            </w:tcBorders>
            <w:shd w:val="clear" w:color="000000" w:fill="FFFFFF"/>
            <w:noWrap/>
            <w:vAlign w:val="bottom"/>
            <w:hideMark/>
          </w:tcPr>
          <w:p>
            <w:pPr>
              <w:ind w:left="-23" w:right="-177"/>
              <w:jc w:val="right"/>
              <w:rPr>
                <w:rFonts w:ascii="Arial Narrow" w:hAnsi="Arial Narrow" w:cs="Arial"/>
                <w:sz w:val="22"/>
                <w:szCs w:val="22"/>
                <w:lang w:val="en-PH" w:eastAsia="en-PH"/>
              </w:rPr>
            </w:pPr>
            <w:r>
              <w:rPr>
                <w:rFonts w:ascii="Arial Narrow" w:hAnsi="Arial Narrow" w:cs="Arial"/>
                <w:sz w:val="22"/>
                <w:szCs w:val="22"/>
                <w:lang w:val="en-PH" w:eastAsia="en-PH"/>
              </w:rPr>
              <w:t>51,129,630 </w:t>
            </w:r>
          </w:p>
        </w:tc>
      </w:tr>
      <w:tr>
        <w:trPr>
          <w:trHeight w:val="221"/>
        </w:trPr>
        <w:tc>
          <w:tcPr>
            <w:tcW w:w="3870" w:type="dxa"/>
            <w:tcBorders>
              <w:top w:val="single" w:sz="4" w:space="0" w:color="auto"/>
              <w:left w:val="nil"/>
              <w:bottom w:val="double" w:sz="6" w:space="0" w:color="auto"/>
              <w:right w:val="nil"/>
            </w:tcBorders>
            <w:shd w:val="clear" w:color="000000" w:fill="FFFFFF"/>
            <w:noWrap/>
            <w:vAlign w:val="bottom"/>
            <w:hideMark/>
          </w:tcPr>
          <w:p>
            <w:pPr>
              <w:ind w:left="-110"/>
              <w:rPr>
                <w:rFonts w:ascii="Arial Narrow" w:hAnsi="Arial Narrow" w:cs="Arial"/>
                <w:b/>
                <w:bCs/>
                <w:sz w:val="22"/>
                <w:szCs w:val="22"/>
                <w:lang w:val="en-PH" w:eastAsia="en-PH"/>
              </w:rPr>
            </w:pPr>
            <w:r>
              <w:rPr>
                <w:rFonts w:ascii="Arial Narrow" w:hAnsi="Arial Narrow" w:cs="Arial"/>
                <w:b/>
                <w:bCs/>
                <w:sz w:val="22"/>
                <w:szCs w:val="22"/>
                <w:lang w:val="en-PH" w:eastAsia="en-PH"/>
              </w:rPr>
              <w:t> Total</w:t>
            </w:r>
          </w:p>
        </w:tc>
        <w:tc>
          <w:tcPr>
            <w:tcW w:w="2335" w:type="dxa"/>
            <w:tcBorders>
              <w:top w:val="single" w:sz="4" w:space="0" w:color="auto"/>
              <w:left w:val="nil"/>
              <w:bottom w:val="double" w:sz="6" w:space="0" w:color="auto"/>
              <w:right w:val="nil"/>
            </w:tcBorders>
            <w:shd w:val="clear" w:color="000000" w:fill="FFFFFF"/>
            <w:noWrap/>
            <w:vAlign w:val="bottom"/>
          </w:tcPr>
          <w:p>
            <w:pPr>
              <w:ind w:left="-23" w:right="-111"/>
              <w:jc w:val="right"/>
              <w:rPr>
                <w:rFonts w:ascii="Arial Narrow" w:hAnsi="Arial Narrow" w:cs="Arial"/>
                <w:b/>
                <w:bCs/>
                <w:sz w:val="22"/>
                <w:szCs w:val="22"/>
                <w:lang w:val="en-PH" w:eastAsia="en-PH"/>
              </w:rPr>
            </w:pPr>
            <w:r>
              <w:rPr>
                <w:rFonts w:ascii="Arial Narrow" w:hAnsi="Arial Narrow" w:cs="Arial"/>
                <w:b/>
                <w:bCs/>
                <w:sz w:val="22"/>
                <w:szCs w:val="22"/>
                <w:lang w:val="en-PH" w:eastAsia="en-PH"/>
              </w:rPr>
              <w:t>43,365,206,300</w:t>
            </w:r>
          </w:p>
        </w:tc>
        <w:tc>
          <w:tcPr>
            <w:tcW w:w="2438" w:type="dxa"/>
            <w:tcBorders>
              <w:top w:val="single" w:sz="4" w:space="0" w:color="auto"/>
              <w:left w:val="nil"/>
              <w:bottom w:val="double" w:sz="6" w:space="0" w:color="auto"/>
              <w:right w:val="nil"/>
            </w:tcBorders>
            <w:shd w:val="clear" w:color="000000" w:fill="FFFFFF"/>
            <w:noWrap/>
            <w:vAlign w:val="bottom"/>
          </w:tcPr>
          <w:p>
            <w:pPr>
              <w:ind w:left="-23"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18,627,675,229</w:t>
            </w:r>
          </w:p>
        </w:tc>
      </w:tr>
    </w:tbl>
    <w:p>
      <w:pPr>
        <w:shd w:val="clear" w:color="auto" w:fill="FFFFFF"/>
        <w:tabs>
          <w:tab w:val="left" w:pos="0"/>
        </w:tabs>
        <w:suppressAutoHyphens/>
        <w:ind w:left="0"/>
        <w:rPr>
          <w:rFonts w:ascii="Arial" w:hAnsi="Arial" w:cs="Arial"/>
          <w:iCs/>
          <w:sz w:val="22"/>
          <w:szCs w:val="22"/>
          <w:lang w:eastAsia="ar-SA"/>
        </w:rPr>
      </w:pPr>
    </w:p>
    <w:p>
      <w:pPr>
        <w:shd w:val="clear" w:color="auto" w:fill="FFFFFF"/>
        <w:tabs>
          <w:tab w:val="left" w:pos="0"/>
        </w:tabs>
        <w:suppressAutoHyphens/>
        <w:ind w:left="0"/>
        <w:rPr>
          <w:rFonts w:ascii="Arial" w:hAnsi="Arial" w:cs="Arial"/>
          <w:iCs/>
          <w:sz w:val="22"/>
          <w:szCs w:val="22"/>
          <w:lang w:eastAsia="ar-SA"/>
        </w:rPr>
      </w:pPr>
      <w:r>
        <w:rPr>
          <w:rFonts w:ascii="Arial" w:hAnsi="Arial" w:cs="Arial"/>
          <w:iCs/>
          <w:sz w:val="22"/>
          <w:szCs w:val="22"/>
          <w:lang w:eastAsia="ar-SA"/>
        </w:rPr>
        <w:t xml:space="preserve">In accordance with the provision of PCSO Charter, specifically Section 6 of RA No. 1169 as amended by Batas </w:t>
      </w:r>
      <w:proofErr w:type="spellStart"/>
      <w:r>
        <w:rPr>
          <w:rFonts w:ascii="Arial" w:hAnsi="Arial" w:cs="Arial"/>
          <w:iCs/>
          <w:sz w:val="22"/>
          <w:szCs w:val="22"/>
          <w:lang w:eastAsia="ar-SA"/>
        </w:rPr>
        <w:t>Pambansa</w:t>
      </w:r>
      <w:proofErr w:type="spellEnd"/>
      <w:r>
        <w:rPr>
          <w:rFonts w:ascii="Arial" w:hAnsi="Arial" w:cs="Arial"/>
          <w:iCs/>
          <w:sz w:val="22"/>
          <w:szCs w:val="22"/>
          <w:lang w:eastAsia="ar-SA"/>
        </w:rPr>
        <w:t xml:space="preserve"> </w:t>
      </w:r>
      <w:proofErr w:type="spellStart"/>
      <w:r>
        <w:rPr>
          <w:rFonts w:ascii="Arial" w:hAnsi="Arial" w:cs="Arial"/>
          <w:iCs/>
          <w:sz w:val="22"/>
          <w:szCs w:val="22"/>
          <w:lang w:eastAsia="ar-SA"/>
        </w:rPr>
        <w:t>Bilang</w:t>
      </w:r>
      <w:proofErr w:type="spellEnd"/>
      <w:r>
        <w:rPr>
          <w:rFonts w:ascii="Arial" w:hAnsi="Arial" w:cs="Arial"/>
          <w:iCs/>
          <w:sz w:val="22"/>
          <w:szCs w:val="22"/>
          <w:lang w:eastAsia="ar-SA"/>
        </w:rPr>
        <w:t xml:space="preserve"> 42, the gross receipts generated from the sale of tickets whether for sweepstakes, lotteries or similar activities, shall be deducted the printing cost of such tickets, which in no case shall exceed two per cent of such gross receipts to arrive at the net receipts.  The net receipts shall be allocated as follows:</w:t>
      </w:r>
    </w:p>
    <w:p>
      <w:pPr>
        <w:shd w:val="clear" w:color="auto" w:fill="FFFFFF"/>
        <w:suppressAutoHyphens/>
        <w:rPr>
          <w:rFonts w:ascii="Arial" w:hAnsi="Arial" w:cs="Arial"/>
          <w:iCs/>
          <w:sz w:val="22"/>
          <w:szCs w:val="22"/>
          <w:lang w:eastAsia="ar-SA"/>
        </w:rPr>
      </w:pPr>
    </w:p>
    <w:p>
      <w:pPr>
        <w:numPr>
          <w:ilvl w:val="0"/>
          <w:numId w:val="23"/>
        </w:numPr>
        <w:shd w:val="clear" w:color="auto" w:fill="FFFFFF"/>
        <w:suppressAutoHyphens/>
        <w:ind w:left="720"/>
        <w:rPr>
          <w:rFonts w:ascii="Arial" w:hAnsi="Arial" w:cs="Arial"/>
          <w:iCs/>
          <w:sz w:val="22"/>
          <w:szCs w:val="22"/>
          <w:lang w:eastAsia="ar-SA"/>
        </w:rPr>
      </w:pPr>
      <w:r>
        <w:rPr>
          <w:rFonts w:ascii="Arial" w:hAnsi="Arial" w:cs="Arial"/>
          <w:iCs/>
          <w:sz w:val="22"/>
          <w:szCs w:val="22"/>
          <w:lang w:eastAsia="ar-SA"/>
        </w:rPr>
        <w:t>Fifty-five per cent shall be set aside as Prize fund.</w:t>
      </w:r>
    </w:p>
    <w:p>
      <w:pPr>
        <w:numPr>
          <w:ilvl w:val="0"/>
          <w:numId w:val="23"/>
        </w:numPr>
        <w:shd w:val="clear" w:color="auto" w:fill="FFFFFF"/>
        <w:suppressAutoHyphens/>
        <w:ind w:left="720"/>
        <w:rPr>
          <w:rFonts w:ascii="Arial" w:hAnsi="Arial" w:cs="Arial"/>
          <w:iCs/>
          <w:sz w:val="22"/>
          <w:szCs w:val="22"/>
          <w:lang w:eastAsia="ar-SA"/>
        </w:rPr>
      </w:pPr>
      <w:r>
        <w:rPr>
          <w:rFonts w:ascii="Arial" w:hAnsi="Arial" w:cs="Arial"/>
          <w:iCs/>
          <w:sz w:val="22"/>
          <w:szCs w:val="22"/>
          <w:lang w:eastAsia="ar-SA"/>
        </w:rPr>
        <w:t>Thirty per cent shall be set aside as contributions to the Charity fund.</w:t>
      </w:r>
    </w:p>
    <w:p>
      <w:pPr>
        <w:shd w:val="clear" w:color="auto" w:fill="FFFFFF"/>
        <w:suppressAutoHyphens/>
        <w:ind w:left="720"/>
        <w:rPr>
          <w:rFonts w:ascii="Arial" w:hAnsi="Arial" w:cs="Arial"/>
          <w:iCs/>
          <w:sz w:val="22"/>
          <w:szCs w:val="22"/>
          <w:lang w:eastAsia="ar-SA"/>
        </w:rPr>
      </w:pPr>
      <w:r>
        <w:rPr>
          <w:rFonts w:ascii="Arial" w:hAnsi="Arial" w:cs="Arial"/>
          <w:iCs/>
          <w:sz w:val="22"/>
          <w:szCs w:val="22"/>
          <w:lang w:eastAsia="ar-SA"/>
        </w:rPr>
        <w:t>Fifteen per cent shall be set aside as contributions to Operating expenses and capital expenditures of the Office.</w:t>
      </w:r>
    </w:p>
    <w:p>
      <w:pPr>
        <w:shd w:val="clear" w:color="auto" w:fill="FFFFFF"/>
        <w:suppressAutoHyphens/>
        <w:ind w:left="720"/>
        <w:rPr>
          <w:rFonts w:ascii="Arial" w:hAnsi="Arial" w:cs="Arial"/>
          <w:iCs/>
          <w:sz w:val="22"/>
          <w:szCs w:val="22"/>
          <w:lang w:eastAsia="ar-SA"/>
        </w:rPr>
      </w:pPr>
    </w:p>
    <w:p>
      <w:pPr>
        <w:pStyle w:val="NoSpacing"/>
        <w:ind w:left="0"/>
        <w:rPr>
          <w:rFonts w:ascii="Arial" w:hAnsi="Arial" w:cs="Arial"/>
        </w:rPr>
      </w:pPr>
      <w:r>
        <w:rPr>
          <w:rFonts w:ascii="Arial" w:hAnsi="Arial" w:cs="Arial"/>
        </w:rPr>
        <w:t>The big drop on CY 2020 sales revenue was a result of the CoVid-19 pandemic that affected not only the Philippines, but the whole world. But in CY 2021, PCSO slowly recovering its revenue as a quarantine classifications eases. However, the STL operations were still affected by the abrupt changes in the quarantine classifications of each area that causes hindrance with its operations. Thus, in the event that the operations of STL were suspended due to force majeure (as defined in Section 5 of the 2020 STL IRR), the GMMRR were pro-rated in accordance with the 2020 STL IRR Article X Section 47.</w:t>
      </w:r>
    </w:p>
    <w:p>
      <w:pPr>
        <w:pStyle w:val="ListParagraph"/>
        <w:ind w:left="0"/>
        <w:rPr>
          <w:rFonts w:ascii="Arial" w:hAnsi="Arial" w:cs="Arial"/>
          <w:sz w:val="22"/>
          <w:szCs w:val="22"/>
        </w:rPr>
      </w:pPr>
    </w:p>
    <w:p>
      <w:pPr>
        <w:pStyle w:val="ListParagraph"/>
        <w:ind w:left="0"/>
        <w:rPr>
          <w:rFonts w:ascii="Arial" w:hAnsi="Arial" w:cs="Arial"/>
          <w:sz w:val="22"/>
          <w:szCs w:val="22"/>
        </w:rPr>
      </w:pPr>
    </w:p>
    <w:p>
      <w:pPr>
        <w:numPr>
          <w:ilvl w:val="0"/>
          <w:numId w:val="28"/>
        </w:numPr>
        <w:ind w:hanging="720"/>
        <w:rPr>
          <w:rFonts w:ascii="Arial" w:hAnsi="Arial" w:cs="Arial"/>
          <w:b/>
          <w:sz w:val="22"/>
          <w:szCs w:val="22"/>
        </w:rPr>
      </w:pPr>
      <w:r>
        <w:rPr>
          <w:rFonts w:ascii="Arial" w:hAnsi="Arial" w:cs="Arial"/>
          <w:b/>
          <w:sz w:val="22"/>
          <w:szCs w:val="22"/>
        </w:rPr>
        <w:t xml:space="preserve"> EXPENSES</w:t>
      </w:r>
    </w:p>
    <w:p>
      <w:pPr>
        <w:ind w:left="720"/>
        <w:rPr>
          <w:rFonts w:ascii="Arial" w:hAnsi="Arial" w:cs="Arial"/>
          <w:b/>
          <w:sz w:val="22"/>
          <w:szCs w:val="22"/>
        </w:rPr>
      </w:pPr>
    </w:p>
    <w:p>
      <w:pPr>
        <w:ind w:left="0"/>
        <w:rPr>
          <w:rFonts w:ascii="Arial" w:hAnsi="Arial" w:cs="Arial"/>
          <w:b/>
          <w:sz w:val="22"/>
          <w:szCs w:val="22"/>
        </w:rPr>
      </w:pPr>
      <w:r>
        <w:rPr>
          <w:rFonts w:ascii="Arial" w:hAnsi="Arial" w:cs="Arial"/>
          <w:b/>
          <w:sz w:val="22"/>
          <w:szCs w:val="22"/>
        </w:rPr>
        <w:t>2021</w:t>
      </w:r>
    </w:p>
    <w:p>
      <w:pPr>
        <w:ind w:left="0"/>
        <w:rPr>
          <w:rFonts w:ascii="Arial" w:hAnsi="Arial" w:cs="Arial"/>
          <w:b/>
          <w:sz w:val="22"/>
          <w:szCs w:val="22"/>
        </w:rPr>
      </w:pPr>
    </w:p>
    <w:tbl>
      <w:tblPr>
        <w:tblW w:w="8658" w:type="dxa"/>
        <w:tblLook w:val="04A0" w:firstRow="1" w:lastRow="0" w:firstColumn="1" w:lastColumn="0" w:noHBand="0" w:noVBand="1"/>
      </w:tblPr>
      <w:tblGrid>
        <w:gridCol w:w="396"/>
        <w:gridCol w:w="1044"/>
        <w:gridCol w:w="1440"/>
        <w:gridCol w:w="1374"/>
        <w:gridCol w:w="1468"/>
        <w:gridCol w:w="1468"/>
        <w:gridCol w:w="1468"/>
      </w:tblGrid>
      <w:tr>
        <w:trPr>
          <w:trHeight w:val="301"/>
          <w:tblHeader/>
        </w:trPr>
        <w:tc>
          <w:tcPr>
            <w:tcW w:w="396"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1044"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1440" w:type="dxa"/>
            <w:tcBorders>
              <w:top w:val="single" w:sz="4" w:space="0" w:color="auto"/>
              <w:left w:val="nil"/>
              <w:bottom w:val="single" w:sz="4" w:space="0" w:color="auto"/>
              <w:right w:val="nil"/>
            </w:tcBorders>
            <w:shd w:val="clear" w:color="auto" w:fill="auto"/>
            <w:noWrap/>
            <w:vAlign w:val="bottom"/>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 </w:t>
            </w:r>
          </w:p>
        </w:tc>
        <w:tc>
          <w:tcPr>
            <w:tcW w:w="1374" w:type="dxa"/>
            <w:tcBorders>
              <w:top w:val="single" w:sz="4" w:space="0" w:color="auto"/>
              <w:left w:val="nil"/>
              <w:bottom w:val="single" w:sz="4" w:space="0" w:color="auto"/>
              <w:right w:val="nil"/>
            </w:tcBorders>
            <w:shd w:val="clear" w:color="auto" w:fill="auto"/>
            <w:noWrap/>
            <w:vAlign w:val="bottom"/>
            <w:hideMark/>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Operating  </w:t>
            </w:r>
          </w:p>
        </w:tc>
        <w:tc>
          <w:tcPr>
            <w:tcW w:w="1468" w:type="dxa"/>
            <w:tcBorders>
              <w:top w:val="single" w:sz="4" w:space="0" w:color="auto"/>
              <w:left w:val="nil"/>
              <w:bottom w:val="single" w:sz="4" w:space="0" w:color="auto"/>
              <w:right w:val="nil"/>
            </w:tcBorders>
            <w:shd w:val="clear" w:color="auto" w:fill="auto"/>
            <w:noWrap/>
            <w:vAlign w:val="bottom"/>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Charity  </w:t>
            </w:r>
          </w:p>
        </w:tc>
        <w:tc>
          <w:tcPr>
            <w:tcW w:w="1468" w:type="dxa"/>
            <w:tcBorders>
              <w:top w:val="single" w:sz="4" w:space="0" w:color="auto"/>
              <w:left w:val="nil"/>
              <w:bottom w:val="single" w:sz="4" w:space="0" w:color="auto"/>
              <w:right w:val="nil"/>
            </w:tcBorders>
            <w:shd w:val="clear" w:color="auto" w:fill="auto"/>
            <w:noWrap/>
            <w:vAlign w:val="bottom"/>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 xml:space="preserve"> Prize   </w:t>
            </w:r>
          </w:p>
        </w:tc>
        <w:tc>
          <w:tcPr>
            <w:tcW w:w="1468" w:type="dxa"/>
            <w:tcBorders>
              <w:top w:val="single" w:sz="4" w:space="0" w:color="auto"/>
              <w:left w:val="nil"/>
              <w:bottom w:val="single" w:sz="4" w:space="0" w:color="auto"/>
              <w:right w:val="nil"/>
            </w:tcBorders>
            <w:shd w:val="clear" w:color="auto" w:fill="auto"/>
            <w:noWrap/>
            <w:vAlign w:val="bottom"/>
            <w:hideMark/>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2021</w:t>
            </w:r>
          </w:p>
        </w:tc>
      </w:tr>
      <w:tr>
        <w:trPr>
          <w:trHeight w:val="301"/>
        </w:trPr>
        <w:tc>
          <w:tcPr>
            <w:tcW w:w="288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Personal Services</w:t>
            </w:r>
          </w:p>
        </w:tc>
        <w:tc>
          <w:tcPr>
            <w:tcW w:w="1374" w:type="dxa"/>
            <w:tcBorders>
              <w:top w:val="nil"/>
              <w:left w:val="nil"/>
              <w:right w:val="nil"/>
            </w:tcBorders>
            <w:shd w:val="clear" w:color="auto" w:fill="auto"/>
            <w:noWrap/>
            <w:vAlign w:val="bottom"/>
            <w:hideMark/>
          </w:tcPr>
          <w:p>
            <w:pPr>
              <w:ind w:left="0"/>
              <w:jc w:val="right"/>
              <w:rPr>
                <w:rFonts w:ascii="Arial Narrow" w:hAnsi="Arial Narrow" w:cs="Arial"/>
                <w:b/>
                <w:bCs/>
                <w:sz w:val="18"/>
                <w:szCs w:val="18"/>
                <w:lang w:val="en-PH" w:eastAsia="en-PH"/>
              </w:rPr>
            </w:pPr>
          </w:p>
        </w:tc>
        <w:tc>
          <w:tcPr>
            <w:tcW w:w="1468" w:type="dxa"/>
            <w:tcBorders>
              <w:top w:val="nil"/>
              <w:left w:val="nil"/>
              <w:right w:val="nil"/>
            </w:tcBorders>
            <w:shd w:val="clear" w:color="auto" w:fill="auto"/>
            <w:noWrap/>
            <w:vAlign w:val="bottom"/>
            <w:hideMark/>
          </w:tcPr>
          <w:p>
            <w:pPr>
              <w:ind w:left="0" w:right="-9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bottom"/>
            <w:hideMark/>
          </w:tcPr>
          <w:p>
            <w:pPr>
              <w:ind w:left="0" w:right="-9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bottom"/>
            <w:hideMark/>
          </w:tcPr>
          <w:p>
            <w:pPr>
              <w:ind w:left="0" w:right="-90"/>
              <w:jc w:val="right"/>
              <w:rPr>
                <w:rFonts w:ascii="Arial Narrow" w:hAnsi="Arial Narrow"/>
                <w:sz w:val="18"/>
                <w:szCs w:val="18"/>
                <w:lang w:val="en-PH" w:eastAsia="en-PH"/>
              </w:rPr>
            </w:pPr>
          </w:p>
        </w:tc>
      </w:tr>
      <w:tr>
        <w:trPr>
          <w:trHeight w:val="81"/>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Salaries and wages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507,143,814</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507,143,814</w:t>
            </w:r>
          </w:p>
        </w:tc>
      </w:tr>
      <w:tr>
        <w:trPr>
          <w:trHeight w:val="75"/>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Personnel economic relief allowance (PERA)</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25,650,066</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25,650,066</w:t>
            </w:r>
          </w:p>
        </w:tc>
      </w:tr>
      <w:tr>
        <w:trPr>
          <w:trHeight w:val="135"/>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Representation and transportation allowance (RATA)</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18,662,580</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18,662,580</w:t>
            </w:r>
          </w:p>
        </w:tc>
      </w:tr>
      <w:tr>
        <w:trPr>
          <w:trHeight w:val="108"/>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Clothing/uniform allowance</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6,162,000</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6,162,000</w:t>
            </w:r>
          </w:p>
        </w:tc>
      </w:tr>
      <w:tr>
        <w:trPr>
          <w:trHeight w:val="171"/>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Subsistence allowance</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453,200</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453,200</w:t>
            </w:r>
          </w:p>
        </w:tc>
      </w:tr>
      <w:tr>
        <w:trPr>
          <w:trHeight w:val="75"/>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Laundry allowance</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61,800</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61,800</w:t>
            </w:r>
          </w:p>
        </w:tc>
      </w:tr>
      <w:tr>
        <w:trPr>
          <w:trHeight w:val="207"/>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Hazard pay</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12,231,652</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12,231,652</w:t>
            </w:r>
          </w:p>
        </w:tc>
      </w:tr>
      <w:tr>
        <w:trPr>
          <w:trHeight w:val="180"/>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Longevity pay</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1,775,250</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1,775,250</w:t>
            </w:r>
          </w:p>
        </w:tc>
      </w:tr>
      <w:tr>
        <w:trPr>
          <w:trHeight w:val="153"/>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Overtime and night pay</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1,048,611</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1,048,611</w:t>
            </w:r>
          </w:p>
        </w:tc>
      </w:tr>
      <w:tr>
        <w:trPr>
          <w:trHeight w:val="126"/>
        </w:trPr>
        <w:tc>
          <w:tcPr>
            <w:tcW w:w="2880" w:type="dxa"/>
            <w:gridSpan w:val="3"/>
            <w:tcBorders>
              <w:top w:val="nil"/>
              <w:left w:val="nil"/>
              <w:bottom w:val="nil"/>
            </w:tcBorders>
            <w:shd w:val="clear" w:color="auto" w:fill="auto"/>
            <w:noWrap/>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Year-end bonus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89,729,167</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89,729,167</w:t>
            </w:r>
          </w:p>
        </w:tc>
      </w:tr>
      <w:tr>
        <w:trPr>
          <w:trHeight w:val="99"/>
        </w:trPr>
        <w:tc>
          <w:tcPr>
            <w:tcW w:w="1440" w:type="dxa"/>
            <w:gridSpan w:val="2"/>
            <w:tcBorders>
              <w:top w:val="nil"/>
              <w:left w:val="nil"/>
              <w:bottom w:val="nil"/>
              <w:right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Cash gift</w:t>
            </w:r>
          </w:p>
        </w:tc>
        <w:tc>
          <w:tcPr>
            <w:tcW w:w="1440" w:type="dxa"/>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 xml:space="preserve">5,324,250 </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 xml:space="preserve">5,324,250 </w:t>
            </w:r>
          </w:p>
        </w:tc>
      </w:tr>
      <w:tr>
        <w:trPr>
          <w:trHeight w:val="162"/>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Other bonuses and allowances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73,429,368</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73,429,368</w:t>
            </w:r>
          </w:p>
        </w:tc>
      </w:tr>
      <w:tr>
        <w:trPr>
          <w:trHeight w:val="135"/>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Retirement and life insurance premiums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60,001,098</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60,001,098</w:t>
            </w:r>
          </w:p>
        </w:tc>
      </w:tr>
      <w:tr>
        <w:trPr>
          <w:trHeight w:val="108"/>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Pag-ibig</w:t>
            </w:r>
            <w:proofErr w:type="spellEnd"/>
            <w:r>
              <w:rPr>
                <w:rFonts w:ascii="Arial Narrow" w:hAnsi="Arial Narrow" w:cs="Arial"/>
                <w:sz w:val="18"/>
                <w:szCs w:val="18"/>
                <w:lang w:val="en-PH" w:eastAsia="en-PH"/>
              </w:rPr>
              <w:t xml:space="preserve"> contributions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1,322,355</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1,322,355</w:t>
            </w:r>
          </w:p>
        </w:tc>
      </w:tr>
      <w:tr>
        <w:trPr>
          <w:trHeight w:val="162"/>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proofErr w:type="spellStart"/>
            <w:r>
              <w:rPr>
                <w:rFonts w:ascii="Arial Narrow" w:hAnsi="Arial Narrow" w:cs="Arial"/>
                <w:sz w:val="18"/>
                <w:szCs w:val="18"/>
                <w:lang w:val="en-PH" w:eastAsia="en-PH"/>
              </w:rPr>
              <w:t>Philhealth</w:t>
            </w:r>
            <w:proofErr w:type="spellEnd"/>
            <w:r>
              <w:rPr>
                <w:rFonts w:ascii="Arial Narrow" w:hAnsi="Arial Narrow" w:cs="Arial"/>
                <w:sz w:val="18"/>
                <w:szCs w:val="18"/>
                <w:lang w:val="en-PH" w:eastAsia="en-PH"/>
              </w:rPr>
              <w:t xml:space="preserve"> contributions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5,915,418</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5,915,418</w:t>
            </w:r>
          </w:p>
        </w:tc>
      </w:tr>
      <w:tr>
        <w:trPr>
          <w:trHeight w:val="153"/>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Employees compensation insurance premiums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1,791,564</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1,791,564</w:t>
            </w:r>
          </w:p>
        </w:tc>
      </w:tr>
      <w:tr>
        <w:trPr>
          <w:trHeight w:val="126"/>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Provident/welfare fund contributions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3,232,863</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3,232,863</w:t>
            </w:r>
          </w:p>
        </w:tc>
      </w:tr>
      <w:tr>
        <w:trPr>
          <w:trHeight w:val="99"/>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Terminal leave benefits</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123,446,808</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123,446,808</w:t>
            </w:r>
          </w:p>
        </w:tc>
      </w:tr>
      <w:tr>
        <w:trPr>
          <w:trHeight w:val="75"/>
        </w:trPr>
        <w:tc>
          <w:tcPr>
            <w:tcW w:w="2880" w:type="dxa"/>
            <w:gridSpan w:val="3"/>
            <w:tcBorders>
              <w:top w:val="nil"/>
              <w:left w:val="nil"/>
              <w:bottom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Retirement gratuity</w:t>
            </w:r>
          </w:p>
        </w:tc>
        <w:tc>
          <w:tcPr>
            <w:tcW w:w="1374" w:type="dxa"/>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225"/>
        </w:trPr>
        <w:tc>
          <w:tcPr>
            <w:tcW w:w="288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Other personnel benefits</w:t>
            </w:r>
          </w:p>
        </w:tc>
        <w:tc>
          <w:tcPr>
            <w:tcW w:w="1374" w:type="dxa"/>
            <w:tcBorders>
              <w:left w:val="nil"/>
              <w:bottom w:val="nil"/>
              <w:right w:val="nil"/>
            </w:tcBorders>
            <w:shd w:val="clear" w:color="auto" w:fill="auto"/>
            <w:noWrap/>
            <w:vAlign w:val="bottom"/>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tcBorders>
              <w:left w:val="nil"/>
              <w:bottom w:val="nil"/>
              <w:right w:val="nil"/>
            </w:tcBorders>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tcBorders>
              <w:left w:val="nil"/>
              <w:bottom w:val="nil"/>
              <w:right w:val="nil"/>
            </w:tcBorders>
            <w:shd w:val="clear" w:color="auto" w:fill="auto"/>
            <w:noWrap/>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tcBorders>
              <w:left w:val="nil"/>
              <w:bottom w:val="nil"/>
              <w:right w:val="nil"/>
            </w:tcBorders>
            <w:shd w:val="clear" w:color="auto" w:fill="auto"/>
            <w:noWrap/>
            <w:vAlign w:val="bottom"/>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98"/>
        </w:trPr>
        <w:tc>
          <w:tcPr>
            <w:tcW w:w="2880" w:type="dxa"/>
            <w:gridSpan w:val="3"/>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Personal Services</w:t>
            </w:r>
          </w:p>
        </w:tc>
        <w:tc>
          <w:tcPr>
            <w:tcW w:w="1374" w:type="dxa"/>
            <w:tcBorders>
              <w:top w:val="single" w:sz="4" w:space="0" w:color="auto"/>
              <w:left w:val="nil"/>
              <w:bottom w:val="double" w:sz="6" w:space="0" w:color="auto"/>
              <w:right w:val="nil"/>
            </w:tcBorders>
            <w:shd w:val="clear" w:color="auto" w:fill="auto"/>
            <w:noWrap/>
            <w:vAlign w:val="bottom"/>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937,381,864</w:t>
            </w:r>
          </w:p>
        </w:tc>
        <w:tc>
          <w:tcPr>
            <w:tcW w:w="1468" w:type="dxa"/>
            <w:tcBorders>
              <w:top w:val="single" w:sz="4" w:space="0" w:color="auto"/>
              <w:left w:val="nil"/>
              <w:bottom w:val="double" w:sz="6" w:space="0" w:color="auto"/>
              <w:right w:val="nil"/>
            </w:tcBorders>
            <w:shd w:val="clear" w:color="auto" w:fill="auto"/>
            <w:noWrap/>
            <w:vAlign w:val="bottom"/>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468" w:type="dxa"/>
            <w:tcBorders>
              <w:top w:val="single" w:sz="4" w:space="0" w:color="auto"/>
              <w:left w:val="nil"/>
              <w:bottom w:val="double" w:sz="6" w:space="0" w:color="auto"/>
              <w:right w:val="nil"/>
            </w:tcBorders>
            <w:shd w:val="clear" w:color="auto" w:fill="auto"/>
            <w:noWrap/>
            <w:vAlign w:val="bottom"/>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w:t>
            </w:r>
          </w:p>
        </w:tc>
        <w:tc>
          <w:tcPr>
            <w:tcW w:w="1468" w:type="dxa"/>
            <w:tcBorders>
              <w:top w:val="single" w:sz="4" w:space="0" w:color="auto"/>
              <w:left w:val="nil"/>
              <w:bottom w:val="double" w:sz="6" w:space="0" w:color="auto"/>
              <w:right w:val="nil"/>
            </w:tcBorders>
            <w:shd w:val="clear" w:color="auto" w:fill="auto"/>
            <w:noWrap/>
            <w:vAlign w:val="bottom"/>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937,381,864</w:t>
            </w:r>
          </w:p>
        </w:tc>
      </w:tr>
      <w:tr>
        <w:trPr>
          <w:trHeight w:val="83"/>
        </w:trPr>
        <w:tc>
          <w:tcPr>
            <w:tcW w:w="2880" w:type="dxa"/>
            <w:gridSpan w:val="3"/>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lang w:val="en-PH" w:eastAsia="en-PH"/>
              </w:rPr>
            </w:pPr>
          </w:p>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Maintenance and Other Operating Expenses</w:t>
            </w:r>
          </w:p>
        </w:tc>
        <w:tc>
          <w:tcPr>
            <w:tcW w:w="1374" w:type="dxa"/>
            <w:tcBorders>
              <w:top w:val="nil"/>
              <w:left w:val="nil"/>
              <w:right w:val="nil"/>
            </w:tcBorders>
            <w:shd w:val="clear" w:color="auto" w:fill="auto"/>
            <w:noWrap/>
            <w:vAlign w:val="center"/>
          </w:tcPr>
          <w:p>
            <w:pPr>
              <w:ind w:left="0"/>
              <w:jc w:val="right"/>
              <w:rPr>
                <w:rFonts w:ascii="Arial Narrow" w:hAnsi="Arial Narrow" w:cs="Arial"/>
                <w:b/>
                <w:bCs/>
                <w:sz w:val="18"/>
                <w:szCs w:val="18"/>
                <w:lang w:val="en-PH" w:eastAsia="en-PH"/>
              </w:rPr>
            </w:pPr>
          </w:p>
        </w:tc>
        <w:tc>
          <w:tcPr>
            <w:tcW w:w="1468" w:type="dxa"/>
            <w:tcBorders>
              <w:top w:val="nil"/>
              <w:left w:val="nil"/>
              <w:right w:val="nil"/>
            </w:tcBorders>
            <w:shd w:val="clear" w:color="auto" w:fill="auto"/>
            <w:noWrap/>
            <w:vAlign w:val="center"/>
          </w:tcPr>
          <w:p>
            <w:pPr>
              <w:ind w:left="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center"/>
          </w:tcPr>
          <w:p>
            <w:pPr>
              <w:ind w:left="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center"/>
          </w:tcPr>
          <w:p>
            <w:pPr>
              <w:ind w:left="0"/>
              <w:jc w:val="right"/>
              <w:rPr>
                <w:rFonts w:ascii="Arial Narrow" w:hAnsi="Arial Narrow"/>
                <w:sz w:val="18"/>
                <w:szCs w:val="18"/>
                <w:lang w:val="en-PH" w:eastAsia="en-PH"/>
              </w:rPr>
            </w:pPr>
          </w:p>
        </w:tc>
      </w:tr>
      <w:tr>
        <w:trPr>
          <w:trHeight w:val="83"/>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Traveling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4,460,712</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4,460,712</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Training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4,767,516</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4,767,516</w:t>
            </w:r>
          </w:p>
        </w:tc>
      </w:tr>
      <w:tr>
        <w:trPr>
          <w:trHeight w:val="90"/>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Office supplies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7,742,095</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7,742,095</w:t>
            </w:r>
          </w:p>
        </w:tc>
      </w:tr>
      <w:tr>
        <w:trPr>
          <w:trHeight w:val="153"/>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Drugs and medicines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45,406,735</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45,406,735</w:t>
            </w:r>
          </w:p>
        </w:tc>
      </w:tr>
      <w:tr>
        <w:trPr>
          <w:trHeight w:val="126"/>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Medical, dental and laboratory supplies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126,925</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126,925</w:t>
            </w:r>
          </w:p>
        </w:tc>
      </w:tr>
      <w:tr>
        <w:trPr>
          <w:trHeight w:val="189"/>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Fuel, oil and lubricants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5,576,895</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5,576,895</w:t>
            </w:r>
          </w:p>
        </w:tc>
      </w:tr>
      <w:tr>
        <w:trPr>
          <w:trHeight w:val="162"/>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Military &amp; police supplies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22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Play/bet slips and  thermal rolls supplies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191,377,160</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191,377,160</w:t>
            </w:r>
          </w:p>
        </w:tc>
      </w:tr>
      <w:tr>
        <w:trPr>
          <w:trHeight w:val="180"/>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Electrical supplies and materials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168,423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168,423</w:t>
            </w:r>
          </w:p>
        </w:tc>
      </w:tr>
      <w:tr>
        <w:trPr>
          <w:trHeight w:val="286"/>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Semi-expendable furniture, fixtures and books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1,145,684</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1,145,684</w:t>
            </w:r>
          </w:p>
        </w:tc>
      </w:tr>
      <w:tr>
        <w:trPr>
          <w:trHeight w:val="99"/>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Semi-expendable machinery and equipment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1,189,094</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1,189,094</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Accountable forms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13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Other supplies and materials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2,737,122</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2,737,122</w:t>
            </w:r>
          </w:p>
        </w:tc>
      </w:tr>
      <w:tr>
        <w:trPr>
          <w:trHeight w:val="108"/>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Utility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28,797,497</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28,797,497</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Communication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35,002,318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35,002,318</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Extra-ordinary and miscellaneous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21,852,505</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21,852,505</w:t>
            </w:r>
          </w:p>
        </w:tc>
      </w:tr>
      <w:tr>
        <w:trPr>
          <w:trHeight w:val="75"/>
        </w:trPr>
        <w:tc>
          <w:tcPr>
            <w:tcW w:w="2880" w:type="dxa"/>
            <w:gridSpan w:val="3"/>
            <w:tcBorders>
              <w:top w:val="nil"/>
              <w:left w:val="nil"/>
              <w:bottom w:val="nil"/>
            </w:tcBorders>
            <w:shd w:val="clear" w:color="auto" w:fill="auto"/>
            <w:noWrap/>
            <w:vAlign w:val="center"/>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Confidential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40,436,986</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40,436,986</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Professional services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103,201,883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103,201,883</w:t>
            </w:r>
          </w:p>
        </w:tc>
      </w:tr>
      <w:tr>
        <w:trPr>
          <w:trHeight w:val="99"/>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General services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70,537,527</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70,537,527</w:t>
            </w:r>
          </w:p>
        </w:tc>
      </w:tr>
      <w:tr>
        <w:trPr>
          <w:trHeight w:val="144"/>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Repairs and maintenance</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5,265,888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5,265,888</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Taxes, duties and licenses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13,984,993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7,826,552</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392,799</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22,204,344</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Fidelity bond premiums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1,082,933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1,082,933</w:t>
            </w:r>
          </w:p>
        </w:tc>
      </w:tr>
      <w:tr>
        <w:trPr>
          <w:trHeight w:val="162"/>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Insurance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8,394,992</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8,394,992</w:t>
            </w:r>
          </w:p>
        </w:tc>
      </w:tr>
      <w:tr>
        <w:trPr>
          <w:trHeight w:val="225"/>
        </w:trPr>
        <w:tc>
          <w:tcPr>
            <w:tcW w:w="2880" w:type="dxa"/>
            <w:gridSpan w:val="3"/>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p>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Other Maintenance and Operating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r>
      <w:tr>
        <w:trPr>
          <w:trHeight w:val="180"/>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Rent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235,181,321</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414,359,153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759,658,447</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1,409,198,921</w:t>
            </w:r>
          </w:p>
        </w:tc>
      </w:tr>
      <w:tr>
        <w:trPr>
          <w:trHeight w:val="171"/>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Advertising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140,506,248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140,506,248</w:t>
            </w:r>
          </w:p>
        </w:tc>
      </w:tr>
      <w:tr>
        <w:trPr>
          <w:trHeight w:val="216"/>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Donation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32,455,578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32,455,578</w:t>
            </w:r>
          </w:p>
        </w:tc>
      </w:tr>
      <w:tr>
        <w:trPr>
          <w:trHeight w:val="189"/>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Documentary stamps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7,807,876,598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7,807,876,598</w:t>
            </w:r>
          </w:p>
        </w:tc>
      </w:tr>
      <w:tr>
        <w:trPr>
          <w:trHeight w:val="162"/>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Transportation and delivery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2,935,173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2,935,173</w:t>
            </w:r>
          </w:p>
        </w:tc>
      </w:tr>
      <w:tr>
        <w:trPr>
          <w:trHeight w:val="75"/>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Printing and publication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19,182,017</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19,182,017</w:t>
            </w:r>
          </w:p>
        </w:tc>
      </w:tr>
      <w:tr>
        <w:trPr>
          <w:trHeight w:val="198"/>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Representation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248,708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248,708</w:t>
            </w:r>
          </w:p>
        </w:tc>
      </w:tr>
      <w:tr>
        <w:trPr>
          <w:trHeight w:val="162"/>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Membership dues &amp; contribution to organization</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472,863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472,863</w:t>
            </w:r>
          </w:p>
        </w:tc>
      </w:tr>
      <w:tr>
        <w:trPr>
          <w:trHeight w:val="135"/>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Subscription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108"/>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Directors and committee members' fees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3,772,000</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3,772,000</w:t>
            </w:r>
          </w:p>
        </w:tc>
      </w:tr>
      <w:tr>
        <w:trPr>
          <w:trHeight w:val="171"/>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Lottery draws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351,495,113</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351,495,113</w:t>
            </w:r>
          </w:p>
        </w:tc>
      </w:tr>
      <w:tr>
        <w:trPr>
          <w:trHeight w:val="324"/>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Fees and commission - seller's share/commission (sweepstakes)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198"/>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Fees and commission - Commission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p>
        </w:tc>
        <w:tc>
          <w:tcPr>
            <w:tcW w:w="1468" w:type="dxa"/>
            <w:shd w:val="clear" w:color="auto" w:fill="auto"/>
            <w:noWrap/>
            <w:vAlign w:val="center"/>
          </w:tcPr>
          <w:p>
            <w:pPr>
              <w:ind w:left="0"/>
              <w:jc w:val="right"/>
              <w:rPr>
                <w:rFonts w:ascii="Arial Narrow" w:hAnsi="Arial Narrow" w:cs="Arial"/>
                <w:sz w:val="18"/>
                <w:szCs w:val="18"/>
                <w:lang w:val="en-PH" w:eastAsia="en-PH"/>
              </w:rPr>
            </w:pP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5,671,838,561</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5,671,838,561</w:t>
            </w:r>
          </w:p>
        </w:tc>
      </w:tr>
      <w:tr>
        <w:trPr>
          <w:trHeight w:val="162"/>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maintenance and operating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330,774,897</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56,307,161</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387,082,058</w:t>
            </w:r>
          </w:p>
        </w:tc>
      </w:tr>
      <w:tr>
        <w:trPr>
          <w:trHeight w:val="286"/>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sz w:val="18"/>
                <w:szCs w:val="18"/>
                <w:lang w:val="en-PH" w:eastAsia="en-PH"/>
              </w:rPr>
            </w:pPr>
            <w:r>
              <w:rPr>
                <w:rFonts w:ascii="Arial Narrow" w:hAnsi="Arial Narrow" w:cs="Arial"/>
                <w:sz w:val="18"/>
                <w:szCs w:val="18"/>
                <w:lang w:val="en-PH" w:eastAsia="en-PH"/>
              </w:rPr>
              <w:t>Prize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right="-90"/>
              <w:jc w:val="right"/>
              <w:rPr>
                <w:rFonts w:ascii="Arial Narrow" w:hAnsi="Arial Narrow"/>
                <w:sz w:val="18"/>
                <w:szCs w:val="18"/>
                <w:lang w:val="en-PH" w:eastAsia="en-PH"/>
              </w:rPr>
            </w:pPr>
          </w:p>
        </w:tc>
      </w:tr>
      <w:tr>
        <w:trPr>
          <w:trHeight w:val="207"/>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Jackpot prizes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2,902,532,555</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2,902,532,555</w:t>
            </w:r>
          </w:p>
        </w:tc>
      </w:tr>
      <w:tr>
        <w:trPr>
          <w:trHeight w:val="180"/>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Low tier prizes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12,564,558,478</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12,564,558,478</w:t>
            </w:r>
          </w:p>
        </w:tc>
      </w:tr>
      <w:tr>
        <w:trPr>
          <w:trHeight w:val="153"/>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Winning tickets - sweepstakes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w:t>
            </w:r>
          </w:p>
        </w:tc>
      </w:tr>
      <w:tr>
        <w:trPr>
          <w:trHeight w:val="126"/>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5% prize fund tax</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1,168,692,312</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1,168,692,312</w:t>
            </w:r>
          </w:p>
        </w:tc>
      </w:tr>
      <w:tr>
        <w:trPr>
          <w:trHeight w:val="189"/>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Seller's share (lotto/keno)</w:t>
            </w:r>
          </w:p>
        </w:tc>
        <w:tc>
          <w:tcPr>
            <w:tcW w:w="1374" w:type="dxa"/>
            <w:tcBorders>
              <w:bottom w:val="single" w:sz="4" w:space="0" w:color="auto"/>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tcBorders>
              <w:bottom w:val="single" w:sz="4" w:space="0" w:color="auto"/>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w:t>
            </w:r>
          </w:p>
        </w:tc>
        <w:tc>
          <w:tcPr>
            <w:tcW w:w="1468" w:type="dxa"/>
            <w:tcBorders>
              <w:bottom w:val="single" w:sz="4" w:space="0" w:color="auto"/>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20,574,179</w:t>
            </w:r>
          </w:p>
        </w:tc>
        <w:tc>
          <w:tcPr>
            <w:tcW w:w="1468" w:type="dxa"/>
            <w:tcBorders>
              <w:bottom w:val="single" w:sz="4" w:space="0" w:color="auto"/>
            </w:tcBorders>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20,574,179</w:t>
            </w:r>
          </w:p>
        </w:tc>
      </w:tr>
      <w:tr>
        <w:trPr>
          <w:trHeight w:val="73"/>
        </w:trPr>
        <w:tc>
          <w:tcPr>
            <w:tcW w:w="2880" w:type="dxa"/>
            <w:gridSpan w:val="3"/>
            <w:tcBorders>
              <w:top w:val="single" w:sz="4" w:space="0" w:color="auto"/>
              <w:left w:val="nil"/>
              <w:bottom w:val="double" w:sz="6" w:space="0" w:color="auto"/>
              <w:right w:val="nil"/>
            </w:tcBorders>
            <w:shd w:val="clear" w:color="auto" w:fill="auto"/>
            <w:noWrap/>
            <w:vAlign w:val="center"/>
            <w:hideMark/>
          </w:tcPr>
          <w:p>
            <w:pPr>
              <w:ind w:left="0"/>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Maintenance and Other Operating Expenses</w:t>
            </w:r>
          </w:p>
        </w:tc>
        <w:tc>
          <w:tcPr>
            <w:tcW w:w="1374"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1,664,746,141</w:t>
            </w:r>
          </w:p>
        </w:tc>
        <w:tc>
          <w:tcPr>
            <w:tcW w:w="1468"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8,331,903,124</w:t>
            </w:r>
          </w:p>
        </w:tc>
        <w:tc>
          <w:tcPr>
            <w:tcW w:w="1468"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lang w:val="en-PH" w:eastAsia="en-PH"/>
              </w:rPr>
              <w:t>23,088,247,331</w:t>
            </w:r>
          </w:p>
        </w:tc>
        <w:tc>
          <w:tcPr>
            <w:tcW w:w="1468" w:type="dxa"/>
            <w:tcBorders>
              <w:top w:val="single" w:sz="4" w:space="0" w:color="auto"/>
              <w:left w:val="nil"/>
              <w:bottom w:val="double" w:sz="6" w:space="0" w:color="auto"/>
              <w:right w:val="nil"/>
            </w:tcBorders>
            <w:shd w:val="clear" w:color="auto" w:fill="auto"/>
            <w:noWrap/>
            <w:vAlign w:val="center"/>
          </w:tcPr>
          <w:p>
            <w:pPr>
              <w:ind w:left="0" w:right="-90"/>
              <w:jc w:val="right"/>
              <w:rPr>
                <w:rFonts w:ascii="Arial Narrow" w:hAnsi="Arial Narrow" w:cs="Arial"/>
                <w:b/>
                <w:bCs/>
                <w:sz w:val="18"/>
                <w:szCs w:val="18"/>
                <w:lang w:val="en-PH" w:eastAsia="en-PH"/>
              </w:rPr>
            </w:pPr>
            <w:r>
              <w:rPr>
                <w:rFonts w:ascii="Arial Narrow" w:hAnsi="Arial Narrow" w:cs="Arial"/>
                <w:b/>
                <w:bCs/>
                <w:sz w:val="18"/>
                <w:szCs w:val="18"/>
                <w:lang w:val="en-PH" w:eastAsia="en-PH"/>
              </w:rPr>
              <w:t>33,084,896,596</w:t>
            </w:r>
          </w:p>
        </w:tc>
      </w:tr>
      <w:tr>
        <w:trPr>
          <w:trHeight w:val="316"/>
        </w:trPr>
        <w:tc>
          <w:tcPr>
            <w:tcW w:w="396" w:type="dxa"/>
            <w:tcBorders>
              <w:top w:val="nil"/>
              <w:left w:val="nil"/>
              <w:bottom w:val="nil"/>
              <w:right w:val="nil"/>
            </w:tcBorders>
            <w:shd w:val="clear" w:color="auto" w:fill="auto"/>
            <w:noWrap/>
            <w:vAlign w:val="bottom"/>
            <w:hideMark/>
          </w:tcPr>
          <w:p>
            <w:pPr>
              <w:ind w:left="0"/>
              <w:jc w:val="left"/>
              <w:rPr>
                <w:rFonts w:ascii="Arial Narrow" w:hAnsi="Arial Narrow" w:cs="Arial"/>
                <w:b/>
                <w:bCs/>
                <w:sz w:val="18"/>
                <w:szCs w:val="18"/>
                <w:lang w:val="en-PH" w:eastAsia="en-PH"/>
              </w:rPr>
            </w:pPr>
          </w:p>
        </w:tc>
        <w:tc>
          <w:tcPr>
            <w:tcW w:w="1044" w:type="dxa"/>
            <w:tcBorders>
              <w:top w:val="nil"/>
              <w:left w:val="nil"/>
              <w:bottom w:val="nil"/>
              <w:right w:val="nil"/>
            </w:tcBorders>
            <w:shd w:val="clear" w:color="auto" w:fill="auto"/>
            <w:vAlign w:val="bottom"/>
            <w:hideMark/>
          </w:tcPr>
          <w:p>
            <w:pPr>
              <w:ind w:left="0"/>
              <w:jc w:val="left"/>
              <w:rPr>
                <w:rFonts w:ascii="Arial Narrow" w:hAnsi="Arial Narrow"/>
                <w:sz w:val="18"/>
                <w:szCs w:val="18"/>
                <w:lang w:val="en-PH" w:eastAsia="en-PH"/>
              </w:rPr>
            </w:pPr>
          </w:p>
        </w:tc>
        <w:tc>
          <w:tcPr>
            <w:tcW w:w="1440" w:type="dxa"/>
            <w:tcBorders>
              <w:top w:val="nil"/>
              <w:left w:val="nil"/>
              <w:bottom w:val="nil"/>
              <w:right w:val="nil"/>
            </w:tcBorders>
            <w:shd w:val="clear" w:color="auto" w:fill="auto"/>
            <w:vAlign w:val="bottom"/>
            <w:hideMark/>
          </w:tcPr>
          <w:p>
            <w:pPr>
              <w:ind w:left="0"/>
              <w:jc w:val="left"/>
              <w:rPr>
                <w:rFonts w:ascii="Arial Narrow" w:hAnsi="Arial Narrow"/>
                <w:sz w:val="18"/>
                <w:szCs w:val="18"/>
                <w:lang w:val="en-PH" w:eastAsia="en-PH"/>
              </w:rPr>
            </w:pPr>
          </w:p>
        </w:tc>
        <w:tc>
          <w:tcPr>
            <w:tcW w:w="1374"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68"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68"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c>
          <w:tcPr>
            <w:tcW w:w="1468" w:type="dxa"/>
            <w:tcBorders>
              <w:top w:val="nil"/>
              <w:left w:val="nil"/>
              <w:bottom w:val="nil"/>
              <w:right w:val="nil"/>
            </w:tcBorders>
            <w:shd w:val="clear" w:color="auto" w:fill="auto"/>
            <w:noWrap/>
            <w:vAlign w:val="bottom"/>
          </w:tcPr>
          <w:p>
            <w:pPr>
              <w:ind w:left="0"/>
              <w:jc w:val="right"/>
              <w:rPr>
                <w:rFonts w:ascii="Arial Narrow" w:hAnsi="Arial Narrow"/>
                <w:sz w:val="18"/>
                <w:szCs w:val="18"/>
                <w:lang w:val="en-PH" w:eastAsia="en-PH"/>
              </w:rPr>
            </w:pPr>
          </w:p>
        </w:tc>
      </w:tr>
      <w:tr>
        <w:trPr>
          <w:trHeight w:val="75"/>
        </w:trPr>
        <w:tc>
          <w:tcPr>
            <w:tcW w:w="2880" w:type="dxa"/>
            <w:gridSpan w:val="3"/>
            <w:tcBorders>
              <w:top w:val="nil"/>
              <w:left w:val="nil"/>
              <w:bottom w:val="nil"/>
              <w:right w:val="nil"/>
            </w:tcBorders>
            <w:shd w:val="clear" w:color="auto" w:fill="auto"/>
            <w:noWrap/>
            <w:vAlign w:val="bottom"/>
            <w:hideMark/>
          </w:tcPr>
          <w:p>
            <w:pPr>
              <w:ind w:left="-108"/>
              <w:jc w:val="left"/>
              <w:rPr>
                <w:rFonts w:ascii="Arial Narrow" w:hAnsi="Arial Narrow" w:cs="Arial"/>
                <w:b/>
                <w:bCs/>
                <w:sz w:val="18"/>
                <w:szCs w:val="18"/>
                <w:lang w:val="en-PH" w:eastAsia="en-PH"/>
              </w:rPr>
            </w:pPr>
            <w:bookmarkStart w:id="19" w:name="OLE_LINK15"/>
            <w:r>
              <w:rPr>
                <w:rFonts w:ascii="Arial Narrow" w:hAnsi="Arial Narrow" w:cs="Arial"/>
                <w:b/>
                <w:bCs/>
                <w:sz w:val="18"/>
                <w:szCs w:val="18"/>
                <w:lang w:val="en-PH" w:eastAsia="en-PH"/>
              </w:rPr>
              <w:t>Financial Expenses</w:t>
            </w:r>
          </w:p>
        </w:tc>
        <w:tc>
          <w:tcPr>
            <w:tcW w:w="1374" w:type="dxa"/>
            <w:tcBorders>
              <w:top w:val="nil"/>
              <w:left w:val="nil"/>
              <w:right w:val="nil"/>
            </w:tcBorders>
            <w:shd w:val="clear" w:color="auto" w:fill="auto"/>
            <w:noWrap/>
            <w:vAlign w:val="bottom"/>
          </w:tcPr>
          <w:p>
            <w:pPr>
              <w:ind w:left="0"/>
              <w:jc w:val="right"/>
              <w:rPr>
                <w:rFonts w:ascii="Arial Narrow" w:hAnsi="Arial Narrow" w:cs="Arial"/>
                <w:b/>
                <w:bCs/>
                <w:sz w:val="18"/>
                <w:szCs w:val="18"/>
                <w:lang w:val="en-PH" w:eastAsia="en-PH"/>
              </w:rPr>
            </w:pPr>
          </w:p>
        </w:tc>
        <w:tc>
          <w:tcPr>
            <w:tcW w:w="1468" w:type="dxa"/>
            <w:tcBorders>
              <w:top w:val="nil"/>
              <w:left w:val="nil"/>
              <w:right w:val="nil"/>
            </w:tcBorders>
            <w:shd w:val="clear" w:color="auto" w:fill="auto"/>
            <w:noWrap/>
            <w:vAlign w:val="bottom"/>
          </w:tcPr>
          <w:p>
            <w:pPr>
              <w:ind w:left="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bottom"/>
          </w:tcPr>
          <w:p>
            <w:pPr>
              <w:ind w:left="0"/>
              <w:jc w:val="right"/>
              <w:rPr>
                <w:rFonts w:ascii="Arial Narrow" w:hAnsi="Arial Narrow"/>
                <w:sz w:val="18"/>
                <w:szCs w:val="18"/>
                <w:lang w:val="en-PH" w:eastAsia="en-PH"/>
              </w:rPr>
            </w:pPr>
          </w:p>
        </w:tc>
        <w:tc>
          <w:tcPr>
            <w:tcW w:w="1468" w:type="dxa"/>
            <w:tcBorders>
              <w:top w:val="nil"/>
              <w:left w:val="nil"/>
              <w:right w:val="nil"/>
            </w:tcBorders>
            <w:shd w:val="clear" w:color="auto" w:fill="auto"/>
            <w:noWrap/>
            <w:vAlign w:val="bottom"/>
          </w:tcPr>
          <w:p>
            <w:pPr>
              <w:ind w:left="0"/>
              <w:jc w:val="right"/>
              <w:rPr>
                <w:rFonts w:ascii="Arial Narrow" w:hAnsi="Arial Narrow"/>
                <w:sz w:val="18"/>
                <w:szCs w:val="18"/>
                <w:lang w:val="en-PH" w:eastAsia="en-PH"/>
              </w:rPr>
            </w:pPr>
          </w:p>
        </w:tc>
      </w:tr>
      <w:tr>
        <w:trPr>
          <w:trHeight w:val="144"/>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Financial charges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15,264,987</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578,078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123,804</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15,966,869</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Non-Cash Expenses</w:t>
            </w:r>
          </w:p>
        </w:tc>
        <w:tc>
          <w:tcPr>
            <w:tcW w:w="1374" w:type="dxa"/>
            <w:shd w:val="clear" w:color="auto" w:fill="auto"/>
            <w:noWrap/>
            <w:vAlign w:val="center"/>
          </w:tcPr>
          <w:p>
            <w:pPr>
              <w:ind w:left="0"/>
              <w:jc w:val="right"/>
              <w:rPr>
                <w:rFonts w:ascii="Arial Narrow" w:hAnsi="Arial Narrow" w:cs="Arial"/>
                <w:bCs/>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right="-90"/>
              <w:jc w:val="right"/>
              <w:rPr>
                <w:rFonts w:ascii="Arial Narrow" w:hAnsi="Arial Narrow"/>
                <w:sz w:val="18"/>
                <w:szCs w:val="18"/>
                <w:lang w:val="en-PH" w:eastAsia="en-PH"/>
              </w:rPr>
            </w:pPr>
          </w:p>
        </w:tc>
      </w:tr>
      <w:tr>
        <w:trPr>
          <w:trHeight w:val="189"/>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Depreciation expenses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177,961,670</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jc w:val="right"/>
              <w:rPr>
                <w:rFonts w:ascii="Arial Narrow" w:hAnsi="Arial Narrow"/>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177,961,670</w:t>
            </w:r>
          </w:p>
        </w:tc>
      </w:tr>
      <w:tr>
        <w:trPr>
          <w:trHeight w:val="75"/>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Amortization-Intangible assets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88,735,322</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jc w:val="right"/>
              <w:rPr>
                <w:rFonts w:ascii="Arial Narrow" w:hAnsi="Arial Narrow"/>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88,735,322</w:t>
            </w:r>
          </w:p>
        </w:tc>
      </w:tr>
      <w:tr>
        <w:trPr>
          <w:trHeight w:val="75"/>
        </w:trPr>
        <w:tc>
          <w:tcPr>
            <w:tcW w:w="2880" w:type="dxa"/>
            <w:gridSpan w:val="3"/>
            <w:tcBorders>
              <w:top w:val="nil"/>
              <w:left w:val="nil"/>
              <w:bottom w:val="nil"/>
            </w:tcBorders>
            <w:shd w:val="clear" w:color="auto" w:fill="auto"/>
            <w:noWrap/>
            <w:vAlign w:val="center"/>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Financial Assistance/Subsidy/Contribution</w:t>
            </w:r>
          </w:p>
        </w:tc>
        <w:tc>
          <w:tcPr>
            <w:tcW w:w="1374" w:type="dxa"/>
            <w:shd w:val="clear" w:color="auto" w:fill="auto"/>
            <w:noWrap/>
            <w:vAlign w:val="center"/>
          </w:tcPr>
          <w:p>
            <w:pPr>
              <w:ind w:left="0"/>
              <w:jc w:val="right"/>
              <w:rPr>
                <w:rFonts w:ascii="Arial Narrow" w:hAnsi="Arial Narrow" w:cs="Arial"/>
                <w:b/>
                <w:bCs/>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jc w:val="right"/>
              <w:rPr>
                <w:rFonts w:ascii="Arial Narrow" w:hAnsi="Arial Narrow"/>
                <w:sz w:val="18"/>
                <w:szCs w:val="18"/>
                <w:lang w:val="en-PH" w:eastAsia="en-PH"/>
              </w:rPr>
            </w:pPr>
          </w:p>
        </w:tc>
        <w:tc>
          <w:tcPr>
            <w:tcW w:w="1468" w:type="dxa"/>
            <w:shd w:val="clear" w:color="auto" w:fill="auto"/>
            <w:noWrap/>
            <w:vAlign w:val="center"/>
          </w:tcPr>
          <w:p>
            <w:pPr>
              <w:ind w:left="0" w:right="-90"/>
              <w:jc w:val="right"/>
              <w:rPr>
                <w:rFonts w:ascii="Arial Narrow" w:hAnsi="Arial Narrow"/>
                <w:sz w:val="18"/>
                <w:szCs w:val="18"/>
                <w:lang w:val="en-PH" w:eastAsia="en-PH"/>
              </w:rPr>
            </w:pPr>
          </w:p>
        </w:tc>
      </w:tr>
      <w:tr>
        <w:trPr>
          <w:trHeight w:val="99"/>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Individuals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2,248,253,719</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2,248,253,719</w:t>
            </w:r>
          </w:p>
        </w:tc>
      </w:tr>
      <w:tr>
        <w:trPr>
          <w:trHeight w:val="162"/>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National government agencies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1,787,763,861</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1,787,763,861</w:t>
            </w:r>
          </w:p>
        </w:tc>
      </w:tr>
      <w:tr>
        <w:trPr>
          <w:trHeight w:val="135"/>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Local government units</w:t>
            </w:r>
          </w:p>
        </w:tc>
        <w:tc>
          <w:tcPr>
            <w:tcW w:w="1374"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967,580,378</w:t>
            </w:r>
          </w:p>
        </w:tc>
        <w:tc>
          <w:tcPr>
            <w:tcW w:w="1468" w:type="dxa"/>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967,580,378</w:t>
            </w:r>
          </w:p>
        </w:tc>
      </w:tr>
      <w:tr>
        <w:trPr>
          <w:trHeight w:val="198"/>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3858"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Non-government organizations/people's organizations</w:t>
            </w:r>
          </w:p>
        </w:tc>
        <w:tc>
          <w:tcPr>
            <w:tcW w:w="1468" w:type="dxa"/>
            <w:tcBorders>
              <w:top w:val="nil"/>
              <w:left w:val="nil"/>
              <w:bottom w:val="nil"/>
              <w:right w:val="nil"/>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2,287,948</w:t>
            </w:r>
          </w:p>
        </w:tc>
        <w:tc>
          <w:tcPr>
            <w:tcW w:w="1468" w:type="dxa"/>
            <w:tcBorders>
              <w:top w:val="nil"/>
              <w:left w:val="nil"/>
              <w:bottom w:val="nil"/>
              <w:right w:val="nil"/>
            </w:tcBorders>
            <w:shd w:val="clear" w:color="auto" w:fill="auto"/>
            <w:noWrap/>
            <w:vAlign w:val="center"/>
          </w:tcPr>
          <w:p>
            <w:pPr>
              <w:ind w:left="0"/>
              <w:jc w:val="right"/>
              <w:rPr>
                <w:rFonts w:ascii="Arial Narrow" w:hAnsi="Arial Narrow" w:cs="Arial"/>
                <w:sz w:val="18"/>
                <w:szCs w:val="18"/>
                <w:lang w:val="en-PH" w:eastAsia="en-PH"/>
              </w:rPr>
            </w:pPr>
          </w:p>
        </w:tc>
        <w:tc>
          <w:tcPr>
            <w:tcW w:w="1468" w:type="dxa"/>
            <w:tcBorders>
              <w:top w:val="nil"/>
              <w:left w:val="nil"/>
              <w:bottom w:val="nil"/>
              <w:right w:val="nil"/>
            </w:tcBorders>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2,287,948</w:t>
            </w:r>
          </w:p>
        </w:tc>
      </w:tr>
      <w:tr>
        <w:trPr>
          <w:trHeight w:val="180"/>
        </w:trPr>
        <w:tc>
          <w:tcPr>
            <w:tcW w:w="39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p>
        </w:tc>
        <w:tc>
          <w:tcPr>
            <w:tcW w:w="2484" w:type="dxa"/>
            <w:gridSpan w:val="2"/>
            <w:tcBorders>
              <w:top w:val="nil"/>
              <w:left w:val="nil"/>
              <w:bottom w:val="nil"/>
              <w:right w:val="nil"/>
            </w:tcBorders>
            <w:shd w:val="clear" w:color="auto" w:fill="auto"/>
            <w:noWrap/>
            <w:vAlign w:val="center"/>
            <w:hideMark/>
          </w:tcPr>
          <w:p>
            <w:pPr>
              <w:ind w:left="0"/>
              <w:jc w:val="left"/>
              <w:rPr>
                <w:rFonts w:ascii="Arial Narrow" w:hAnsi="Arial Narrow" w:cs="Arial"/>
                <w:sz w:val="18"/>
                <w:szCs w:val="18"/>
                <w:lang w:val="en-PH" w:eastAsia="en-PH"/>
              </w:rPr>
            </w:pPr>
            <w:r>
              <w:rPr>
                <w:rFonts w:ascii="Arial Narrow" w:hAnsi="Arial Narrow" w:cs="Arial"/>
                <w:sz w:val="18"/>
                <w:szCs w:val="18"/>
                <w:lang w:val="en-PH" w:eastAsia="en-PH"/>
              </w:rPr>
              <w:t>Other charity expenses</w:t>
            </w:r>
          </w:p>
        </w:tc>
        <w:tc>
          <w:tcPr>
            <w:tcW w:w="1374"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tcBorders>
              <w:top w:val="nil"/>
              <w:left w:val="nil"/>
              <w:bottom w:val="nil"/>
              <w:right w:val="nil"/>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sz w:val="18"/>
                <w:szCs w:val="18"/>
                <w:lang w:val="en-PH" w:eastAsia="en-PH"/>
              </w:rPr>
              <w:t>342,595,688</w:t>
            </w:r>
          </w:p>
        </w:tc>
        <w:tc>
          <w:tcPr>
            <w:tcW w:w="1468" w:type="dxa"/>
            <w:tcBorders>
              <w:top w:val="nil"/>
              <w:left w:val="nil"/>
              <w:bottom w:val="nil"/>
              <w:right w:val="nil"/>
            </w:tcBorders>
            <w:shd w:val="clear" w:color="auto" w:fill="auto"/>
            <w:noWrap/>
            <w:vAlign w:val="center"/>
          </w:tcPr>
          <w:p>
            <w:pPr>
              <w:ind w:left="0"/>
              <w:jc w:val="right"/>
              <w:rPr>
                <w:rFonts w:ascii="Arial Narrow" w:hAnsi="Arial Narrow" w:cs="Arial"/>
                <w:sz w:val="18"/>
                <w:szCs w:val="18"/>
                <w:lang w:val="en-PH" w:eastAsia="en-PH"/>
              </w:rPr>
            </w:pPr>
            <w:r>
              <w:rPr>
                <w:rFonts w:ascii="Arial Narrow" w:hAnsi="Arial Narrow" w:cs="Arial"/>
                <w:bCs/>
                <w:sz w:val="18"/>
                <w:szCs w:val="18"/>
                <w:lang w:val="en-PH" w:eastAsia="en-PH"/>
              </w:rPr>
              <w:t>-</w:t>
            </w:r>
          </w:p>
        </w:tc>
        <w:tc>
          <w:tcPr>
            <w:tcW w:w="1468" w:type="dxa"/>
            <w:tcBorders>
              <w:top w:val="nil"/>
              <w:left w:val="nil"/>
              <w:bottom w:val="nil"/>
              <w:right w:val="nil"/>
            </w:tcBorders>
            <w:shd w:val="clear" w:color="auto" w:fill="auto"/>
            <w:noWrap/>
            <w:vAlign w:val="center"/>
          </w:tcPr>
          <w:p>
            <w:pPr>
              <w:ind w:left="0" w:right="-90"/>
              <w:jc w:val="right"/>
              <w:rPr>
                <w:rFonts w:ascii="Arial Narrow" w:hAnsi="Arial Narrow" w:cs="Arial"/>
                <w:sz w:val="18"/>
                <w:szCs w:val="18"/>
                <w:lang w:val="en-PH" w:eastAsia="en-PH"/>
              </w:rPr>
            </w:pPr>
            <w:r>
              <w:rPr>
                <w:rFonts w:ascii="Arial Narrow" w:hAnsi="Arial Narrow" w:cs="Arial"/>
                <w:sz w:val="18"/>
                <w:szCs w:val="18"/>
                <w:lang w:val="en-PH" w:eastAsia="en-PH"/>
              </w:rPr>
              <w:t>342,595,688</w:t>
            </w:r>
          </w:p>
        </w:tc>
      </w:tr>
      <w:bookmarkEnd w:id="19"/>
      <w:tr>
        <w:trPr>
          <w:trHeight w:val="233"/>
        </w:trPr>
        <w:tc>
          <w:tcPr>
            <w:tcW w:w="2880" w:type="dxa"/>
            <w:gridSpan w:val="3"/>
            <w:tcBorders>
              <w:top w:val="single" w:sz="4" w:space="0" w:color="auto"/>
              <w:left w:val="nil"/>
              <w:bottom w:val="double" w:sz="6" w:space="0" w:color="auto"/>
              <w:right w:val="nil"/>
            </w:tcBorders>
            <w:shd w:val="clear" w:color="auto" w:fill="auto"/>
            <w:noWrap/>
            <w:vAlign w:val="center"/>
            <w:hideMark/>
          </w:tcPr>
          <w:p>
            <w:pPr>
              <w:ind w:left="-108"/>
              <w:jc w:val="left"/>
              <w:rPr>
                <w:rFonts w:ascii="Arial Narrow" w:hAnsi="Arial Narrow" w:cs="Arial"/>
                <w:b/>
                <w:bCs/>
                <w:sz w:val="18"/>
                <w:szCs w:val="18"/>
                <w:lang w:val="en-PH" w:eastAsia="en-PH"/>
              </w:rPr>
            </w:pPr>
            <w:r>
              <w:rPr>
                <w:rFonts w:ascii="Arial Narrow" w:hAnsi="Arial Narrow" w:cs="Arial"/>
                <w:b/>
                <w:bCs/>
                <w:sz w:val="18"/>
                <w:szCs w:val="18"/>
                <w:lang w:val="en-PH" w:eastAsia="en-PH"/>
              </w:rPr>
              <w:t>Total Operating Expenses</w:t>
            </w:r>
          </w:p>
        </w:tc>
        <w:tc>
          <w:tcPr>
            <w:tcW w:w="1374"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2,884,089,984 </w:t>
            </w:r>
          </w:p>
        </w:tc>
        <w:tc>
          <w:tcPr>
            <w:tcW w:w="1468"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13,680,962,796 </w:t>
            </w:r>
          </w:p>
        </w:tc>
        <w:tc>
          <w:tcPr>
            <w:tcW w:w="1468" w:type="dxa"/>
            <w:tcBorders>
              <w:top w:val="single" w:sz="4" w:space="0" w:color="auto"/>
              <w:left w:val="nil"/>
              <w:bottom w:val="double" w:sz="6" w:space="0" w:color="auto"/>
              <w:right w:val="nil"/>
            </w:tcBorders>
            <w:shd w:val="clear" w:color="auto" w:fill="auto"/>
            <w:noWrap/>
            <w:vAlign w:val="center"/>
          </w:tcPr>
          <w:p>
            <w:pPr>
              <w:ind w:left="0"/>
              <w:jc w:val="right"/>
              <w:rPr>
                <w:rFonts w:ascii="Arial Narrow" w:hAnsi="Arial Narrow" w:cs="Arial"/>
                <w:b/>
                <w:bCs/>
                <w:sz w:val="18"/>
                <w:szCs w:val="18"/>
                <w:lang w:val="en-PH" w:eastAsia="en-PH"/>
              </w:rPr>
            </w:pPr>
            <w:r>
              <w:rPr>
                <w:rFonts w:ascii="Arial Narrow" w:hAnsi="Arial Narrow" w:cs="Arial"/>
                <w:b/>
                <w:bCs/>
                <w:sz w:val="18"/>
                <w:szCs w:val="18"/>
              </w:rPr>
              <w:t xml:space="preserve">23,088,371,135 </w:t>
            </w:r>
          </w:p>
        </w:tc>
        <w:tc>
          <w:tcPr>
            <w:tcW w:w="1468" w:type="dxa"/>
            <w:tcBorders>
              <w:top w:val="single" w:sz="4" w:space="0" w:color="auto"/>
              <w:left w:val="nil"/>
              <w:bottom w:val="double" w:sz="6" w:space="0" w:color="auto"/>
              <w:right w:val="nil"/>
            </w:tcBorders>
            <w:shd w:val="clear" w:color="auto" w:fill="auto"/>
            <w:noWrap/>
            <w:vAlign w:val="center"/>
          </w:tcPr>
          <w:p>
            <w:pPr>
              <w:ind w:left="0" w:right="-90"/>
              <w:jc w:val="right"/>
              <w:rPr>
                <w:rFonts w:ascii="Arial Narrow" w:hAnsi="Arial Narrow" w:cs="Arial"/>
                <w:b/>
                <w:bCs/>
                <w:sz w:val="18"/>
                <w:szCs w:val="18"/>
                <w:lang w:val="en-PH" w:eastAsia="en-PH"/>
              </w:rPr>
            </w:pPr>
            <w:r>
              <w:rPr>
                <w:rFonts w:ascii="Arial Narrow" w:hAnsi="Arial Narrow" w:cs="Arial"/>
                <w:b/>
                <w:bCs/>
                <w:sz w:val="18"/>
                <w:szCs w:val="18"/>
              </w:rPr>
              <w:t xml:space="preserve">39,653,423,915 </w:t>
            </w:r>
          </w:p>
        </w:tc>
      </w:tr>
    </w:tbl>
    <w:p>
      <w:pPr>
        <w:ind w:left="0"/>
        <w:rPr>
          <w:rFonts w:ascii="Arial" w:hAnsi="Arial" w:cs="Arial"/>
          <w:b/>
          <w:sz w:val="22"/>
          <w:szCs w:val="22"/>
        </w:rPr>
      </w:pPr>
    </w:p>
    <w:p>
      <w:pPr>
        <w:ind w:left="720"/>
        <w:rPr>
          <w:rFonts w:ascii="Arial" w:hAnsi="Arial" w:cs="Arial"/>
          <w:b/>
          <w:sz w:val="22"/>
          <w:szCs w:val="22"/>
        </w:rPr>
      </w:pPr>
    </w:p>
    <w:p>
      <w:pPr>
        <w:ind w:left="0"/>
        <w:rPr>
          <w:rFonts w:ascii="Arial" w:hAnsi="Arial" w:cs="Arial"/>
          <w:b/>
          <w:sz w:val="22"/>
          <w:szCs w:val="22"/>
        </w:rPr>
      </w:pPr>
      <w:r>
        <w:rPr>
          <w:rFonts w:ascii="Arial" w:hAnsi="Arial" w:cs="Arial"/>
          <w:b/>
          <w:sz w:val="22"/>
          <w:szCs w:val="22"/>
        </w:rPr>
        <w:t>2020</w:t>
      </w:r>
    </w:p>
    <w:p>
      <w:pPr>
        <w:ind w:left="0"/>
        <w:rPr>
          <w:rFonts w:ascii="Arial" w:hAnsi="Arial" w:cs="Arial"/>
          <w:b/>
          <w:sz w:val="22"/>
          <w:szCs w:val="22"/>
        </w:rPr>
      </w:pPr>
    </w:p>
    <w:tbl>
      <w:tblPr>
        <w:tblW w:w="15100" w:type="dxa"/>
        <w:tblLook w:val="04A0" w:firstRow="1" w:lastRow="0" w:firstColumn="1" w:lastColumn="0" w:noHBand="0" w:noVBand="1"/>
      </w:tblPr>
      <w:tblGrid>
        <w:gridCol w:w="456"/>
        <w:gridCol w:w="576"/>
        <w:gridCol w:w="2118"/>
        <w:gridCol w:w="180"/>
        <w:gridCol w:w="1350"/>
        <w:gridCol w:w="1440"/>
        <w:gridCol w:w="1161"/>
        <w:gridCol w:w="1359"/>
        <w:gridCol w:w="1349"/>
        <w:gridCol w:w="375"/>
        <w:gridCol w:w="1349"/>
        <w:gridCol w:w="375"/>
        <w:gridCol w:w="1349"/>
        <w:gridCol w:w="314"/>
        <w:gridCol w:w="1349"/>
      </w:tblGrid>
      <w:tr>
        <w:trPr>
          <w:gridAfter w:val="7"/>
          <w:wAfter w:w="6460" w:type="dxa"/>
          <w:trHeight w:val="300"/>
          <w:tblHeader/>
        </w:trPr>
        <w:tc>
          <w:tcPr>
            <w:tcW w:w="456" w:type="dxa"/>
            <w:tcBorders>
              <w:top w:val="single" w:sz="4" w:space="0" w:color="auto"/>
              <w:left w:val="nil"/>
              <w:bottom w:val="nil"/>
              <w:right w:val="nil"/>
            </w:tcBorders>
            <w:shd w:val="clear" w:color="auto" w:fill="auto"/>
            <w:noWrap/>
            <w:vAlign w:val="center"/>
            <w:hideMark/>
          </w:tcPr>
          <w:p>
            <w:pPr>
              <w:ind w:left="0"/>
              <w:jc w:val="left"/>
              <w:rPr>
                <w:rFonts w:ascii="Arial Narrow" w:hAnsi="Arial Narrow"/>
                <w:sz w:val="18"/>
                <w:szCs w:val="18"/>
              </w:rPr>
            </w:pPr>
          </w:p>
        </w:tc>
        <w:tc>
          <w:tcPr>
            <w:tcW w:w="576" w:type="dxa"/>
            <w:tcBorders>
              <w:top w:val="single" w:sz="4" w:space="0" w:color="auto"/>
              <w:left w:val="nil"/>
              <w:bottom w:val="nil"/>
              <w:right w:val="nil"/>
            </w:tcBorders>
            <w:shd w:val="clear" w:color="auto" w:fill="auto"/>
            <w:noWrap/>
            <w:vAlign w:val="center"/>
            <w:hideMark/>
          </w:tcPr>
          <w:p>
            <w:pPr>
              <w:ind w:left="0"/>
              <w:jc w:val="left"/>
              <w:rPr>
                <w:rFonts w:ascii="Arial Narrow" w:hAnsi="Arial Narrow"/>
                <w:sz w:val="18"/>
                <w:szCs w:val="18"/>
              </w:rPr>
            </w:pPr>
          </w:p>
        </w:tc>
        <w:tc>
          <w:tcPr>
            <w:tcW w:w="2298" w:type="dxa"/>
            <w:gridSpan w:val="2"/>
            <w:tcBorders>
              <w:top w:val="single" w:sz="4" w:space="0" w:color="auto"/>
              <w:left w:val="nil"/>
              <w:bottom w:val="nil"/>
              <w:right w:val="nil"/>
            </w:tcBorders>
            <w:shd w:val="clear" w:color="auto" w:fill="auto"/>
            <w:noWrap/>
            <w:vAlign w:val="center"/>
            <w:hideMark/>
          </w:tcPr>
          <w:p>
            <w:pPr>
              <w:ind w:left="0"/>
              <w:jc w:val="left"/>
              <w:rPr>
                <w:rFonts w:ascii="Arial Narrow" w:hAnsi="Arial Narrow"/>
                <w:sz w:val="18"/>
                <w:szCs w:val="18"/>
              </w:rPr>
            </w:pPr>
          </w:p>
        </w:tc>
        <w:tc>
          <w:tcPr>
            <w:tcW w:w="1350" w:type="dxa"/>
            <w:tcBorders>
              <w:top w:val="single" w:sz="4" w:space="0" w:color="auto"/>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2020 Operating  </w:t>
            </w:r>
          </w:p>
        </w:tc>
        <w:tc>
          <w:tcPr>
            <w:tcW w:w="1440" w:type="dxa"/>
            <w:tcBorders>
              <w:top w:val="single" w:sz="4" w:space="0" w:color="auto"/>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2020 Charity  </w:t>
            </w:r>
          </w:p>
        </w:tc>
        <w:tc>
          <w:tcPr>
            <w:tcW w:w="1161" w:type="dxa"/>
            <w:tcBorders>
              <w:top w:val="single" w:sz="4" w:space="0" w:color="auto"/>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2020 Prize   </w:t>
            </w:r>
          </w:p>
        </w:tc>
        <w:tc>
          <w:tcPr>
            <w:tcW w:w="1359" w:type="dxa"/>
            <w:tcBorders>
              <w:top w:val="single" w:sz="4" w:space="0" w:color="auto"/>
              <w:left w:val="nil"/>
              <w:bottom w:val="nil"/>
              <w:right w:val="nil"/>
            </w:tcBorders>
            <w:shd w:val="clear" w:color="auto" w:fill="auto"/>
            <w:noWrap/>
            <w:vAlign w:val="center"/>
            <w:hideMark/>
          </w:tcPr>
          <w:p>
            <w:pPr>
              <w:ind w:left="0" w:right="-108"/>
              <w:jc w:val="right"/>
              <w:rPr>
                <w:rFonts w:ascii="Arial Narrow" w:hAnsi="Arial Narrow" w:cs="Arial"/>
                <w:b/>
                <w:bCs/>
                <w:sz w:val="18"/>
                <w:szCs w:val="18"/>
              </w:rPr>
            </w:pPr>
            <w:r>
              <w:rPr>
                <w:rFonts w:ascii="Arial Narrow" w:hAnsi="Arial Narrow" w:cs="Arial"/>
                <w:b/>
                <w:bCs/>
                <w:sz w:val="18"/>
                <w:szCs w:val="18"/>
              </w:rPr>
              <w:t>2020</w:t>
            </w:r>
          </w:p>
        </w:tc>
      </w:tr>
      <w:tr>
        <w:trPr>
          <w:gridAfter w:val="7"/>
          <w:wAfter w:w="6460" w:type="dxa"/>
          <w:trHeight w:val="300"/>
          <w:tblHeader/>
        </w:trPr>
        <w:tc>
          <w:tcPr>
            <w:tcW w:w="456" w:type="dxa"/>
            <w:tcBorders>
              <w:top w:val="nil"/>
              <w:left w:val="nil"/>
              <w:bottom w:val="single" w:sz="4" w:space="0" w:color="auto"/>
              <w:right w:val="nil"/>
            </w:tcBorders>
            <w:shd w:val="clear" w:color="auto" w:fill="auto"/>
            <w:noWrap/>
            <w:vAlign w:val="center"/>
            <w:hideMark/>
          </w:tcPr>
          <w:p>
            <w:pPr>
              <w:ind w:left="0"/>
              <w:jc w:val="left"/>
              <w:rPr>
                <w:rFonts w:ascii="Arial Narrow" w:hAnsi="Arial Narrow" w:cs="Arial"/>
                <w:b/>
                <w:bCs/>
                <w:sz w:val="18"/>
                <w:szCs w:val="18"/>
              </w:rPr>
            </w:pPr>
            <w:r>
              <w:rPr>
                <w:rFonts w:ascii="Arial Narrow" w:hAnsi="Arial Narrow" w:cs="Arial"/>
                <w:b/>
                <w:bCs/>
                <w:sz w:val="18"/>
                <w:szCs w:val="18"/>
              </w:rPr>
              <w:t> </w:t>
            </w:r>
          </w:p>
        </w:tc>
        <w:tc>
          <w:tcPr>
            <w:tcW w:w="576" w:type="dxa"/>
            <w:tcBorders>
              <w:top w:val="nil"/>
              <w:left w:val="nil"/>
              <w:bottom w:val="single" w:sz="4" w:space="0" w:color="auto"/>
              <w:right w:val="nil"/>
            </w:tcBorders>
            <w:shd w:val="clear" w:color="auto" w:fill="auto"/>
            <w:noWrap/>
            <w:vAlign w:val="center"/>
            <w:hideMark/>
          </w:tcPr>
          <w:p>
            <w:pPr>
              <w:ind w:left="0"/>
              <w:jc w:val="left"/>
              <w:rPr>
                <w:rFonts w:ascii="Arial Narrow" w:hAnsi="Arial Narrow" w:cs="Arial"/>
                <w:b/>
                <w:bCs/>
                <w:sz w:val="18"/>
                <w:szCs w:val="18"/>
              </w:rPr>
            </w:pPr>
            <w:r>
              <w:rPr>
                <w:rFonts w:ascii="Arial Narrow" w:hAnsi="Arial Narrow" w:cs="Arial"/>
                <w:b/>
                <w:bCs/>
                <w:sz w:val="18"/>
                <w:szCs w:val="18"/>
              </w:rPr>
              <w:t> </w:t>
            </w:r>
          </w:p>
        </w:tc>
        <w:tc>
          <w:tcPr>
            <w:tcW w:w="2298" w:type="dxa"/>
            <w:gridSpan w:val="2"/>
            <w:tcBorders>
              <w:top w:val="nil"/>
              <w:left w:val="nil"/>
              <w:bottom w:val="single" w:sz="4" w:space="0" w:color="auto"/>
              <w:right w:val="nil"/>
            </w:tcBorders>
            <w:shd w:val="clear" w:color="auto" w:fill="auto"/>
            <w:noWrap/>
            <w:vAlign w:val="center"/>
            <w:hideMark/>
          </w:tcPr>
          <w:p>
            <w:pPr>
              <w:ind w:left="0"/>
              <w:jc w:val="left"/>
              <w:rPr>
                <w:rFonts w:ascii="Arial Narrow" w:hAnsi="Arial Narrow" w:cs="Arial"/>
                <w:b/>
                <w:bCs/>
                <w:sz w:val="18"/>
                <w:szCs w:val="18"/>
              </w:rPr>
            </w:pPr>
            <w:r>
              <w:rPr>
                <w:rFonts w:ascii="Arial Narrow" w:hAnsi="Arial Narrow" w:cs="Arial"/>
                <w:b/>
                <w:bCs/>
                <w:sz w:val="18"/>
                <w:szCs w:val="18"/>
              </w:rPr>
              <w:t> </w:t>
            </w:r>
          </w:p>
        </w:tc>
        <w:tc>
          <w:tcPr>
            <w:tcW w:w="1350"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(Restated)</w:t>
            </w:r>
          </w:p>
        </w:tc>
        <w:tc>
          <w:tcPr>
            <w:tcW w:w="1440"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(Restated)</w:t>
            </w:r>
          </w:p>
        </w:tc>
        <w:tc>
          <w:tcPr>
            <w:tcW w:w="1161" w:type="dxa"/>
            <w:tcBorders>
              <w:top w:val="nil"/>
              <w:left w:val="nil"/>
              <w:bottom w:val="single" w:sz="4"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(Restated)</w:t>
            </w:r>
          </w:p>
        </w:tc>
        <w:tc>
          <w:tcPr>
            <w:tcW w:w="1359" w:type="dxa"/>
            <w:tcBorders>
              <w:top w:val="nil"/>
              <w:left w:val="nil"/>
              <w:bottom w:val="single" w:sz="4" w:space="0" w:color="auto"/>
              <w:right w:val="nil"/>
            </w:tcBorders>
            <w:shd w:val="clear" w:color="auto" w:fill="auto"/>
            <w:noWrap/>
            <w:vAlign w:val="center"/>
            <w:hideMark/>
          </w:tcPr>
          <w:p>
            <w:pPr>
              <w:ind w:left="0" w:right="-108"/>
              <w:jc w:val="right"/>
              <w:rPr>
                <w:rFonts w:ascii="Arial Narrow" w:hAnsi="Arial Narrow" w:cs="Arial"/>
                <w:b/>
                <w:bCs/>
                <w:sz w:val="18"/>
                <w:szCs w:val="18"/>
              </w:rPr>
            </w:pPr>
            <w:r>
              <w:rPr>
                <w:rFonts w:ascii="Arial Narrow" w:hAnsi="Arial Narrow" w:cs="Arial"/>
                <w:b/>
                <w:bCs/>
                <w:sz w:val="18"/>
                <w:szCs w:val="18"/>
              </w:rPr>
              <w:t>(Restated)</w:t>
            </w:r>
          </w:p>
        </w:tc>
      </w:tr>
      <w:tr>
        <w:trPr>
          <w:gridAfter w:val="7"/>
          <w:wAfter w:w="6460" w:type="dxa"/>
          <w:trHeight w:val="300"/>
        </w:trPr>
        <w:tc>
          <w:tcPr>
            <w:tcW w:w="3330" w:type="dxa"/>
            <w:gridSpan w:val="4"/>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Personal Services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p>
        </w:tc>
      </w:tr>
      <w:tr>
        <w:trPr>
          <w:gridAfter w:val="7"/>
          <w:wAfter w:w="6460" w:type="dxa"/>
          <w:trHeight w:val="153"/>
        </w:trPr>
        <w:tc>
          <w:tcPr>
            <w:tcW w:w="456" w:type="dxa"/>
            <w:tcBorders>
              <w:top w:val="nil"/>
              <w:left w:val="nil"/>
              <w:bottom w:val="nil"/>
              <w:right w:val="nil"/>
            </w:tcBorders>
            <w:shd w:val="clear" w:color="auto" w:fill="auto"/>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Salaries and wages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484,714,403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484,714,403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Personnel economic relief allowance (PERA)</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26,146,399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26,146,399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Representation and transportation allowance (RATA)</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19,268,487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19,268,487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Clothing/uniform allowance</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5,964,000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5,964,000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Subsistence  allowance</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555,800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555,800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Laundry  allowance</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74,850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74,850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Hazard pay</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7,123,566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7,123,566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Longevity pay</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1,868,425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1,868,425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Overtime and night pay</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1,176,370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1,176,370 </w:t>
            </w:r>
          </w:p>
        </w:tc>
      </w:tr>
      <w:tr>
        <w:trPr>
          <w:gridAfter w:val="7"/>
          <w:wAfter w:w="6460" w:type="dxa"/>
          <w:trHeight w:val="285"/>
        </w:trPr>
        <w:tc>
          <w:tcPr>
            <w:tcW w:w="456" w:type="dxa"/>
            <w:tcBorders>
              <w:top w:val="nil"/>
              <w:left w:val="nil"/>
              <w:bottom w:val="nil"/>
              <w:right w:val="nil"/>
            </w:tcBorders>
            <w:shd w:val="clear" w:color="auto" w:fill="auto"/>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Year-end bonus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79,821,434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79,821,434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Cash gift</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5,531,000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5,531,000 </w:t>
            </w:r>
          </w:p>
        </w:tc>
      </w:tr>
      <w:tr>
        <w:trPr>
          <w:gridAfter w:val="7"/>
          <w:wAfter w:w="6460" w:type="dxa"/>
          <w:trHeight w:val="285"/>
        </w:trPr>
        <w:tc>
          <w:tcPr>
            <w:tcW w:w="456" w:type="dxa"/>
            <w:tcBorders>
              <w:top w:val="nil"/>
              <w:left w:val="nil"/>
              <w:bottom w:val="nil"/>
              <w:right w:val="nil"/>
            </w:tcBorders>
            <w:shd w:val="clear" w:color="auto" w:fill="auto"/>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bonuses and allowances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(94,266,490)</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(94,266,490)</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Retirement and life insurance premiums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57,364,536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57,364,536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roofErr w:type="spellStart"/>
            <w:r>
              <w:rPr>
                <w:rFonts w:ascii="Arial Narrow" w:hAnsi="Arial Narrow" w:cs="Arial"/>
                <w:sz w:val="18"/>
                <w:szCs w:val="18"/>
              </w:rPr>
              <w:t>Pag-ibig</w:t>
            </w:r>
            <w:proofErr w:type="spellEnd"/>
            <w:r>
              <w:rPr>
                <w:rFonts w:ascii="Arial Narrow" w:hAnsi="Arial Narrow" w:cs="Arial"/>
                <w:sz w:val="18"/>
                <w:szCs w:val="18"/>
              </w:rPr>
              <w:t xml:space="preserve"> contributions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1,304,734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1,304,734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roofErr w:type="spellStart"/>
            <w:r>
              <w:rPr>
                <w:rFonts w:ascii="Arial Narrow" w:hAnsi="Arial Narrow" w:cs="Arial"/>
                <w:sz w:val="18"/>
                <w:szCs w:val="18"/>
              </w:rPr>
              <w:t>Philhealth</w:t>
            </w:r>
            <w:proofErr w:type="spellEnd"/>
            <w:r>
              <w:rPr>
                <w:rFonts w:ascii="Arial Narrow" w:hAnsi="Arial Narrow" w:cs="Arial"/>
                <w:sz w:val="18"/>
                <w:szCs w:val="18"/>
              </w:rPr>
              <w:t xml:space="preserve"> contributions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6,130,671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6,130,671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Employees compensation insurance premiums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1,345,350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1,345,350 </w:t>
            </w:r>
          </w:p>
        </w:tc>
      </w:tr>
      <w:tr>
        <w:trPr>
          <w:gridAfter w:val="7"/>
          <w:wAfter w:w="6460" w:type="dxa"/>
          <w:trHeight w:val="285"/>
        </w:trPr>
        <w:tc>
          <w:tcPr>
            <w:tcW w:w="456" w:type="dxa"/>
            <w:tcBorders>
              <w:top w:val="nil"/>
              <w:left w:val="nil"/>
              <w:bottom w:val="nil"/>
              <w:right w:val="nil"/>
            </w:tcBorders>
            <w:shd w:val="clear" w:color="auto" w:fill="auto"/>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Provident/welfare fund contributions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99,608,048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99,608,048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Terminal leave benefits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77,850,178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77,850,178 </w:t>
            </w:r>
          </w:p>
        </w:tc>
      </w:tr>
      <w:tr>
        <w:trPr>
          <w:gridAfter w:val="7"/>
          <w:wAfter w:w="6460" w:type="dxa"/>
          <w:trHeight w:val="285"/>
        </w:trPr>
        <w:tc>
          <w:tcPr>
            <w:tcW w:w="456" w:type="dxa"/>
            <w:tcBorders>
              <w:top w:val="nil"/>
              <w:left w:val="nil"/>
              <w:bottom w:val="nil"/>
              <w:right w:val="nil"/>
            </w:tcBorders>
            <w:shd w:val="clear" w:color="auto" w:fill="auto"/>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Retirement gratuity</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   </w:t>
            </w:r>
          </w:p>
        </w:tc>
      </w:tr>
      <w:tr>
        <w:trPr>
          <w:gridAfter w:val="7"/>
          <w:wAfter w:w="6460" w:type="dxa"/>
          <w:trHeight w:val="285"/>
        </w:trPr>
        <w:tc>
          <w:tcPr>
            <w:tcW w:w="456" w:type="dxa"/>
            <w:tcBorders>
              <w:top w:val="nil"/>
              <w:left w:val="nil"/>
              <w:bottom w:val="nil"/>
              <w:right w:val="nil"/>
            </w:tcBorders>
            <w:shd w:val="clear" w:color="auto" w:fill="auto"/>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personnel benefits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6,849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6,849 </w:t>
            </w:r>
          </w:p>
        </w:tc>
      </w:tr>
      <w:tr>
        <w:trPr>
          <w:gridAfter w:val="7"/>
          <w:wAfter w:w="6460" w:type="dxa"/>
          <w:trHeight w:val="315"/>
        </w:trPr>
        <w:tc>
          <w:tcPr>
            <w:tcW w:w="3330" w:type="dxa"/>
            <w:gridSpan w:val="4"/>
            <w:tcBorders>
              <w:top w:val="single" w:sz="4" w:space="0" w:color="auto"/>
              <w:left w:val="nil"/>
              <w:bottom w:val="double" w:sz="6" w:space="0" w:color="auto"/>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Total Personal Services</w:t>
            </w:r>
          </w:p>
        </w:tc>
        <w:tc>
          <w:tcPr>
            <w:tcW w:w="135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781,588,610 </w:t>
            </w:r>
          </w:p>
        </w:tc>
        <w:tc>
          <w:tcPr>
            <w:tcW w:w="144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161"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359" w:type="dxa"/>
            <w:tcBorders>
              <w:top w:val="single" w:sz="4" w:space="0" w:color="auto"/>
              <w:left w:val="nil"/>
              <w:bottom w:val="double" w:sz="6" w:space="0" w:color="auto"/>
              <w:right w:val="nil"/>
            </w:tcBorders>
            <w:shd w:val="clear" w:color="auto" w:fill="auto"/>
            <w:noWrap/>
            <w:vAlign w:val="center"/>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781,588,610 </w:t>
            </w:r>
          </w:p>
        </w:tc>
      </w:tr>
      <w:tr>
        <w:trPr>
          <w:gridAfter w:val="7"/>
          <w:wAfter w:w="6460" w:type="dxa"/>
          <w:trHeight w:val="31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b/>
                <w:bCs/>
                <w:sz w:val="18"/>
                <w:szCs w:val="18"/>
              </w:rPr>
            </w:pPr>
          </w:p>
        </w:tc>
        <w:tc>
          <w:tcPr>
            <w:tcW w:w="576" w:type="dxa"/>
            <w:tcBorders>
              <w:top w:val="nil"/>
              <w:left w:val="nil"/>
              <w:bottom w:val="nil"/>
              <w:right w:val="nil"/>
            </w:tcBorders>
            <w:shd w:val="clear" w:color="auto" w:fill="auto"/>
            <w:vAlign w:val="center"/>
            <w:hideMark/>
          </w:tcPr>
          <w:p>
            <w:pPr>
              <w:ind w:left="0"/>
              <w:jc w:val="left"/>
              <w:rPr>
                <w:rFonts w:ascii="Arial Narrow" w:hAnsi="Arial Narrow"/>
                <w:sz w:val="18"/>
                <w:szCs w:val="18"/>
              </w:rPr>
            </w:pPr>
          </w:p>
        </w:tc>
        <w:tc>
          <w:tcPr>
            <w:tcW w:w="2298" w:type="dxa"/>
            <w:gridSpan w:val="2"/>
            <w:tcBorders>
              <w:top w:val="nil"/>
              <w:left w:val="nil"/>
              <w:bottom w:val="nil"/>
              <w:right w:val="nil"/>
            </w:tcBorders>
            <w:shd w:val="clear" w:color="auto" w:fill="auto"/>
            <w:vAlign w:val="center"/>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359"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p>
        </w:tc>
      </w:tr>
      <w:tr>
        <w:trPr>
          <w:gridAfter w:val="7"/>
          <w:wAfter w:w="6460" w:type="dxa"/>
          <w:trHeight w:val="300"/>
        </w:trPr>
        <w:tc>
          <w:tcPr>
            <w:tcW w:w="4680" w:type="dxa"/>
            <w:gridSpan w:val="5"/>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Maintenance and Other Operating Expenses</w:t>
            </w:r>
          </w:p>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359"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p>
        </w:tc>
      </w:tr>
      <w:tr>
        <w:trPr>
          <w:gridAfter w:val="7"/>
          <w:wAfter w:w="6460" w:type="dxa"/>
          <w:trHeight w:val="300"/>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Traveling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2,989,422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2,989,422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Training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2,011,675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2,011,675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Office supplies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5,991,209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5,991,209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Drugs and medicines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10,304,672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10,304,672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Medical, dental and laboratory supplies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630,511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630,511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Fuel, oil and lubricants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4,352,069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4,352,069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Play/bet slips and  thermal rolls supplies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146,853,162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146,853,162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Electrical supplies and materials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237,322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237,322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Semi-expendable furniture, fixtures and books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1,283,241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1,283,241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Semi-expendable machinery and equipment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925,494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925,494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Accountable forms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6,000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6,000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supplies and materials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1,595,818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1,595,818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Utility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24,609,607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24,609,607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Communication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38,588,485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38,588,485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Extra-ordinary and miscellaneous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37,353,577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37,353,577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Professional services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115,601,206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115,601,206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General services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60,544,689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60,544,689 </w:t>
            </w:r>
          </w:p>
        </w:tc>
      </w:tr>
      <w:tr>
        <w:trPr>
          <w:gridAfter w:val="7"/>
          <w:wAfter w:w="6460" w:type="dxa"/>
          <w:trHeight w:val="300"/>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Repairs and maintenance</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4,464,669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4,464,669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Taxes, duties and licenses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27,145,498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125,194,436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366,492,495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518,832,429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Fidelity bond premiums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1,076,897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1,076,897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Insurance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2,165,231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2,165,231 </w:t>
            </w:r>
          </w:p>
        </w:tc>
      </w:tr>
      <w:tr>
        <w:trPr>
          <w:gridAfter w:val="7"/>
          <w:wAfter w:w="6460" w:type="dxa"/>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Maintenance and Operating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Rent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162,383,941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240,790,058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441,448,440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844,622,439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Advertising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71,543,210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71,543,210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Donation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8,953,276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8,953,276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Documentary stamps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2,090,899,181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2,090,899,181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Transportation and delivery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2,377,184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2,377,184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Printing and publication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79,374,232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79,374,232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Representation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206,827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206,827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Membership dues &amp; contribution to organization</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361,405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361,405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Subscription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44,891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44,891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Directors and committee members' fees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4,067,250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4,067,250 </w:t>
            </w:r>
          </w:p>
        </w:tc>
      </w:tr>
      <w:tr>
        <w:trPr>
          <w:gridAfter w:val="7"/>
          <w:wAfter w:w="6460" w:type="dxa"/>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Lottery draws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169,485,176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169,485,176 </w:t>
            </w: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Fees and commission - commission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1,932,054,780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1,932,054,780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maintenance and operating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259,516,709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30,821,846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290,338,555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3330" w:type="dxa"/>
            <w:gridSpan w:val="4"/>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Prize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Jackpot prizes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1,512,134,373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1,512,134,373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Low tier prizes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5,214,024,714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5,214,024,714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5% prize fund tax</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502,015,849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502,015,849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15"/>
        </w:trPr>
        <w:tc>
          <w:tcPr>
            <w:tcW w:w="3330" w:type="dxa"/>
            <w:gridSpan w:val="4"/>
            <w:tcBorders>
              <w:top w:val="single" w:sz="4" w:space="0" w:color="auto"/>
              <w:left w:val="nil"/>
              <w:bottom w:val="double" w:sz="6" w:space="0" w:color="auto"/>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Total Maintenance and Other Operating Expenses</w:t>
            </w:r>
          </w:p>
        </w:tc>
        <w:tc>
          <w:tcPr>
            <w:tcW w:w="135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1,236,109,372 </w:t>
            </w:r>
          </w:p>
        </w:tc>
        <w:tc>
          <w:tcPr>
            <w:tcW w:w="144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2,498,640,704 </w:t>
            </w:r>
          </w:p>
        </w:tc>
        <w:tc>
          <w:tcPr>
            <w:tcW w:w="1161"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9,968,170,651 </w:t>
            </w:r>
          </w:p>
        </w:tc>
        <w:tc>
          <w:tcPr>
            <w:tcW w:w="1359" w:type="dxa"/>
            <w:tcBorders>
              <w:top w:val="single" w:sz="4" w:space="0" w:color="auto"/>
              <w:left w:val="nil"/>
              <w:bottom w:val="double" w:sz="6" w:space="0" w:color="auto"/>
              <w:right w:val="nil"/>
            </w:tcBorders>
            <w:shd w:val="clear" w:color="auto" w:fill="auto"/>
            <w:noWrap/>
            <w:vAlign w:val="center"/>
            <w:hideMark/>
          </w:tcPr>
          <w:p>
            <w:pPr>
              <w:ind w:left="0" w:right="-108"/>
              <w:jc w:val="right"/>
              <w:rPr>
                <w:rFonts w:ascii="Arial Narrow" w:hAnsi="Arial Narrow" w:cs="Arial"/>
                <w:b/>
                <w:bCs/>
                <w:sz w:val="18"/>
                <w:szCs w:val="18"/>
              </w:rPr>
            </w:pPr>
            <w:r>
              <w:rPr>
                <w:rFonts w:ascii="Arial Narrow" w:hAnsi="Arial Narrow" w:cs="Arial"/>
                <w:b/>
                <w:bCs/>
                <w:sz w:val="18"/>
                <w:szCs w:val="18"/>
              </w:rPr>
              <w:t xml:space="preserve">  13,702,920,727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1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b/>
                <w:bCs/>
                <w:sz w:val="18"/>
                <w:szCs w:val="18"/>
              </w:rPr>
            </w:pPr>
          </w:p>
        </w:tc>
        <w:tc>
          <w:tcPr>
            <w:tcW w:w="576" w:type="dxa"/>
            <w:tcBorders>
              <w:top w:val="nil"/>
              <w:left w:val="nil"/>
              <w:bottom w:val="nil"/>
              <w:right w:val="nil"/>
            </w:tcBorders>
            <w:shd w:val="clear" w:color="auto" w:fill="auto"/>
            <w:vAlign w:val="center"/>
            <w:hideMark/>
          </w:tcPr>
          <w:p>
            <w:pPr>
              <w:ind w:left="0"/>
              <w:jc w:val="left"/>
              <w:rPr>
                <w:rFonts w:ascii="Arial Narrow" w:hAnsi="Arial Narrow"/>
                <w:sz w:val="18"/>
                <w:szCs w:val="18"/>
              </w:rPr>
            </w:pPr>
          </w:p>
        </w:tc>
        <w:tc>
          <w:tcPr>
            <w:tcW w:w="2298" w:type="dxa"/>
            <w:gridSpan w:val="2"/>
            <w:tcBorders>
              <w:top w:val="nil"/>
              <w:left w:val="nil"/>
              <w:bottom w:val="nil"/>
              <w:right w:val="nil"/>
            </w:tcBorders>
            <w:shd w:val="clear" w:color="auto" w:fill="auto"/>
            <w:vAlign w:val="center"/>
            <w:hideMark/>
          </w:tcPr>
          <w:p>
            <w:pPr>
              <w:ind w:left="0"/>
              <w:jc w:val="left"/>
              <w:rPr>
                <w:rFonts w:ascii="Arial Narrow" w:hAnsi="Arial Narrow"/>
                <w:sz w:val="18"/>
                <w:szCs w:val="18"/>
              </w:rPr>
            </w:pP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359"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00"/>
        </w:trPr>
        <w:tc>
          <w:tcPr>
            <w:tcW w:w="3330" w:type="dxa"/>
            <w:gridSpan w:val="4"/>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Financial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359"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Financial charges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8,168,484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754,369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358,038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9,280,891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00"/>
        </w:trPr>
        <w:tc>
          <w:tcPr>
            <w:tcW w:w="3330" w:type="dxa"/>
            <w:gridSpan w:val="4"/>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Non-Cash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b/>
                <w:bCs/>
                <w:sz w:val="18"/>
                <w:szCs w:val="18"/>
              </w:rPr>
            </w:pP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00"/>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Depreciation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145,368,105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145,368,105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00"/>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Amortization-Intangible assets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86,658,971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8"/>
              <w:jc w:val="right"/>
              <w:rPr>
                <w:rFonts w:ascii="Arial Narrow" w:hAnsi="Arial Narrow" w:cs="Arial"/>
                <w:sz w:val="18"/>
                <w:szCs w:val="18"/>
              </w:rPr>
            </w:pPr>
            <w:r>
              <w:rPr>
                <w:rFonts w:ascii="Arial Narrow" w:hAnsi="Arial Narrow" w:cs="Arial"/>
                <w:sz w:val="18"/>
                <w:szCs w:val="18"/>
              </w:rPr>
              <w:t xml:space="preserve">         86,658,971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00"/>
        </w:trPr>
        <w:tc>
          <w:tcPr>
            <w:tcW w:w="3330" w:type="dxa"/>
            <w:gridSpan w:val="4"/>
            <w:tcBorders>
              <w:top w:val="nil"/>
              <w:left w:val="nil"/>
              <w:bottom w:val="nil"/>
              <w:right w:val="nil"/>
            </w:tcBorders>
            <w:shd w:val="clear" w:color="auto" w:fill="auto"/>
            <w:noWrap/>
            <w:vAlign w:val="center"/>
            <w:hideMark/>
          </w:tcPr>
          <w:p>
            <w:pPr>
              <w:ind w:left="-108"/>
              <w:jc w:val="left"/>
              <w:rPr>
                <w:rFonts w:ascii="Arial Narrow" w:hAnsi="Arial Narrow" w:cs="Arial"/>
                <w:b/>
                <w:bCs/>
                <w:sz w:val="18"/>
                <w:szCs w:val="18"/>
              </w:rPr>
            </w:pPr>
          </w:p>
          <w:p>
            <w:pPr>
              <w:ind w:left="-108"/>
              <w:jc w:val="left"/>
              <w:rPr>
                <w:rFonts w:ascii="Arial Narrow" w:hAnsi="Arial Narrow" w:cs="Arial"/>
                <w:b/>
                <w:bCs/>
                <w:sz w:val="18"/>
                <w:szCs w:val="18"/>
              </w:rPr>
            </w:pPr>
          </w:p>
          <w:p>
            <w:pPr>
              <w:ind w:left="-108"/>
              <w:jc w:val="left"/>
              <w:rPr>
                <w:rFonts w:ascii="Arial Narrow" w:hAnsi="Arial Narrow" w:cs="Arial"/>
                <w:b/>
                <w:bCs/>
                <w:sz w:val="18"/>
                <w:szCs w:val="18"/>
              </w:rPr>
            </w:pPr>
            <w:r>
              <w:rPr>
                <w:rFonts w:ascii="Arial Narrow" w:hAnsi="Arial Narrow" w:cs="Arial"/>
                <w:b/>
                <w:bCs/>
                <w:sz w:val="18"/>
                <w:szCs w:val="18"/>
              </w:rPr>
              <w:t>Financial Assistance/Subsidy/Contribution</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w:t>
            </w:r>
          </w:p>
        </w:tc>
        <w:tc>
          <w:tcPr>
            <w:tcW w:w="1359"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Individuals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1,787,642,120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9"/>
              <w:jc w:val="right"/>
              <w:rPr>
                <w:rFonts w:ascii="Arial Narrow" w:hAnsi="Arial Narrow" w:cs="Arial"/>
                <w:sz w:val="18"/>
                <w:szCs w:val="18"/>
              </w:rPr>
            </w:pPr>
            <w:r>
              <w:rPr>
                <w:rFonts w:ascii="Arial Narrow" w:hAnsi="Arial Narrow" w:cs="Arial"/>
                <w:sz w:val="18"/>
                <w:szCs w:val="18"/>
              </w:rPr>
              <w:t xml:space="preserve">   1,787,642,120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National government agencies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1,549,369,583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9"/>
              <w:jc w:val="right"/>
              <w:rPr>
                <w:rFonts w:ascii="Arial Narrow" w:hAnsi="Arial Narrow" w:cs="Arial"/>
                <w:sz w:val="18"/>
                <w:szCs w:val="18"/>
              </w:rPr>
            </w:pPr>
            <w:r>
              <w:rPr>
                <w:rFonts w:ascii="Arial Narrow" w:hAnsi="Arial Narrow" w:cs="Arial"/>
                <w:sz w:val="18"/>
                <w:szCs w:val="18"/>
              </w:rPr>
              <w:t xml:space="preserve">   1,549,369,583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Local government units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254,586,089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9"/>
              <w:jc w:val="right"/>
              <w:rPr>
                <w:rFonts w:ascii="Arial Narrow" w:hAnsi="Arial Narrow" w:cs="Arial"/>
                <w:sz w:val="18"/>
                <w:szCs w:val="18"/>
              </w:rPr>
            </w:pPr>
            <w:r>
              <w:rPr>
                <w:rFonts w:ascii="Arial Narrow" w:hAnsi="Arial Narrow" w:cs="Arial"/>
                <w:sz w:val="18"/>
                <w:szCs w:val="18"/>
              </w:rPr>
              <w:t xml:space="preserve">       254,586,089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gridAfter w:val="1"/>
          <w:wAfter w:w="1349" w:type="dxa"/>
          <w:trHeight w:val="285"/>
        </w:trPr>
        <w:tc>
          <w:tcPr>
            <w:tcW w:w="456"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p>
        </w:tc>
        <w:tc>
          <w:tcPr>
            <w:tcW w:w="2694" w:type="dxa"/>
            <w:gridSpan w:val="2"/>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Non-government organizations/people's organizations</w:t>
            </w:r>
          </w:p>
        </w:tc>
        <w:tc>
          <w:tcPr>
            <w:tcW w:w="1530" w:type="dxa"/>
            <w:gridSpan w:val="2"/>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767,111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9"/>
              <w:jc w:val="right"/>
              <w:rPr>
                <w:rFonts w:ascii="Arial Narrow" w:hAnsi="Arial Narrow" w:cs="Arial"/>
                <w:sz w:val="18"/>
                <w:szCs w:val="18"/>
              </w:rPr>
            </w:pPr>
            <w:r>
              <w:rPr>
                <w:rFonts w:ascii="Arial Narrow" w:hAnsi="Arial Narrow" w:cs="Arial"/>
                <w:sz w:val="18"/>
                <w:szCs w:val="18"/>
              </w:rPr>
              <w:t xml:space="preserve">             767,111 </w:t>
            </w:r>
          </w:p>
        </w:tc>
        <w:tc>
          <w:tcPr>
            <w:tcW w:w="1724" w:type="dxa"/>
            <w:gridSpan w:val="2"/>
            <w:shd w:val="clear" w:color="auto" w:fill="auto"/>
            <w:vAlign w:val="center"/>
            <w:hideMark/>
          </w:tcPr>
          <w:p>
            <w:pPr>
              <w:ind w:left="0"/>
              <w:jc w:val="right"/>
              <w:rPr>
                <w:rFonts w:ascii="Arial Narrow" w:hAnsi="Arial Narrow"/>
                <w:sz w:val="18"/>
                <w:szCs w:val="18"/>
              </w:rPr>
            </w:pPr>
          </w:p>
        </w:tc>
        <w:tc>
          <w:tcPr>
            <w:tcW w:w="1724" w:type="dxa"/>
            <w:gridSpan w:val="2"/>
            <w:shd w:val="clear" w:color="auto" w:fill="auto"/>
            <w:vAlign w:val="center"/>
            <w:hideMark/>
          </w:tcPr>
          <w:p>
            <w:pPr>
              <w:ind w:left="0"/>
              <w:jc w:val="right"/>
              <w:rPr>
                <w:rFonts w:ascii="Arial Narrow" w:hAnsi="Arial Narrow"/>
                <w:sz w:val="18"/>
                <w:szCs w:val="18"/>
              </w:rPr>
            </w:pPr>
          </w:p>
        </w:tc>
        <w:tc>
          <w:tcPr>
            <w:tcW w:w="1663" w:type="dxa"/>
            <w:gridSpan w:val="2"/>
            <w:shd w:val="clear" w:color="auto" w:fill="auto"/>
            <w:vAlign w:val="center"/>
            <w:hideMark/>
          </w:tcPr>
          <w:p>
            <w:pPr>
              <w:ind w:left="0"/>
              <w:jc w:val="right"/>
              <w:rPr>
                <w:rFonts w:ascii="Arial Narrow" w:hAnsi="Arial Narrow"/>
                <w:sz w:val="18"/>
                <w:szCs w:val="18"/>
              </w:rPr>
            </w:pPr>
          </w:p>
        </w:tc>
      </w:tr>
      <w:tr>
        <w:trPr>
          <w:trHeight w:val="285"/>
        </w:trPr>
        <w:tc>
          <w:tcPr>
            <w:tcW w:w="456" w:type="dxa"/>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p>
        </w:tc>
        <w:tc>
          <w:tcPr>
            <w:tcW w:w="2874" w:type="dxa"/>
            <w:gridSpan w:val="3"/>
            <w:tcBorders>
              <w:top w:val="nil"/>
              <w:left w:val="nil"/>
              <w:bottom w:val="nil"/>
              <w:right w:val="nil"/>
            </w:tcBorders>
            <w:shd w:val="clear" w:color="auto" w:fill="auto"/>
            <w:noWrap/>
            <w:vAlign w:val="center"/>
            <w:hideMark/>
          </w:tcPr>
          <w:p>
            <w:pPr>
              <w:ind w:left="0"/>
              <w:jc w:val="left"/>
              <w:rPr>
                <w:rFonts w:ascii="Arial Narrow" w:hAnsi="Arial Narrow" w:cs="Arial"/>
                <w:sz w:val="18"/>
                <w:szCs w:val="18"/>
              </w:rPr>
            </w:pPr>
            <w:r>
              <w:rPr>
                <w:rFonts w:ascii="Arial Narrow" w:hAnsi="Arial Narrow" w:cs="Arial"/>
                <w:sz w:val="18"/>
                <w:szCs w:val="18"/>
              </w:rPr>
              <w:t>Other charity expenses</w:t>
            </w:r>
          </w:p>
        </w:tc>
        <w:tc>
          <w:tcPr>
            <w:tcW w:w="135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440"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944,102,375 </w:t>
            </w:r>
          </w:p>
        </w:tc>
        <w:tc>
          <w:tcPr>
            <w:tcW w:w="1161" w:type="dxa"/>
            <w:tcBorders>
              <w:top w:val="nil"/>
              <w:left w:val="nil"/>
              <w:bottom w:val="nil"/>
              <w:right w:val="nil"/>
            </w:tcBorders>
            <w:shd w:val="clear" w:color="auto" w:fill="auto"/>
            <w:noWrap/>
            <w:vAlign w:val="center"/>
            <w:hideMark/>
          </w:tcPr>
          <w:p>
            <w:pPr>
              <w:ind w:left="0"/>
              <w:jc w:val="right"/>
              <w:rPr>
                <w:rFonts w:ascii="Arial Narrow" w:hAnsi="Arial Narrow" w:cs="Arial"/>
                <w:sz w:val="18"/>
                <w:szCs w:val="18"/>
              </w:rPr>
            </w:pPr>
            <w:r>
              <w:rPr>
                <w:rFonts w:ascii="Arial Narrow" w:hAnsi="Arial Narrow" w:cs="Arial"/>
                <w:sz w:val="18"/>
                <w:szCs w:val="18"/>
              </w:rPr>
              <w:t xml:space="preserve">                   -   </w:t>
            </w:r>
          </w:p>
        </w:tc>
        <w:tc>
          <w:tcPr>
            <w:tcW w:w="1359" w:type="dxa"/>
            <w:tcBorders>
              <w:top w:val="nil"/>
              <w:left w:val="nil"/>
              <w:bottom w:val="nil"/>
              <w:right w:val="nil"/>
            </w:tcBorders>
            <w:shd w:val="clear" w:color="auto" w:fill="auto"/>
            <w:noWrap/>
            <w:vAlign w:val="center"/>
            <w:hideMark/>
          </w:tcPr>
          <w:p>
            <w:pPr>
              <w:ind w:left="0" w:right="-109"/>
              <w:jc w:val="right"/>
              <w:rPr>
                <w:rFonts w:ascii="Arial Narrow" w:hAnsi="Arial Narrow" w:cs="Arial"/>
                <w:sz w:val="18"/>
                <w:szCs w:val="18"/>
              </w:rPr>
            </w:pPr>
            <w:r>
              <w:rPr>
                <w:rFonts w:ascii="Arial Narrow" w:hAnsi="Arial Narrow" w:cs="Arial"/>
                <w:sz w:val="18"/>
                <w:szCs w:val="18"/>
              </w:rPr>
              <w:t xml:space="preserve">      944,102,375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r>
        <w:trPr>
          <w:trHeight w:val="315"/>
        </w:trPr>
        <w:tc>
          <w:tcPr>
            <w:tcW w:w="3330" w:type="dxa"/>
            <w:gridSpan w:val="4"/>
            <w:tcBorders>
              <w:top w:val="single" w:sz="4" w:space="0" w:color="auto"/>
              <w:left w:val="nil"/>
              <w:bottom w:val="double" w:sz="6" w:space="0" w:color="auto"/>
              <w:right w:val="nil"/>
            </w:tcBorders>
            <w:shd w:val="clear" w:color="auto" w:fill="auto"/>
            <w:noWrap/>
            <w:vAlign w:val="center"/>
            <w:hideMark/>
          </w:tcPr>
          <w:p>
            <w:pPr>
              <w:ind w:left="-108"/>
              <w:jc w:val="left"/>
              <w:rPr>
                <w:rFonts w:ascii="Arial Narrow" w:hAnsi="Arial Narrow" w:cs="Arial"/>
                <w:b/>
                <w:bCs/>
                <w:sz w:val="18"/>
                <w:szCs w:val="18"/>
              </w:rPr>
            </w:pPr>
            <w:r>
              <w:rPr>
                <w:rFonts w:ascii="Arial Narrow" w:hAnsi="Arial Narrow" w:cs="Arial"/>
                <w:b/>
                <w:bCs/>
                <w:sz w:val="18"/>
                <w:szCs w:val="18"/>
              </w:rPr>
              <w:t>Total Operating Expenses</w:t>
            </w:r>
          </w:p>
        </w:tc>
        <w:tc>
          <w:tcPr>
            <w:tcW w:w="135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2,257,893,542 </w:t>
            </w:r>
          </w:p>
        </w:tc>
        <w:tc>
          <w:tcPr>
            <w:tcW w:w="1440"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    7,035,862,351 </w:t>
            </w:r>
          </w:p>
        </w:tc>
        <w:tc>
          <w:tcPr>
            <w:tcW w:w="1161" w:type="dxa"/>
            <w:tcBorders>
              <w:top w:val="single" w:sz="4" w:space="0" w:color="auto"/>
              <w:left w:val="nil"/>
              <w:bottom w:val="double" w:sz="6" w:space="0" w:color="auto"/>
              <w:right w:val="nil"/>
            </w:tcBorders>
            <w:shd w:val="clear" w:color="auto" w:fill="auto"/>
            <w:noWrap/>
            <w:vAlign w:val="center"/>
            <w:hideMark/>
          </w:tcPr>
          <w:p>
            <w:pPr>
              <w:ind w:left="0"/>
              <w:jc w:val="right"/>
              <w:rPr>
                <w:rFonts w:ascii="Arial Narrow" w:hAnsi="Arial Narrow" w:cs="Arial"/>
                <w:b/>
                <w:bCs/>
                <w:sz w:val="18"/>
                <w:szCs w:val="18"/>
              </w:rPr>
            </w:pPr>
            <w:r>
              <w:rPr>
                <w:rFonts w:ascii="Arial Narrow" w:hAnsi="Arial Narrow" w:cs="Arial"/>
                <w:b/>
                <w:bCs/>
                <w:sz w:val="18"/>
                <w:szCs w:val="18"/>
              </w:rPr>
              <w:t xml:space="preserve">9,968,528,689 </w:t>
            </w:r>
          </w:p>
        </w:tc>
        <w:tc>
          <w:tcPr>
            <w:tcW w:w="1359" w:type="dxa"/>
            <w:tcBorders>
              <w:top w:val="single" w:sz="4" w:space="0" w:color="auto"/>
              <w:left w:val="nil"/>
              <w:bottom w:val="double" w:sz="6" w:space="0" w:color="auto"/>
              <w:right w:val="nil"/>
            </w:tcBorders>
            <w:shd w:val="clear" w:color="auto" w:fill="auto"/>
            <w:noWrap/>
            <w:vAlign w:val="center"/>
            <w:hideMark/>
          </w:tcPr>
          <w:p>
            <w:pPr>
              <w:ind w:left="0" w:right="-109"/>
              <w:jc w:val="right"/>
              <w:rPr>
                <w:rFonts w:ascii="Arial Narrow" w:hAnsi="Arial Narrow" w:cs="Arial"/>
                <w:b/>
                <w:bCs/>
                <w:sz w:val="18"/>
                <w:szCs w:val="18"/>
              </w:rPr>
            </w:pPr>
            <w:r>
              <w:rPr>
                <w:rFonts w:ascii="Arial Narrow" w:hAnsi="Arial Narrow" w:cs="Arial"/>
                <w:b/>
                <w:bCs/>
                <w:sz w:val="18"/>
                <w:szCs w:val="18"/>
              </w:rPr>
              <w:t xml:space="preserve"> 19,262,284,582 </w:t>
            </w:r>
          </w:p>
        </w:tc>
        <w:tc>
          <w:tcPr>
            <w:tcW w:w="1349" w:type="dxa"/>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724" w:type="dxa"/>
            <w:gridSpan w:val="2"/>
            <w:shd w:val="clear" w:color="auto" w:fill="auto"/>
            <w:vAlign w:val="center"/>
            <w:hideMark/>
          </w:tcPr>
          <w:p>
            <w:pPr>
              <w:ind w:left="0"/>
              <w:jc w:val="left"/>
              <w:rPr>
                <w:rFonts w:ascii="Arial Narrow" w:hAnsi="Arial Narrow"/>
                <w:sz w:val="18"/>
                <w:szCs w:val="18"/>
              </w:rPr>
            </w:pPr>
          </w:p>
        </w:tc>
        <w:tc>
          <w:tcPr>
            <w:tcW w:w="1663" w:type="dxa"/>
            <w:gridSpan w:val="2"/>
            <w:shd w:val="clear" w:color="auto" w:fill="auto"/>
            <w:vAlign w:val="center"/>
            <w:hideMark/>
          </w:tcPr>
          <w:p>
            <w:pPr>
              <w:ind w:left="0"/>
              <w:jc w:val="left"/>
              <w:rPr>
                <w:rFonts w:ascii="Arial Narrow" w:hAnsi="Arial Narrow"/>
                <w:sz w:val="18"/>
                <w:szCs w:val="18"/>
              </w:rPr>
            </w:pPr>
          </w:p>
        </w:tc>
      </w:tr>
    </w:tbl>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In conformity with PAS No. 8, the Expenses are restated as follows:</w:t>
      </w:r>
    </w:p>
    <w:p>
      <w:pPr>
        <w:ind w:left="0"/>
        <w:rPr>
          <w:rFonts w:ascii="Arial" w:hAnsi="Arial" w:cs="Arial"/>
          <w:b/>
          <w:sz w:val="22"/>
          <w:szCs w:val="22"/>
        </w:rPr>
      </w:pPr>
    </w:p>
    <w:tbl>
      <w:tblPr>
        <w:tblW w:w="8730" w:type="dxa"/>
        <w:tblLayout w:type="fixed"/>
        <w:tblLook w:val="04A0" w:firstRow="1" w:lastRow="0" w:firstColumn="1" w:lastColumn="0" w:noHBand="0" w:noVBand="1"/>
      </w:tblPr>
      <w:tblGrid>
        <w:gridCol w:w="6930"/>
        <w:gridCol w:w="90"/>
        <w:gridCol w:w="1620"/>
        <w:gridCol w:w="90"/>
      </w:tblGrid>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485,560,417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salaries and wages - Regular-Head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(894,920)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salaries and wages - Regular-Branch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(2,016)</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salaries and wages - Regular-Head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50,922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Salaries and Wages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484,714,403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26,138,729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personnel economic relief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4,761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personnel economic relief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2,909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PERA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26,146,399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19,508,987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representation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(120,250)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transportation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(120,250)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Representation Allowance and Transportation Allowance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19,268,487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5,970,000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subsistence-Head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(6,000)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Clothing/Uniform Allowance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5,964,000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8,636,219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hazard pay-Head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(1,048,243)</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hazard pay-Head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(464,410)</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Hazard Pay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7,123,566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1,914,758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longevity-Head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(46,333)</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Longevity Pay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1,868,425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773,767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overtime pay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402,603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Overtime Pay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1,176,370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79,847,091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13th month pay-Head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18,196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13th month pay-Head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(43,853)</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Year End Bonus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79,821,434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5,537,750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cash gift-Head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(6,750)</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Cash Gift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5,531,000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68,771,190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cost of living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(150,000)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medicine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(115,500)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staple food-Head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(121,000)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rice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(192,000)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educational assistance-Head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(1,233,769)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loyalty awards-Head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(30,000)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collective negotiation agreement-Head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(595,000)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performance based bonus-Head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(111,457,590)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performance based bonus-Branch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(49,009,863)</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revenue performance incentive pay-Branch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(5,833)</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productivity enhancement incentive-Head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4,500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productivity enhancement incentive-Branch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(116,625)</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productivity enhancement incentive-Head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service recognition incentive-Head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(10,000)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Bonuses and Allowances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(94,266,490)</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57,400,667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retirement and life insurance premiums-Branches</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(36,131)</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Retirement and Life Insurance Premiums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57,364,536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6,132,935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 xml:space="preserve">Adjustment/recording of </w:t>
            </w:r>
            <w:proofErr w:type="spellStart"/>
            <w:r>
              <w:rPr>
                <w:rFonts w:ascii="Arial Narrow" w:hAnsi="Arial Narrow" w:cs="Arial"/>
                <w:sz w:val="22"/>
                <w:szCs w:val="22"/>
              </w:rPr>
              <w:t>Philhealth</w:t>
            </w:r>
            <w:proofErr w:type="spellEnd"/>
            <w:r>
              <w:rPr>
                <w:rFonts w:ascii="Arial Narrow" w:hAnsi="Arial Narrow" w:cs="Arial"/>
                <w:sz w:val="22"/>
                <w:szCs w:val="22"/>
              </w:rPr>
              <w:t xml:space="preserve"> contributions-Branches</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(2,264)</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 xml:space="preserve">Restated Amount as of December 31, 2020 - </w:t>
            </w:r>
            <w:proofErr w:type="spellStart"/>
            <w:r>
              <w:rPr>
                <w:rFonts w:ascii="Arial Narrow" w:hAnsi="Arial Narrow" w:cs="Arial"/>
                <w:b/>
                <w:bCs/>
                <w:sz w:val="22"/>
                <w:szCs w:val="22"/>
              </w:rPr>
              <w:t>PhilHealth</w:t>
            </w:r>
            <w:proofErr w:type="spellEnd"/>
            <w:r>
              <w:rPr>
                <w:rFonts w:ascii="Arial Narrow" w:hAnsi="Arial Narrow" w:cs="Arial"/>
                <w:b/>
                <w:bCs/>
                <w:sz w:val="22"/>
                <w:szCs w:val="22"/>
              </w:rPr>
              <w:t xml:space="preserve"> Contributions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6,130,671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1,345,450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employees compensation insurance premium-Branches</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(100)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Employees Compensation Insurance Premium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1,345,350 </w:t>
            </w:r>
          </w:p>
        </w:tc>
      </w:tr>
      <w:tr>
        <w:trPr>
          <w:gridAfter w:val="1"/>
          <w:wAfter w:w="90" w:type="dxa"/>
          <w:trHeight w:val="300"/>
        </w:trPr>
        <w:tc>
          <w:tcPr>
            <w:tcW w:w="6930" w:type="dxa"/>
            <w:tcBorders>
              <w:top w:val="nil"/>
              <w:left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79,606,088 </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terminal leave benefits-Head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(2,502,999)</w:t>
            </w:r>
          </w:p>
        </w:tc>
      </w:tr>
      <w:tr>
        <w:trPr>
          <w:gridAfter w:val="1"/>
          <w:wAfter w:w="90" w:type="dxa"/>
          <w:trHeight w:val="285"/>
        </w:trPr>
        <w:tc>
          <w:tcPr>
            <w:tcW w:w="6930" w:type="dxa"/>
            <w:tcBorders>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terminal leave benefits-Head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747,089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Terminal Leave Benefits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77,850,178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2,500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special legal counsel allowance-Head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4,349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Personnel Benefits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6,849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2,686,059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travelling expenses - Local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(42,909)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travelling expenses - Local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331,626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travelling expenses - Local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14,646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Traveling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2,989,422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1,901,988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training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109,687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Training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2,011,675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6,272,736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office supplies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1,325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office supplies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(282,852)</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Office Supplies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5,991,209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4,343,522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fuel, oil and lubricants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(4,732)</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fuel, oil and lubricants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13,279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Fuel, Oil and Lubricants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4,352,069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883,928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semi-expendable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39,030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semi-expendable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(1,296)</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semi-expendable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(11,573)</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semi-expendable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15,405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Semi-Expendable Machinery and Equipment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925,494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15,670,557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other supplies and materials expenses - Printing materials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(14,075,466)</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other supplies and materials expenses - Janitorial supplies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457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other supplies and materials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(480)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other supplies and materials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750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Supplies and Materials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1,595,818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24,684,536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electricity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(64,109)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electricity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(12,065)</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water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(1,383)</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electricity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2,628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Utility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24,609,607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38,646,996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postage and courier services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(9,839)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postage and courier services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10,781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postage and courier services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1,820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telephone expenses - Landline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(2,131)</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telephone expenses - Mobile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(45,699)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telephone expenses - Mobile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(6,695)</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internet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(6,748)</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Communication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38,588,485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37,376,482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 xml:space="preserve">Adjustment/recording of extraordinary and </w:t>
            </w:r>
            <w:proofErr w:type="spellStart"/>
            <w:r>
              <w:rPr>
                <w:rFonts w:ascii="Arial Narrow" w:hAnsi="Arial Narrow" w:cs="Arial"/>
                <w:sz w:val="22"/>
                <w:szCs w:val="22"/>
              </w:rPr>
              <w:t>miscelaneous</w:t>
            </w:r>
            <w:proofErr w:type="spellEnd"/>
            <w:r>
              <w:rPr>
                <w:rFonts w:ascii="Arial Narrow" w:hAnsi="Arial Narrow" w:cs="Arial"/>
                <w:sz w:val="22"/>
                <w:szCs w:val="22"/>
              </w:rPr>
              <w:t xml:space="preserve">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(22,905)</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 xml:space="preserve">Restated Amount as of December 31, 2020 - Extraordinary and </w:t>
            </w:r>
            <w:proofErr w:type="spellStart"/>
            <w:r>
              <w:rPr>
                <w:rFonts w:ascii="Arial Narrow" w:hAnsi="Arial Narrow" w:cs="Arial"/>
                <w:b/>
                <w:bCs/>
                <w:sz w:val="22"/>
                <w:szCs w:val="22"/>
              </w:rPr>
              <w:t>Miscelaneous</w:t>
            </w:r>
            <w:proofErr w:type="spellEnd"/>
            <w:r>
              <w:rPr>
                <w:rFonts w:ascii="Arial Narrow" w:hAnsi="Arial Narrow" w:cs="Arial"/>
                <w:b/>
                <w:bCs/>
                <w:sz w:val="22"/>
                <w:szCs w:val="22"/>
              </w:rPr>
              <w:t xml:space="preserve">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37,353,577 </w:t>
            </w:r>
          </w:p>
        </w:tc>
      </w:tr>
      <w:tr>
        <w:trPr>
          <w:trHeight w:val="300"/>
        </w:trPr>
        <w:tc>
          <w:tcPr>
            <w:tcW w:w="7020" w:type="dxa"/>
            <w:gridSpan w:val="2"/>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118,107,547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auditing services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(97,330)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auditing services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3,160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consultancy services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(1,804,241)</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legal services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(4,100)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legal services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39,498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legal services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22,672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other professional services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(684,000)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other professional services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18,000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Professional Services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115,601,206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61,835,210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security services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24,705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security services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(1,315,226)</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General Services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60,544,689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4,396,201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repairs &amp; maintenance expenses -Buildings and other structures-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repairs &amp; maintenance-Motor vehicles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(34,500)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repairs &amp; maintenance-Motor vehicles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26,866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repairs &amp; maintenance-Motor vehicles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67,406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repairs &amp; maintenance-Office equipment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(450)</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repairs &amp; maintenance-Machinery and equipment-Information and communication technology equipment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(4,650)</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repairs &amp; maintenance-Leasehold improvements, Buildings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(2,822)</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repairs &amp; maintenance-Machinery and equipment-Others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16,618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Repairs and Maintenance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4,464,669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18,984,964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taxes, duties and fees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8,160,534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Taxes, Duties and Licenses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27,145,498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162,380,756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rent expenses - Copier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3,185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Rent Expense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162,383,941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71,376,168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advertising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167,042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Advertising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71,543,210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9,149,901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donation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5,000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donation expenses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(201,625)</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Donation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8,953,276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p>
            <w:pPr>
              <w:ind w:left="-108"/>
              <w:jc w:val="left"/>
              <w:rPr>
                <w:rFonts w:ascii="Arial Narrow" w:hAnsi="Arial Narrow" w:cs="Arial"/>
                <w:b/>
                <w:bCs/>
                <w:sz w:val="22"/>
                <w:szCs w:val="22"/>
              </w:rPr>
            </w:pPr>
          </w:p>
          <w:p>
            <w:pPr>
              <w:ind w:left="-108"/>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2,470,494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transportation &amp; delivery expenses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(93,310)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Transportation and Delivery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2,377,184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79,375,192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printing and publication expense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(960)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Printing and Publication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79,374,232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321,857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membership dues &amp; contribution to organization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48,500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membership dues &amp; contribution to organization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(8,952)</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Membership Dues &amp; Contribution to Organization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361,405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3,871,930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directors and committee members' fees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195,320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Directors and Committee Members' Fees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4,067,250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164,232,499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lotto draw allowance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5,520,677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lotto draw allowance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(268,000)</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Lotto Draw Allowance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169,485,176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259,725,363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Job order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(210,817)</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Job order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27,625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lottery draw expenses-STL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60,125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lottery draw expenses-STL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61,650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expenses - Operating fund - 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(897,000)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miscellaneous expenses - Operating fund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598,938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miscellaneous expenses - Operating fund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150,825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Maintenance and Operating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259,516,709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145,394,377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expenses-Buildings and other structures-Building-Branch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24,635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expenses-Buildings and other structures-Building-Head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 xml:space="preserve">Adjustment/recording of depreciations expenses - Lease assets improvements - Branch </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4,428.00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 - Lease assets improvements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(36,825)</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expenses-Furniture, fixtures and books-Branch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3,894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expenses-Furniture, fixtures and books-Head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(577)</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expenses-Machinery and equipment-Information and communication technology equipment-Branch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(27,816)</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expenses-Machinery and equipment-Information and communication technology equipment-Head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8,849 </w:t>
            </w:r>
          </w:p>
        </w:tc>
      </w:tr>
      <w:tr>
        <w:trPr>
          <w:gridAfter w:val="1"/>
          <w:wAfter w:w="90" w:type="dxa"/>
          <w:trHeight w:val="51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depreciations expenses-Machinery and equipment-Office equipment-Branch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5,298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Calibri"/>
                <w:sz w:val="22"/>
                <w:szCs w:val="22"/>
              </w:rPr>
            </w:pPr>
            <w:r>
              <w:rPr>
                <w:rFonts w:ascii="Arial Narrow" w:hAnsi="Arial Narrow" w:cs="Calibri"/>
                <w:sz w:val="22"/>
                <w:szCs w:val="22"/>
              </w:rPr>
              <w:t>Adjustment/recording of depreciations expenses-Machinery and equipment-Others-Branch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(8,157)</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Depreciation Expenses (Operating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145,368,105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13,299,673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taxes, duties and licenses-Head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111,894,763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Taxes, Duties and Licenses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125,194,436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713,277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financial charges-Branch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52,500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financial charges-Head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(11,408)</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Financial Charges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754,369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1,827,539,923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 xml:space="preserve">Adjustment/recording of EMAP-Branch </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(3,568,879)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EMAP-Head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1,435,973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EMAP-Head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6,875,794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MAP-General-Branch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(9,590,085)</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MAP-General-Head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89,222,784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w:t>
            </w:r>
            <w:proofErr w:type="spellStart"/>
            <w:r>
              <w:rPr>
                <w:rFonts w:ascii="Arial Narrow" w:hAnsi="Arial Narrow" w:cs="Arial"/>
                <w:sz w:val="22"/>
                <w:szCs w:val="22"/>
              </w:rPr>
              <w:t>Malasakit</w:t>
            </w:r>
            <w:proofErr w:type="spellEnd"/>
            <w:r>
              <w:rPr>
                <w:rFonts w:ascii="Arial Narrow" w:hAnsi="Arial Narrow" w:cs="Arial"/>
                <w:sz w:val="22"/>
                <w:szCs w:val="22"/>
              </w:rPr>
              <w:t>-Branch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(3,257,189)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w:t>
            </w:r>
            <w:proofErr w:type="spellStart"/>
            <w:r>
              <w:rPr>
                <w:rFonts w:ascii="Arial Narrow" w:hAnsi="Arial Narrow" w:cs="Arial"/>
                <w:sz w:val="22"/>
                <w:szCs w:val="22"/>
              </w:rPr>
              <w:t>Malasakit</w:t>
            </w:r>
            <w:proofErr w:type="spellEnd"/>
            <w:r>
              <w:rPr>
                <w:rFonts w:ascii="Arial Narrow" w:hAnsi="Arial Narrow" w:cs="Arial"/>
                <w:sz w:val="22"/>
                <w:szCs w:val="22"/>
              </w:rPr>
              <w:t>-Head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(89,287,778)</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MAP-Expanded-Branch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(753,109)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MAP-Expanded-Head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158,156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MAP-Expanded-Head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147,910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IMAP-Branch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(35,135,669)</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IMAP-Head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3,649,684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IMAP help desk-Head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204,605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Individuals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1,787,642,120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1,336,292,639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Universal health care-Head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213,076,944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National Government Agencies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1,549,369,583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237,095,944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share of LGU on Charity fund-Head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18,779,113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share of LGU on Charity fund-Head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(1,288,968)</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 xml:space="preserve">Restated Amount as of December 31, 2020 - Local </w:t>
            </w:r>
            <w:proofErr w:type="spellStart"/>
            <w:r>
              <w:rPr>
                <w:rFonts w:ascii="Arial Narrow" w:hAnsi="Arial Narrow" w:cs="Arial"/>
                <w:b/>
                <w:bCs/>
                <w:sz w:val="22"/>
                <w:szCs w:val="22"/>
              </w:rPr>
              <w:t>Govenrment</w:t>
            </w:r>
            <w:proofErr w:type="spellEnd"/>
            <w:r>
              <w:rPr>
                <w:rFonts w:ascii="Arial Narrow" w:hAnsi="Arial Narrow" w:cs="Arial"/>
                <w:b/>
                <w:bCs/>
                <w:sz w:val="22"/>
                <w:szCs w:val="22"/>
              </w:rPr>
              <w:t xml:space="preserve"> Units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254,586,089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Philippine red cross (RA No. 3867)-Head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767,111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Non-Government Organization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767,111 </w:t>
            </w:r>
          </w:p>
        </w:tc>
      </w:tr>
      <w:tr>
        <w:trPr>
          <w:gridAfter w:val="1"/>
          <w:wAfter w:w="90" w:type="dxa"/>
          <w:trHeight w:val="300"/>
        </w:trPr>
        <w:tc>
          <w:tcPr>
            <w:tcW w:w="6930" w:type="dxa"/>
            <w:tcBorders>
              <w:top w:val="nil"/>
              <w:left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942,342,093 </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 xml:space="preserve">Adjustment/recording of other health and welfare related programs-Head office </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(4,861,839)</w:t>
            </w:r>
          </w:p>
        </w:tc>
      </w:tr>
      <w:tr>
        <w:trPr>
          <w:gridAfter w:val="1"/>
          <w:wAfter w:w="90" w:type="dxa"/>
          <w:trHeight w:val="285"/>
        </w:trPr>
        <w:tc>
          <w:tcPr>
            <w:tcW w:w="6930" w:type="dxa"/>
            <w:tcBorders>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drugs &amp; medicines expenses-Head office</w:t>
            </w:r>
          </w:p>
        </w:tc>
        <w:tc>
          <w:tcPr>
            <w:tcW w:w="1710" w:type="dxa"/>
            <w:gridSpan w:val="2"/>
            <w:tcBorders>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825,582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drugs &amp; medicines expenses-Branches</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(60,000)</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aids for victims of national calamities-Head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7,970,696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aids for victims of national calamities-Branch</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(2,849,157)</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Payment of aids for victims of national calamities-Head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735,000 </w:t>
            </w:r>
          </w:p>
        </w:tc>
      </w:tr>
      <w:tr>
        <w:trPr>
          <w:gridAfter w:val="1"/>
          <w:wAfter w:w="90" w:type="dxa"/>
          <w:trHeight w:val="525"/>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Other Charity Expenses (Charity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944,102,375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647,288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taxes, duties and fees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365,845,207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Taxes, Duties and Fees (Prize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366,492,495 </w:t>
            </w:r>
          </w:p>
        </w:tc>
      </w:tr>
      <w:tr>
        <w:trPr>
          <w:gridAfter w:val="1"/>
          <w:wAfter w:w="90" w:type="dxa"/>
          <w:trHeight w:val="300"/>
        </w:trPr>
        <w:tc>
          <w:tcPr>
            <w:tcW w:w="6930" w:type="dxa"/>
            <w:tcBorders>
              <w:top w:val="nil"/>
              <w:left w:val="nil"/>
              <w:right w:val="nil"/>
            </w:tcBorders>
            <w:shd w:val="clear" w:color="auto" w:fill="auto"/>
            <w:vAlign w:val="bottom"/>
            <w:hideMark/>
          </w:tcPr>
          <w:p>
            <w:pPr>
              <w:ind w:left="0"/>
              <w:jc w:val="left"/>
              <w:rPr>
                <w:rFonts w:ascii="Arial Narrow" w:hAnsi="Arial Narrow" w:cs="Arial"/>
                <w:b/>
                <w:bCs/>
                <w:sz w:val="22"/>
                <w:szCs w:val="22"/>
              </w:rPr>
            </w:pPr>
          </w:p>
        </w:tc>
        <w:tc>
          <w:tcPr>
            <w:tcW w:w="1710" w:type="dxa"/>
            <w:gridSpan w:val="2"/>
            <w:tcBorders>
              <w:top w:val="nil"/>
              <w:left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5,420,415,465 </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prizes-Lotto-Lower prize above 10,000 -Head office</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(119,760,956)</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prizes-Lotto-Lower prize above 10,000 -Branch</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(9,000)</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prizes-Lotto-Lower prize 10,000 and below-Head office</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(4,500)</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prizes-Keno-Forfeited prizes-Head office</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(77,141,861)</w:t>
            </w:r>
          </w:p>
        </w:tc>
      </w:tr>
      <w:tr>
        <w:trPr>
          <w:gridAfter w:val="1"/>
          <w:wAfter w:w="90" w:type="dxa"/>
          <w:trHeight w:val="285"/>
        </w:trPr>
        <w:tc>
          <w:tcPr>
            <w:tcW w:w="6930" w:type="dxa"/>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prizes-Keno-Lower prize 10,000 and below-Head office</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(8,530)</w:t>
            </w:r>
          </w:p>
        </w:tc>
      </w:tr>
      <w:tr>
        <w:trPr>
          <w:gridAfter w:val="1"/>
          <w:wAfter w:w="90" w:type="dxa"/>
          <w:trHeight w:val="341"/>
        </w:trPr>
        <w:tc>
          <w:tcPr>
            <w:tcW w:w="6930" w:type="dxa"/>
            <w:shd w:val="clear" w:color="auto" w:fill="auto"/>
            <w:vAlign w:val="bottom"/>
            <w:hideMark/>
          </w:tcPr>
          <w:p>
            <w:pPr>
              <w:ind w:left="-110"/>
              <w:jc w:val="left"/>
              <w:rPr>
                <w:rFonts w:ascii="Arial Narrow" w:hAnsi="Arial Narrow" w:cs="Arial"/>
                <w:sz w:val="22"/>
                <w:szCs w:val="22"/>
              </w:rPr>
            </w:pPr>
            <w:r>
              <w:rPr>
                <w:rFonts w:ascii="Arial Narrow" w:hAnsi="Arial Narrow" w:cs="Arial"/>
                <w:sz w:val="22"/>
                <w:szCs w:val="22"/>
              </w:rPr>
              <w:t>Adjustment/recording of prizes-Keno-Lower prize above 10,000 -Head office</w:t>
            </w:r>
          </w:p>
        </w:tc>
        <w:tc>
          <w:tcPr>
            <w:tcW w:w="1710" w:type="dxa"/>
            <w:gridSpan w:val="2"/>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(8,155,112)</w:t>
            </w:r>
          </w:p>
        </w:tc>
      </w:tr>
      <w:tr>
        <w:trPr>
          <w:gridAfter w:val="1"/>
          <w:wAfter w:w="90" w:type="dxa"/>
          <w:trHeight w:val="108"/>
        </w:trPr>
        <w:tc>
          <w:tcPr>
            <w:tcW w:w="6930" w:type="dxa"/>
            <w:tcBorders>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prizes-STL-Lower prize 10,000 and below-Head office</w:t>
            </w:r>
          </w:p>
        </w:tc>
        <w:tc>
          <w:tcPr>
            <w:tcW w:w="1710" w:type="dxa"/>
            <w:gridSpan w:val="2"/>
            <w:tcBorders>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(1,310,792)</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Low Tier Prizes (Prize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5,214,024,714 </w:t>
            </w:r>
          </w:p>
        </w:tc>
      </w:tr>
      <w:tr>
        <w:trPr>
          <w:gridAfter w:val="1"/>
          <w:wAfter w:w="90" w:type="dxa"/>
          <w:trHeight w:val="300"/>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b/>
                <w:bCs/>
                <w:sz w:val="22"/>
                <w:szCs w:val="22"/>
              </w:rPr>
            </w:pP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sz w:val="22"/>
                <w:szCs w:val="22"/>
              </w:rPr>
            </w:pP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proofErr w:type="spellStart"/>
            <w:r>
              <w:rPr>
                <w:rFonts w:ascii="Arial Narrow" w:hAnsi="Arial Narrow" w:cs="Arial"/>
                <w:sz w:val="22"/>
                <w:szCs w:val="22"/>
              </w:rPr>
              <w:t>Unrestated</w:t>
            </w:r>
            <w:proofErr w:type="spellEnd"/>
            <w:r>
              <w:rPr>
                <w:rFonts w:ascii="Arial Narrow" w:hAnsi="Arial Narrow" w:cs="Arial"/>
                <w:sz w:val="22"/>
                <w:szCs w:val="22"/>
              </w:rPr>
              <w:t xml:space="preserve"> amount as of December 31, 2020</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328,538 </w:t>
            </w:r>
          </w:p>
        </w:tc>
      </w:tr>
      <w:tr>
        <w:trPr>
          <w:gridAfter w:val="1"/>
          <w:wAfter w:w="90" w:type="dxa"/>
          <w:trHeight w:val="285"/>
        </w:trPr>
        <w:tc>
          <w:tcPr>
            <w:tcW w:w="6930" w:type="dxa"/>
            <w:tcBorders>
              <w:top w:val="nil"/>
              <w:left w:val="nil"/>
              <w:bottom w:val="nil"/>
              <w:right w:val="nil"/>
            </w:tcBorders>
            <w:shd w:val="clear" w:color="auto" w:fill="auto"/>
            <w:vAlign w:val="bottom"/>
            <w:hideMark/>
          </w:tcPr>
          <w:p>
            <w:pPr>
              <w:ind w:left="-108"/>
              <w:jc w:val="left"/>
              <w:rPr>
                <w:rFonts w:ascii="Arial Narrow" w:hAnsi="Arial Narrow" w:cs="Arial"/>
                <w:sz w:val="22"/>
                <w:szCs w:val="22"/>
              </w:rPr>
            </w:pPr>
            <w:r>
              <w:rPr>
                <w:rFonts w:ascii="Arial Narrow" w:hAnsi="Arial Narrow" w:cs="Arial"/>
                <w:sz w:val="22"/>
                <w:szCs w:val="22"/>
              </w:rPr>
              <w:t>Adjustment/recording of bank charges - Head office</w:t>
            </w:r>
          </w:p>
        </w:tc>
        <w:tc>
          <w:tcPr>
            <w:tcW w:w="1710" w:type="dxa"/>
            <w:gridSpan w:val="2"/>
            <w:tcBorders>
              <w:top w:val="nil"/>
              <w:left w:val="nil"/>
              <w:bottom w:val="nil"/>
              <w:right w:val="nil"/>
            </w:tcBorders>
            <w:shd w:val="clear" w:color="auto" w:fill="auto"/>
            <w:noWrap/>
            <w:vAlign w:val="bottom"/>
            <w:hideMark/>
          </w:tcPr>
          <w:p>
            <w:pPr>
              <w:ind w:left="0" w:right="-108"/>
              <w:jc w:val="right"/>
              <w:rPr>
                <w:rFonts w:ascii="Arial Narrow" w:hAnsi="Arial Narrow" w:cs="Arial"/>
                <w:sz w:val="22"/>
                <w:szCs w:val="22"/>
              </w:rPr>
            </w:pPr>
            <w:r>
              <w:rPr>
                <w:rFonts w:ascii="Arial Narrow" w:hAnsi="Arial Narrow" w:cs="Arial"/>
                <w:sz w:val="22"/>
                <w:szCs w:val="22"/>
              </w:rPr>
              <w:t xml:space="preserve">                 29,500 </w:t>
            </w:r>
          </w:p>
        </w:tc>
      </w:tr>
      <w:tr>
        <w:trPr>
          <w:gridAfter w:val="1"/>
          <w:wAfter w:w="90" w:type="dxa"/>
          <w:trHeight w:val="300"/>
        </w:trPr>
        <w:tc>
          <w:tcPr>
            <w:tcW w:w="6930" w:type="dxa"/>
            <w:tcBorders>
              <w:top w:val="single" w:sz="4" w:space="0" w:color="auto"/>
              <w:left w:val="nil"/>
              <w:bottom w:val="double" w:sz="6" w:space="0" w:color="auto"/>
              <w:right w:val="nil"/>
            </w:tcBorders>
            <w:shd w:val="clear" w:color="auto" w:fill="auto"/>
            <w:noWrap/>
            <w:vAlign w:val="bottom"/>
            <w:hideMark/>
          </w:tcPr>
          <w:p>
            <w:pPr>
              <w:ind w:left="-108"/>
              <w:jc w:val="left"/>
              <w:rPr>
                <w:rFonts w:ascii="Arial Narrow" w:hAnsi="Arial Narrow" w:cs="Arial"/>
                <w:b/>
                <w:bCs/>
                <w:sz w:val="22"/>
                <w:szCs w:val="22"/>
              </w:rPr>
            </w:pPr>
            <w:r>
              <w:rPr>
                <w:rFonts w:ascii="Arial Narrow" w:hAnsi="Arial Narrow" w:cs="Arial"/>
                <w:b/>
                <w:bCs/>
                <w:sz w:val="22"/>
                <w:szCs w:val="22"/>
              </w:rPr>
              <w:t>Restated Amount as of December 31, 2020 - Financial Charges (Prize Fund)</w:t>
            </w:r>
          </w:p>
        </w:tc>
        <w:tc>
          <w:tcPr>
            <w:tcW w:w="1710" w:type="dxa"/>
            <w:gridSpan w:val="2"/>
            <w:tcBorders>
              <w:top w:val="single" w:sz="4" w:space="0" w:color="auto"/>
              <w:left w:val="nil"/>
              <w:bottom w:val="double" w:sz="6" w:space="0" w:color="auto"/>
              <w:right w:val="nil"/>
            </w:tcBorders>
            <w:shd w:val="clear" w:color="auto" w:fill="auto"/>
            <w:noWrap/>
            <w:vAlign w:val="bottom"/>
            <w:hideMark/>
          </w:tcPr>
          <w:p>
            <w:pPr>
              <w:ind w:left="0" w:right="-108"/>
              <w:jc w:val="right"/>
              <w:rPr>
                <w:rFonts w:ascii="Arial Narrow" w:hAnsi="Arial Narrow" w:cs="Arial"/>
                <w:b/>
                <w:bCs/>
                <w:sz w:val="22"/>
                <w:szCs w:val="22"/>
              </w:rPr>
            </w:pPr>
            <w:r>
              <w:rPr>
                <w:rFonts w:ascii="Arial Narrow" w:hAnsi="Arial Narrow" w:cs="Arial"/>
                <w:b/>
                <w:bCs/>
                <w:sz w:val="22"/>
                <w:szCs w:val="22"/>
              </w:rPr>
              <w:t xml:space="preserve">               358,038 </w:t>
            </w:r>
          </w:p>
        </w:tc>
      </w:tr>
    </w:tbl>
    <w:p>
      <w:pPr>
        <w:ind w:left="0"/>
        <w:rPr>
          <w:rFonts w:ascii="Arial" w:hAnsi="Arial" w:cs="Arial"/>
          <w:b/>
          <w:sz w:val="22"/>
          <w:szCs w:val="22"/>
        </w:rPr>
      </w:pPr>
    </w:p>
    <w:p>
      <w:pPr>
        <w:pStyle w:val="ListParagraph"/>
        <w:numPr>
          <w:ilvl w:val="0"/>
          <w:numId w:val="28"/>
        </w:numPr>
        <w:ind w:hanging="720"/>
        <w:rPr>
          <w:rFonts w:ascii="Arial" w:hAnsi="Arial" w:cs="Arial"/>
          <w:b/>
          <w:sz w:val="22"/>
          <w:szCs w:val="22"/>
        </w:rPr>
      </w:pPr>
      <w:r>
        <w:rPr>
          <w:rFonts w:ascii="Arial" w:hAnsi="Arial" w:cs="Arial"/>
          <w:b/>
          <w:sz w:val="22"/>
          <w:szCs w:val="22"/>
        </w:rPr>
        <w:t>LEASE AGREEMENTS</w:t>
      </w:r>
    </w:p>
    <w:p>
      <w:pPr>
        <w:ind w:left="0"/>
        <w:rPr>
          <w:rFonts w:ascii="Arial" w:hAnsi="Arial" w:cs="Arial"/>
          <w:b/>
          <w:sz w:val="22"/>
          <w:szCs w:val="22"/>
        </w:rPr>
      </w:pPr>
    </w:p>
    <w:p>
      <w:pPr>
        <w:ind w:left="0"/>
        <w:rPr>
          <w:rFonts w:ascii="Arial" w:eastAsia="Calibri" w:hAnsi="Arial" w:cs="Arial"/>
          <w:i/>
          <w:sz w:val="22"/>
          <w:szCs w:val="22"/>
        </w:rPr>
      </w:pPr>
      <w:r>
        <w:rPr>
          <w:rFonts w:ascii="Arial" w:eastAsia="Calibri" w:hAnsi="Arial" w:cs="Arial"/>
          <w:i/>
          <w:sz w:val="22"/>
          <w:szCs w:val="22"/>
        </w:rPr>
        <w:t>PCSO as a lessee</w:t>
      </w:r>
    </w:p>
    <w:p>
      <w:pPr>
        <w:ind w:left="0"/>
        <w:rPr>
          <w:rFonts w:ascii="Arial" w:eastAsia="Calibri" w:hAnsi="Arial" w:cs="Arial"/>
          <w:b/>
          <w:sz w:val="22"/>
          <w:szCs w:val="22"/>
        </w:rPr>
      </w:pPr>
    </w:p>
    <w:p>
      <w:pPr>
        <w:ind w:left="0"/>
        <w:rPr>
          <w:rFonts w:ascii="Arial" w:eastAsia="Calibri" w:hAnsi="Arial" w:cs="Arial"/>
          <w:b/>
          <w:sz w:val="22"/>
          <w:szCs w:val="22"/>
        </w:rPr>
      </w:pPr>
      <w:r>
        <w:rPr>
          <w:rFonts w:ascii="Arial" w:eastAsia="Calibri" w:hAnsi="Arial" w:cs="Arial"/>
          <w:b/>
          <w:sz w:val="22"/>
          <w:szCs w:val="22"/>
        </w:rPr>
        <w:t>Variable lease payments based on sales</w:t>
      </w:r>
    </w:p>
    <w:p>
      <w:pPr>
        <w:ind w:left="0"/>
        <w:rPr>
          <w:rFonts w:ascii="Arial" w:eastAsia="Calibri" w:hAnsi="Arial" w:cs="Arial"/>
          <w:b/>
          <w:sz w:val="22"/>
          <w:szCs w:val="22"/>
        </w:rPr>
      </w:pPr>
    </w:p>
    <w:p>
      <w:pPr>
        <w:ind w:left="0"/>
        <w:rPr>
          <w:rFonts w:ascii="Arial" w:eastAsia="Calibri" w:hAnsi="Arial" w:cs="Arial"/>
          <w:sz w:val="22"/>
          <w:szCs w:val="22"/>
        </w:rPr>
      </w:pPr>
      <w:r>
        <w:rPr>
          <w:rFonts w:ascii="Arial" w:eastAsia="Calibri" w:hAnsi="Arial" w:cs="Arial"/>
          <w:sz w:val="22"/>
          <w:szCs w:val="22"/>
        </w:rPr>
        <w:t xml:space="preserve">The PCSO entered into equipment lease agreement with the Philippine Gaming Management Corporation (PGMC), Pacific Online and Systems Corporation (POSC) and Total Gaming Technologies, Inc. (TGTI) as lessee covering the on-line lottery equipment and accessories for PCSO’s on-line lottery operation nationwide. </w:t>
      </w:r>
    </w:p>
    <w:p>
      <w:pPr>
        <w:ind w:left="0"/>
        <w:rPr>
          <w:rFonts w:ascii="Arial" w:eastAsia="Calibri" w:hAnsi="Arial" w:cs="Arial"/>
          <w:sz w:val="22"/>
          <w:szCs w:val="22"/>
        </w:rPr>
      </w:pPr>
    </w:p>
    <w:p>
      <w:pPr>
        <w:ind w:left="0"/>
        <w:rPr>
          <w:rFonts w:ascii="Arial" w:hAnsi="Arial" w:cs="Arial"/>
          <w:sz w:val="22"/>
          <w:szCs w:val="22"/>
          <w:shd w:val="clear" w:color="auto" w:fill="FFFFFF"/>
        </w:rPr>
      </w:pPr>
      <w:r>
        <w:rPr>
          <w:rFonts w:ascii="Arial" w:hAnsi="Arial" w:cs="Arial"/>
          <w:sz w:val="22"/>
          <w:szCs w:val="22"/>
          <w:shd w:val="clear" w:color="auto" w:fill="FFFFFF"/>
        </w:rPr>
        <w:t xml:space="preserve">On April 21, 2021, the PCSO conducted the Submission and Opening of Bids for the 2021 </w:t>
      </w:r>
      <w:r>
        <w:rPr>
          <w:rFonts w:ascii="Arial" w:eastAsia="Calibri" w:hAnsi="Arial" w:cs="Arial"/>
          <w:sz w:val="22"/>
          <w:szCs w:val="22"/>
        </w:rPr>
        <w:t>PCSO Lottery System (PLS)</w:t>
      </w:r>
      <w:r>
        <w:rPr>
          <w:rFonts w:ascii="Arial" w:hAnsi="Arial" w:cs="Arial"/>
          <w:sz w:val="22"/>
          <w:szCs w:val="22"/>
          <w:shd w:val="clear" w:color="auto" w:fill="FFFFFF"/>
        </w:rPr>
        <w:t xml:space="preserve"> Project to which the Joint Venture of JV-PGMC, International Lottery &amp; Totalizator Systems, Inc. and POSC, and the Joint Venture of Philippine United Technic Corporation, Digi-Specs I.T. Corporation and </w:t>
      </w:r>
      <w:proofErr w:type="spellStart"/>
      <w:r>
        <w:rPr>
          <w:rFonts w:ascii="Arial" w:hAnsi="Arial" w:cs="Arial"/>
          <w:sz w:val="22"/>
          <w:szCs w:val="22"/>
          <w:shd w:val="clear" w:color="auto" w:fill="FFFFFF"/>
        </w:rPr>
        <w:t>Genlot</w:t>
      </w:r>
      <w:proofErr w:type="spellEnd"/>
      <w:r>
        <w:rPr>
          <w:rFonts w:ascii="Arial" w:hAnsi="Arial" w:cs="Arial"/>
          <w:sz w:val="22"/>
          <w:szCs w:val="22"/>
          <w:shd w:val="clear" w:color="auto" w:fill="FFFFFF"/>
        </w:rPr>
        <w:t xml:space="preserve"> Game Technology Co., Ltd. (JV </w:t>
      </w:r>
      <w:proofErr w:type="spellStart"/>
      <w:r>
        <w:rPr>
          <w:rFonts w:ascii="Arial" w:hAnsi="Arial" w:cs="Arial"/>
          <w:sz w:val="22"/>
          <w:szCs w:val="22"/>
          <w:shd w:val="clear" w:color="auto" w:fill="FFFFFF"/>
        </w:rPr>
        <w:t>Genlot</w:t>
      </w:r>
      <w:proofErr w:type="spellEnd"/>
      <w:r>
        <w:rPr>
          <w:rFonts w:ascii="Arial" w:hAnsi="Arial" w:cs="Arial"/>
          <w:sz w:val="22"/>
          <w:szCs w:val="22"/>
          <w:shd w:val="clear" w:color="auto" w:fill="FFFFFF"/>
        </w:rPr>
        <w:t>) submitted their respective bids. On August 18, 2021, the PCSO, through Resolution of the PCSO Board of Directors, as Head of Procuring Entity, approved the award of the PLS Project to the JV PGMC.</w:t>
      </w:r>
    </w:p>
    <w:p>
      <w:pPr>
        <w:ind w:left="0"/>
        <w:rPr>
          <w:rFonts w:ascii="Arial" w:hAnsi="Arial" w:cs="Arial"/>
          <w:sz w:val="22"/>
          <w:szCs w:val="22"/>
          <w:shd w:val="clear" w:color="auto" w:fill="FFFFFF"/>
        </w:rPr>
      </w:pPr>
    </w:p>
    <w:p>
      <w:pPr>
        <w:ind w:left="0"/>
        <w:rPr>
          <w:rFonts w:ascii="Arial" w:hAnsi="Arial" w:cs="Arial"/>
          <w:sz w:val="22"/>
          <w:szCs w:val="22"/>
          <w:shd w:val="clear" w:color="auto" w:fill="FFFFFF"/>
        </w:rPr>
      </w:pPr>
      <w:r>
        <w:rPr>
          <w:rFonts w:ascii="Arial" w:hAnsi="Arial" w:cs="Arial"/>
          <w:sz w:val="22"/>
          <w:szCs w:val="22"/>
          <w:shd w:val="clear" w:color="auto" w:fill="FFFFFF"/>
        </w:rPr>
        <w:t xml:space="preserve">On July 7, 2021, BR No. 0115 s. 2021 was issued approving the extension of the Equipment Lease Agreement (ELA) of POSC on a month-to-month basis effective August 1, 2021 but not to exceed one year or until procurement, delivery and installation of PLS has been put in place with a lease rate fee of six per cent. </w:t>
      </w:r>
    </w:p>
    <w:p>
      <w:pPr>
        <w:ind w:left="0"/>
        <w:rPr>
          <w:rFonts w:ascii="Arial" w:eastAsia="Calibri" w:hAnsi="Arial" w:cs="Arial"/>
          <w:sz w:val="22"/>
          <w:szCs w:val="22"/>
        </w:rPr>
      </w:pPr>
    </w:p>
    <w:p>
      <w:pPr>
        <w:ind w:left="0"/>
        <w:rPr>
          <w:rFonts w:ascii="Arial" w:eastAsia="Calibri" w:hAnsi="Arial" w:cs="Arial"/>
          <w:sz w:val="22"/>
          <w:szCs w:val="22"/>
        </w:rPr>
      </w:pPr>
      <w:r>
        <w:rPr>
          <w:rFonts w:ascii="Arial" w:eastAsia="Calibri" w:hAnsi="Arial" w:cs="Arial"/>
          <w:sz w:val="22"/>
          <w:szCs w:val="22"/>
        </w:rPr>
        <w:t xml:space="preserve">On September 30, 2021, the PCSO, represented by General Manager </w:t>
      </w:r>
      <w:proofErr w:type="spellStart"/>
      <w:r>
        <w:rPr>
          <w:rFonts w:ascii="Arial" w:eastAsia="Calibri" w:hAnsi="Arial" w:cs="Arial"/>
          <w:sz w:val="22"/>
          <w:szCs w:val="22"/>
        </w:rPr>
        <w:t>Royina</w:t>
      </w:r>
      <w:proofErr w:type="spellEnd"/>
      <w:r>
        <w:rPr>
          <w:rFonts w:ascii="Arial" w:eastAsia="Calibri" w:hAnsi="Arial" w:cs="Arial"/>
          <w:sz w:val="22"/>
          <w:szCs w:val="22"/>
        </w:rPr>
        <w:t xml:space="preserve"> </w:t>
      </w:r>
      <w:proofErr w:type="spellStart"/>
      <w:r>
        <w:rPr>
          <w:rFonts w:ascii="Arial" w:eastAsia="Calibri" w:hAnsi="Arial" w:cs="Arial"/>
          <w:sz w:val="22"/>
          <w:szCs w:val="22"/>
        </w:rPr>
        <w:t>Marzan</w:t>
      </w:r>
      <w:proofErr w:type="spellEnd"/>
      <w:r>
        <w:rPr>
          <w:rFonts w:ascii="Arial" w:eastAsia="Calibri" w:hAnsi="Arial" w:cs="Arial"/>
          <w:sz w:val="22"/>
          <w:szCs w:val="22"/>
        </w:rPr>
        <w:t xml:space="preserve"> </w:t>
      </w:r>
      <w:proofErr w:type="spellStart"/>
      <w:r>
        <w:rPr>
          <w:rFonts w:ascii="Arial" w:eastAsia="Calibri" w:hAnsi="Arial" w:cs="Arial"/>
          <w:sz w:val="22"/>
          <w:szCs w:val="22"/>
        </w:rPr>
        <w:t>Garma</w:t>
      </w:r>
      <w:proofErr w:type="spellEnd"/>
      <w:r>
        <w:rPr>
          <w:rFonts w:ascii="Arial" w:eastAsia="Calibri" w:hAnsi="Arial" w:cs="Arial"/>
          <w:sz w:val="22"/>
          <w:szCs w:val="22"/>
        </w:rPr>
        <w:t xml:space="preserve">, and PGMC, represented by Tan </w:t>
      </w:r>
      <w:proofErr w:type="spellStart"/>
      <w:r>
        <w:rPr>
          <w:rFonts w:ascii="Arial" w:eastAsia="Calibri" w:hAnsi="Arial" w:cs="Arial"/>
          <w:sz w:val="22"/>
          <w:szCs w:val="22"/>
        </w:rPr>
        <w:t>Eng</w:t>
      </w:r>
      <w:proofErr w:type="spellEnd"/>
      <w:r>
        <w:rPr>
          <w:rFonts w:ascii="Arial" w:eastAsia="Calibri" w:hAnsi="Arial" w:cs="Arial"/>
          <w:sz w:val="22"/>
          <w:szCs w:val="22"/>
        </w:rPr>
        <w:t xml:space="preserve"> Hwa, executed a Supplemental Equipment Lease Agreement (SELA) and Cash Bond Agreement. The SELA extended the term of ELA with PGMC on a month-to-month basis, effective August 23, 2021 but not to exceed one year or until procurement, delivery and installation of PLS has been put in place.</w:t>
      </w:r>
    </w:p>
    <w:p>
      <w:pPr>
        <w:ind w:left="0"/>
        <w:rPr>
          <w:rFonts w:ascii="Arial" w:eastAsia="Calibri" w:hAnsi="Arial" w:cs="Arial"/>
          <w:sz w:val="22"/>
          <w:szCs w:val="22"/>
        </w:rPr>
      </w:pPr>
    </w:p>
    <w:p>
      <w:pPr>
        <w:ind w:left="0"/>
        <w:rPr>
          <w:rFonts w:ascii="Arial" w:eastAsia="Calibri" w:hAnsi="Arial" w:cs="Arial"/>
          <w:sz w:val="22"/>
          <w:szCs w:val="22"/>
        </w:rPr>
      </w:pPr>
      <w:r>
        <w:rPr>
          <w:rFonts w:ascii="Arial" w:eastAsia="Calibri" w:hAnsi="Arial" w:cs="Arial"/>
          <w:sz w:val="22"/>
          <w:szCs w:val="22"/>
        </w:rPr>
        <w:t xml:space="preserve">With BR No. 0055 s. 2021, the Board approved, among others, the extension of contract/ELA with TGTI on a month-to-month basis until the completion of the bidding process of PLS Project. In BR No. 0104 s. 2021, the Board approved the amendment of BR No. 0055 s. 2021 to conform with the Office of the Government Corporate Counsel (OGCC) Contract Review No. 705 s.2021, in that, the phrase, “month-to-month basis until completion of the bidding process on the PLS Project” should be changed to “month-to-month basis not exceeding one year”. The Supplemental ELA was signed by PCSO and TGTI in July 2021 for the period April 1, 2021 to March 31, 2022. </w:t>
      </w:r>
    </w:p>
    <w:p>
      <w:pPr>
        <w:ind w:left="0"/>
        <w:rPr>
          <w:rFonts w:ascii="Arial" w:eastAsia="Calibri" w:hAnsi="Arial" w:cs="Arial"/>
          <w:sz w:val="22"/>
          <w:szCs w:val="22"/>
        </w:rPr>
      </w:pPr>
    </w:p>
    <w:p>
      <w:pPr>
        <w:ind w:left="0"/>
        <w:rPr>
          <w:rFonts w:ascii="Arial" w:eastAsia="Calibri" w:hAnsi="Arial" w:cs="Arial"/>
          <w:sz w:val="22"/>
          <w:szCs w:val="22"/>
        </w:rPr>
      </w:pPr>
      <w:r>
        <w:rPr>
          <w:rFonts w:ascii="Arial" w:eastAsia="Calibri" w:hAnsi="Arial" w:cs="Arial"/>
          <w:sz w:val="22"/>
          <w:szCs w:val="22"/>
        </w:rPr>
        <w:t>PCSO paid the following rates of the gross amount of tickets purchased through the respective terminals of the service providers as lease fee.</w:t>
      </w:r>
    </w:p>
    <w:p>
      <w:pPr>
        <w:ind w:left="0"/>
        <w:rPr>
          <w:rFonts w:ascii="Arial" w:eastAsia="Calibri" w:hAnsi="Arial" w:cs="Arial"/>
          <w:sz w:val="22"/>
          <w:szCs w:val="22"/>
        </w:rPr>
      </w:pPr>
    </w:p>
    <w:p>
      <w:pPr>
        <w:ind w:left="0"/>
        <w:rPr>
          <w:rFonts w:ascii="Arial" w:eastAsia="Calibri" w:hAnsi="Arial" w:cs="Arial"/>
          <w:b/>
          <w:sz w:val="22"/>
          <w:szCs w:val="22"/>
        </w:rPr>
      </w:pPr>
      <w:r>
        <w:rPr>
          <w:rFonts w:ascii="Arial" w:eastAsia="Calibri" w:hAnsi="Arial" w:cs="Arial"/>
          <w:b/>
          <w:sz w:val="22"/>
          <w:szCs w:val="22"/>
        </w:rPr>
        <w:t>Right-of-use Assets</w:t>
      </w:r>
    </w:p>
    <w:p>
      <w:pPr>
        <w:ind w:left="0"/>
        <w:rPr>
          <w:rFonts w:ascii="Arial" w:eastAsia="Calibri" w:hAnsi="Arial" w:cs="Arial"/>
          <w:b/>
          <w:sz w:val="22"/>
          <w:szCs w:val="22"/>
        </w:rPr>
      </w:pPr>
    </w:p>
    <w:p>
      <w:pPr>
        <w:ind w:left="0"/>
        <w:rPr>
          <w:rFonts w:ascii="Arial" w:eastAsia="Calibri" w:hAnsi="Arial" w:cs="Arial"/>
          <w:b/>
          <w:sz w:val="22"/>
          <w:szCs w:val="22"/>
        </w:rPr>
      </w:pPr>
      <w:r>
        <w:rPr>
          <w:rFonts w:ascii="Arial" w:eastAsia="Calibri" w:hAnsi="Arial" w:cs="Arial"/>
          <w:sz w:val="22"/>
          <w:szCs w:val="22"/>
        </w:rPr>
        <w:t xml:space="preserve">The PCSO entered into lease agreement with the following companies for the PCSO’s Main Office and the PCSO has determined that all significant risks and rewards of ownership of this property remain with the lessor. </w:t>
      </w:r>
    </w:p>
    <w:p>
      <w:pPr>
        <w:ind w:left="0"/>
        <w:rPr>
          <w:rFonts w:ascii="Arial" w:eastAsia="Calibri" w:hAnsi="Arial" w:cs="Arial"/>
          <w:sz w:val="22"/>
          <w:szCs w:val="22"/>
        </w:rPr>
      </w:pPr>
    </w:p>
    <w:p>
      <w:pPr>
        <w:ind w:left="0"/>
        <w:rPr>
          <w:rFonts w:ascii="Arial" w:eastAsia="Calibri" w:hAnsi="Arial" w:cs="Arial"/>
          <w:sz w:val="22"/>
          <w:szCs w:val="22"/>
        </w:rPr>
      </w:pPr>
      <w:r>
        <w:rPr>
          <w:rFonts w:ascii="Arial" w:eastAsia="Calibri" w:hAnsi="Arial" w:cs="Arial"/>
          <w:sz w:val="22"/>
          <w:szCs w:val="22"/>
        </w:rPr>
        <w:t>The PCSO shall pay the lessor the total amount of rental and with an escalation rate of 5% per annum.</w:t>
      </w:r>
    </w:p>
    <w:p>
      <w:pPr>
        <w:ind w:left="0"/>
        <w:rPr>
          <w:rFonts w:ascii="Arial" w:eastAsia="Calibri" w:hAnsi="Arial" w:cs="Arial"/>
          <w:sz w:val="22"/>
          <w:szCs w:val="22"/>
        </w:rPr>
      </w:pPr>
    </w:p>
    <w:p>
      <w:pPr>
        <w:ind w:left="0"/>
        <w:rPr>
          <w:rFonts w:ascii="Arial" w:hAnsi="Arial" w:cs="Arial"/>
          <w:sz w:val="22"/>
          <w:szCs w:val="22"/>
        </w:rPr>
      </w:pPr>
      <w:r>
        <w:rPr>
          <w:rFonts w:ascii="Arial" w:hAnsi="Arial" w:cs="Arial"/>
          <w:sz w:val="22"/>
          <w:szCs w:val="22"/>
        </w:rPr>
        <w:t xml:space="preserve">In March 2021, the General Services Department (GSD) determined that there is a need to lease out additional office spaces to comply with the Department of Trade and Industry (DTI) and Department of Labor and Employment (DOLE) issued Joint Memorandum Circular (JMC) No. 20-04-A series of 2020 requiring physical distancing and to address the overcrowding issues and inadequate working and waiting area for PCSO employees and clients. </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On August 18, 2021, the PCSO Board of Directors through BR No. 0157 s. 2021 (Annex “E”) approved the expansion of PCSO leased premises, coterminous with the existing lease with the JV SPDC-APSI-CSPI to comply with the DTI and DOLE JMC No. 20-04-A, series of 2020.</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On October 25, 2021, the BAC through Resolution No. 090 (Annex “G”), resolved that the procurement of the expansion of the lease of office space with the JV SPDC-APSI-CSPI may be undertaken pursuant to Annex H of the Revised IRR of RA No. 9184, as amended by GPPB Resolution No. 06-2018, effective 01 November 2021 under the same terms and conditions, including the rental rate stated in the existing contract.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The lease of the 2</w:t>
      </w:r>
      <w:r>
        <w:rPr>
          <w:rFonts w:ascii="Arial" w:hAnsi="Arial" w:cs="Arial"/>
          <w:sz w:val="22"/>
          <w:szCs w:val="22"/>
          <w:vertAlign w:val="superscript"/>
        </w:rPr>
        <w:t>nd</w:t>
      </w:r>
      <w:r>
        <w:rPr>
          <w:rFonts w:ascii="Arial" w:hAnsi="Arial" w:cs="Arial"/>
          <w:sz w:val="22"/>
          <w:szCs w:val="22"/>
        </w:rPr>
        <w:t xml:space="preserve"> Floor Shaw Plaza One and Two Building shall commence on November 1, 2021 and shall expire on December 31, 2023, to coincide with the expiration of the Renewal of Lease Contract, which may be subject to extension as provided for therein. The Lessor grants PCSO (Lessee) a period of two months, commencing on November 1, 2021 up to December 2021, to conduct the fit-out works on the Lease Premises, which is free of rent.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Advance deposits made at the start of the lease were applied to the last three remaining lease term.</w:t>
      </w:r>
    </w:p>
    <w:p>
      <w:pPr>
        <w:ind w:left="0"/>
        <w:rPr>
          <w:rFonts w:ascii="Arial" w:hAnsi="Arial" w:cs="Arial"/>
          <w:sz w:val="22"/>
          <w:szCs w:val="22"/>
        </w:rPr>
      </w:pPr>
    </w:p>
    <w:p>
      <w:pPr>
        <w:keepNext/>
        <w:ind w:left="0"/>
        <w:rPr>
          <w:rFonts w:ascii="Arial" w:hAnsi="Arial" w:cs="Arial"/>
          <w:sz w:val="22"/>
          <w:szCs w:val="22"/>
        </w:rPr>
      </w:pPr>
      <w:r>
        <w:rPr>
          <w:rFonts w:ascii="Arial" w:hAnsi="Arial" w:cs="Arial"/>
          <w:sz w:val="22"/>
          <w:szCs w:val="22"/>
        </w:rPr>
        <w:t xml:space="preserve">The amount of principal and interest that comprise of each rental payments were shown in the amortization table below: </w:t>
      </w:r>
    </w:p>
    <w:p>
      <w:pPr>
        <w:keepNext/>
        <w:ind w:left="0"/>
        <w:rPr>
          <w:rFonts w:ascii="Arial" w:hAnsi="Arial" w:cs="Arial"/>
          <w:sz w:val="22"/>
          <w:szCs w:val="22"/>
        </w:rPr>
      </w:pPr>
    </w:p>
    <w:tbl>
      <w:tblPr>
        <w:tblW w:w="8604" w:type="dxa"/>
        <w:tblLook w:val="04A0" w:firstRow="1" w:lastRow="0" w:firstColumn="1" w:lastColumn="0" w:noHBand="0" w:noVBand="1"/>
      </w:tblPr>
      <w:tblGrid>
        <w:gridCol w:w="1800"/>
        <w:gridCol w:w="2697"/>
        <w:gridCol w:w="1923"/>
        <w:gridCol w:w="2184"/>
      </w:tblGrid>
      <w:tr>
        <w:trPr>
          <w:trHeight w:val="314"/>
          <w:tblHeader/>
        </w:trPr>
        <w:tc>
          <w:tcPr>
            <w:tcW w:w="1800" w:type="dxa"/>
            <w:tcBorders>
              <w:top w:val="single" w:sz="4" w:space="0" w:color="auto"/>
              <w:bottom w:val="single" w:sz="4" w:space="0" w:color="auto"/>
            </w:tcBorders>
            <w:shd w:val="clear" w:color="auto" w:fill="auto"/>
            <w:noWrap/>
            <w:vAlign w:val="bottom"/>
            <w:hideMark/>
          </w:tcPr>
          <w:p>
            <w:pPr>
              <w:ind w:left="-108"/>
              <w:jc w:val="left"/>
              <w:rPr>
                <w:rFonts w:ascii="Arial Narrow" w:hAnsi="Arial Narrow" w:cs="Calibri"/>
                <w:b/>
                <w:bCs/>
                <w:sz w:val="20"/>
                <w:szCs w:val="20"/>
              </w:rPr>
            </w:pPr>
            <w:r>
              <w:rPr>
                <w:rFonts w:ascii="Arial Narrow" w:hAnsi="Arial Narrow" w:cs="Calibri"/>
                <w:b/>
                <w:bCs/>
                <w:sz w:val="20"/>
                <w:szCs w:val="20"/>
              </w:rPr>
              <w:t>PERIOD</w:t>
            </w:r>
          </w:p>
        </w:tc>
        <w:tc>
          <w:tcPr>
            <w:tcW w:w="2697" w:type="dxa"/>
            <w:tcBorders>
              <w:top w:val="single" w:sz="4" w:space="0" w:color="auto"/>
              <w:bottom w:val="single" w:sz="4" w:space="0" w:color="auto"/>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OPENING BALANCE</w:t>
            </w:r>
          </w:p>
        </w:tc>
        <w:tc>
          <w:tcPr>
            <w:tcW w:w="1923" w:type="dxa"/>
            <w:tcBorders>
              <w:top w:val="single" w:sz="4" w:space="0" w:color="auto"/>
              <w:bottom w:val="single" w:sz="4" w:space="0" w:color="auto"/>
            </w:tcBorders>
            <w:shd w:val="clear" w:color="auto" w:fill="auto"/>
            <w:noWrap/>
            <w:vAlign w:val="bottom"/>
            <w:hideMark/>
          </w:tcPr>
          <w:p>
            <w:pPr>
              <w:ind w:left="0"/>
              <w:jc w:val="right"/>
              <w:rPr>
                <w:rFonts w:ascii="Arial Narrow" w:hAnsi="Arial Narrow" w:cs="Calibri"/>
                <w:b/>
                <w:bCs/>
                <w:sz w:val="20"/>
                <w:szCs w:val="20"/>
              </w:rPr>
            </w:pPr>
            <w:r>
              <w:rPr>
                <w:rFonts w:ascii="Arial Narrow" w:hAnsi="Arial Narrow" w:cs="Calibri"/>
                <w:b/>
                <w:bCs/>
                <w:sz w:val="20"/>
                <w:szCs w:val="20"/>
              </w:rPr>
              <w:t xml:space="preserve"> INTEREST EXPENSE</w:t>
            </w:r>
          </w:p>
        </w:tc>
        <w:tc>
          <w:tcPr>
            <w:tcW w:w="2184" w:type="dxa"/>
            <w:tcBorders>
              <w:top w:val="single" w:sz="4" w:space="0" w:color="auto"/>
              <w:bottom w:val="single" w:sz="4" w:space="0" w:color="auto"/>
            </w:tcBorders>
            <w:shd w:val="clear" w:color="auto" w:fill="auto"/>
            <w:noWrap/>
            <w:vAlign w:val="bottom"/>
            <w:hideMark/>
          </w:tcPr>
          <w:p>
            <w:pPr>
              <w:ind w:left="0" w:right="-54"/>
              <w:jc w:val="right"/>
              <w:rPr>
                <w:rFonts w:ascii="Arial Narrow" w:hAnsi="Arial Narrow" w:cs="Calibri"/>
                <w:b/>
                <w:bCs/>
                <w:sz w:val="20"/>
                <w:szCs w:val="20"/>
              </w:rPr>
            </w:pPr>
            <w:r>
              <w:rPr>
                <w:rFonts w:ascii="Arial Narrow" w:hAnsi="Arial Narrow" w:cs="Calibri"/>
                <w:b/>
                <w:bCs/>
                <w:sz w:val="20"/>
                <w:szCs w:val="20"/>
              </w:rPr>
              <w:t>PRINCIPAL PAYMENT</w:t>
            </w:r>
          </w:p>
        </w:tc>
      </w:tr>
      <w:tr>
        <w:trPr>
          <w:trHeight w:val="368"/>
        </w:trPr>
        <w:tc>
          <w:tcPr>
            <w:tcW w:w="1800" w:type="dxa"/>
            <w:tcBorders>
              <w:top w:val="single" w:sz="4" w:space="0" w:color="auto"/>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30-Jan-21</w:t>
            </w:r>
          </w:p>
        </w:tc>
        <w:tc>
          <w:tcPr>
            <w:tcW w:w="2697"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365,133,002</w:t>
            </w:r>
          </w:p>
        </w:tc>
        <w:tc>
          <w:tcPr>
            <w:tcW w:w="1923" w:type="dxa"/>
            <w:tcBorders>
              <w:top w:val="single" w:sz="4" w:space="0" w:color="auto"/>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895,375 </w:t>
            </w:r>
          </w:p>
        </w:tc>
        <w:tc>
          <w:tcPr>
            <w:tcW w:w="2184" w:type="dxa"/>
            <w:tcBorders>
              <w:top w:val="single" w:sz="4" w:space="0" w:color="auto"/>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10,439,550 </w:t>
            </w:r>
          </w:p>
        </w:tc>
      </w:tr>
      <w:tr>
        <w:trPr>
          <w:trHeight w:val="90"/>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29-Feb-21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354,668,564</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870,487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10,464,438 </w:t>
            </w:r>
          </w:p>
        </w:tc>
      </w:tr>
      <w:tr>
        <w:trPr>
          <w:trHeight w:val="225"/>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30-Mar-21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344,179,177</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845,540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10,489,386 </w:t>
            </w:r>
          </w:p>
        </w:tc>
      </w:tr>
      <w:tr>
        <w:trPr>
          <w:trHeight w:val="83"/>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30-Apr-21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333,664,785</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820,533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10,514,393 </w:t>
            </w:r>
          </w:p>
        </w:tc>
      </w:tr>
      <w:tr>
        <w:trPr>
          <w:trHeight w:val="126"/>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30-May-21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323,125,326</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795,466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10,539,459 </w:t>
            </w:r>
          </w:p>
        </w:tc>
      </w:tr>
      <w:tr>
        <w:trPr>
          <w:trHeight w:val="243"/>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30-Jun-21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312,560,740</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770,340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10,564,586 </w:t>
            </w:r>
          </w:p>
        </w:tc>
      </w:tr>
      <w:tr>
        <w:trPr>
          <w:trHeight w:val="171"/>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30-Jul-21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301,970,969</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745,154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10,589,772 </w:t>
            </w:r>
          </w:p>
        </w:tc>
      </w:tr>
      <w:tr>
        <w:trPr>
          <w:trHeight w:val="83"/>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30-Aug-21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291,355,951</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719,907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10,615,018 </w:t>
            </w:r>
          </w:p>
        </w:tc>
      </w:tr>
      <w:tr>
        <w:trPr>
          <w:trHeight w:val="83"/>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30-Sep-21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280,715,626</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694,601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10,640,325 </w:t>
            </w:r>
          </w:p>
        </w:tc>
      </w:tr>
      <w:tr>
        <w:trPr>
          <w:trHeight w:val="225"/>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30-Oct-21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270,049,935</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669,234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10,665,691 </w:t>
            </w:r>
          </w:p>
        </w:tc>
      </w:tr>
      <w:tr>
        <w:trPr>
          <w:trHeight w:val="270"/>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30-Nov-21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259,358,816</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643,807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10,691,119 </w:t>
            </w:r>
          </w:p>
        </w:tc>
      </w:tr>
      <w:tr>
        <w:trPr>
          <w:trHeight w:val="189"/>
        </w:trPr>
        <w:tc>
          <w:tcPr>
            <w:tcW w:w="1800" w:type="dxa"/>
            <w:tcBorders>
              <w:top w:val="nil"/>
              <w:left w:val="nil"/>
              <w:bottom w:val="nil"/>
              <w:right w:val="nil"/>
            </w:tcBorders>
            <w:shd w:val="clear" w:color="auto" w:fill="auto"/>
            <w:noWrap/>
            <w:vAlign w:val="bottom"/>
            <w:hideMark/>
          </w:tcPr>
          <w:p>
            <w:pPr>
              <w:ind w:left="-108"/>
              <w:jc w:val="left"/>
              <w:rPr>
                <w:rFonts w:ascii="Arial Narrow" w:hAnsi="Arial Narrow" w:cs="Calibri"/>
                <w:sz w:val="22"/>
                <w:szCs w:val="22"/>
              </w:rPr>
            </w:pPr>
            <w:r>
              <w:rPr>
                <w:rFonts w:ascii="Arial Narrow" w:hAnsi="Arial Narrow" w:cs="Calibri"/>
                <w:sz w:val="22"/>
                <w:szCs w:val="22"/>
              </w:rPr>
              <w:t>30-Dec-21</w:t>
            </w:r>
          </w:p>
        </w:tc>
        <w:tc>
          <w:tcPr>
            <w:tcW w:w="2697"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248,642,209</w:t>
            </w:r>
          </w:p>
        </w:tc>
        <w:tc>
          <w:tcPr>
            <w:tcW w:w="1923" w:type="dxa"/>
            <w:tcBorders>
              <w:top w:val="nil"/>
              <w:left w:val="nil"/>
              <w:bottom w:val="nil"/>
              <w:right w:val="nil"/>
            </w:tcBorders>
            <w:shd w:val="clear" w:color="auto" w:fill="auto"/>
            <w:noWrap/>
            <w:vAlign w:val="bottom"/>
            <w:hideMark/>
          </w:tcPr>
          <w:p>
            <w:pPr>
              <w:ind w:left="0"/>
              <w:jc w:val="right"/>
              <w:rPr>
                <w:rFonts w:ascii="Arial Narrow" w:hAnsi="Arial Narrow" w:cs="Calibri"/>
                <w:sz w:val="22"/>
                <w:szCs w:val="22"/>
              </w:rPr>
            </w:pPr>
            <w:r>
              <w:rPr>
                <w:rFonts w:ascii="Arial Narrow" w:hAnsi="Arial Narrow" w:cs="Calibri"/>
                <w:sz w:val="22"/>
                <w:szCs w:val="22"/>
              </w:rPr>
              <w:t xml:space="preserve">                   618,319 </w:t>
            </w:r>
          </w:p>
        </w:tc>
        <w:tc>
          <w:tcPr>
            <w:tcW w:w="2184" w:type="dxa"/>
            <w:tcBorders>
              <w:top w:val="nil"/>
              <w:left w:val="nil"/>
              <w:bottom w:val="nil"/>
              <w:right w:val="nil"/>
            </w:tcBorders>
            <w:shd w:val="clear" w:color="auto" w:fill="auto"/>
            <w:noWrap/>
            <w:vAlign w:val="bottom"/>
            <w:hideMark/>
          </w:tcPr>
          <w:p>
            <w:pPr>
              <w:ind w:left="0" w:right="-54"/>
              <w:jc w:val="right"/>
              <w:rPr>
                <w:rFonts w:ascii="Arial Narrow" w:hAnsi="Arial Narrow" w:cs="Calibri"/>
                <w:sz w:val="22"/>
                <w:szCs w:val="22"/>
              </w:rPr>
            </w:pPr>
            <w:r>
              <w:rPr>
                <w:rFonts w:ascii="Arial Narrow" w:hAnsi="Arial Narrow" w:cs="Calibri"/>
                <w:sz w:val="22"/>
                <w:szCs w:val="22"/>
              </w:rPr>
              <w:t xml:space="preserve">              10,716,607 </w:t>
            </w:r>
          </w:p>
        </w:tc>
      </w:tr>
    </w:tbl>
    <w:p>
      <w:pPr>
        <w:ind w:left="0"/>
        <w:rPr>
          <w:rFonts w:ascii="Arial" w:eastAsia="Calibri" w:hAnsi="Arial" w:cs="Arial"/>
          <w:b/>
          <w:sz w:val="22"/>
          <w:szCs w:val="22"/>
        </w:rPr>
      </w:pPr>
    </w:p>
    <w:p>
      <w:pPr>
        <w:ind w:left="0"/>
        <w:rPr>
          <w:rFonts w:ascii="Arial" w:eastAsia="Calibri" w:hAnsi="Arial" w:cs="Arial"/>
          <w:b/>
          <w:sz w:val="22"/>
          <w:szCs w:val="22"/>
        </w:rPr>
      </w:pPr>
    </w:p>
    <w:p>
      <w:pPr>
        <w:ind w:left="0"/>
        <w:rPr>
          <w:rFonts w:ascii="Arial" w:eastAsia="Calibri" w:hAnsi="Arial" w:cs="Arial"/>
          <w:b/>
          <w:sz w:val="22"/>
          <w:szCs w:val="22"/>
        </w:rPr>
      </w:pPr>
    </w:p>
    <w:p>
      <w:pPr>
        <w:ind w:left="0"/>
        <w:rPr>
          <w:rFonts w:ascii="Arial" w:eastAsia="Calibri" w:hAnsi="Arial" w:cs="Arial"/>
          <w:b/>
          <w:sz w:val="22"/>
          <w:szCs w:val="22"/>
        </w:rPr>
      </w:pPr>
      <w:r>
        <w:rPr>
          <w:rFonts w:ascii="Arial" w:eastAsia="Calibri" w:hAnsi="Arial" w:cs="Arial"/>
          <w:b/>
          <w:sz w:val="22"/>
          <w:szCs w:val="22"/>
        </w:rPr>
        <w:t>Lease payments recognized as expense</w:t>
      </w:r>
    </w:p>
    <w:p>
      <w:pPr>
        <w:ind w:left="0"/>
        <w:rPr>
          <w:rFonts w:ascii="Arial" w:eastAsia="Calibri" w:hAnsi="Arial" w:cs="Arial"/>
          <w:b/>
          <w:sz w:val="22"/>
          <w:szCs w:val="22"/>
        </w:rPr>
      </w:pPr>
    </w:p>
    <w:p>
      <w:pPr>
        <w:ind w:left="0"/>
        <w:rPr>
          <w:rFonts w:ascii="Arial" w:eastAsia="Calibri" w:hAnsi="Arial" w:cs="Arial"/>
          <w:b/>
          <w:sz w:val="22"/>
          <w:szCs w:val="22"/>
        </w:rPr>
      </w:pPr>
      <w:r>
        <w:rPr>
          <w:rFonts w:ascii="Arial" w:hAnsi="Arial" w:cs="Arial"/>
          <w:sz w:val="22"/>
          <w:szCs w:val="22"/>
        </w:rPr>
        <w:t>GSD determined PCSO is in need of leasable warehouse space for its gaming/lottery supplies and properties to be used by its Assets and Supply Management Department (ASMD). GSD conducted a cost-benefit analysis and after taking into consideration all the requirements, the PHLPOST meet the requirements of PCSO. In a letter dated 23 April 2021, PHLPOST offered its warehouse/storage facility located at 2</w:t>
      </w:r>
      <w:r>
        <w:rPr>
          <w:rFonts w:ascii="Arial" w:hAnsi="Arial" w:cs="Arial"/>
          <w:sz w:val="22"/>
          <w:szCs w:val="22"/>
          <w:vertAlign w:val="superscript"/>
        </w:rPr>
        <w:t>nd</w:t>
      </w:r>
      <w:r>
        <w:rPr>
          <w:rFonts w:ascii="Arial" w:hAnsi="Arial" w:cs="Arial"/>
          <w:sz w:val="22"/>
          <w:szCs w:val="22"/>
        </w:rPr>
        <w:t xml:space="preserve"> St., </w:t>
      </w:r>
      <w:proofErr w:type="spellStart"/>
      <w:r>
        <w:rPr>
          <w:rFonts w:ascii="Arial" w:hAnsi="Arial" w:cs="Arial"/>
          <w:sz w:val="22"/>
          <w:szCs w:val="22"/>
        </w:rPr>
        <w:t>Bonifacio</w:t>
      </w:r>
      <w:proofErr w:type="spellEnd"/>
      <w:r>
        <w:rPr>
          <w:rFonts w:ascii="Arial" w:hAnsi="Arial" w:cs="Arial"/>
          <w:sz w:val="22"/>
          <w:szCs w:val="22"/>
        </w:rPr>
        <w:t xml:space="preserve"> Drive, Port Area, Manila with an area of 845 </w:t>
      </w:r>
      <w:proofErr w:type="spellStart"/>
      <w:r>
        <w:rPr>
          <w:rFonts w:ascii="Arial" w:hAnsi="Arial" w:cs="Arial"/>
          <w:sz w:val="22"/>
          <w:szCs w:val="22"/>
        </w:rPr>
        <w:t>sqm</w:t>
      </w:r>
      <w:proofErr w:type="spellEnd"/>
      <w:r>
        <w:rPr>
          <w:rFonts w:ascii="Arial" w:hAnsi="Arial" w:cs="Arial"/>
          <w:sz w:val="22"/>
          <w:szCs w:val="22"/>
        </w:rPr>
        <w:t>.</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Having found after inspection that PHLPOST’s warehouse meets PCSO’s requirements, the GSD recommended to the PCSO Board to consider and approved PHLPOST’s offer to rent its warehouse facility. On April 28, 2021, the PCSO BR No. 0067 s. 2021, (Annex “B” here) approved the recommendation of the GSD and directed that the matter be referred to the BAC for the procurement and processing of the same in accordance with RA No. 9184.</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Pursuant to the BR No. 0073 s. 2021, dated April 28, 2021 (Annex “E”), the PCSO Board approved the procurement of the Lease of Warehouse Facility with PHLPOST, with contract price in the amount of P3</w:t>
      </w:r>
      <w:proofErr w:type="gramStart"/>
      <w:r>
        <w:rPr>
          <w:rFonts w:ascii="Arial" w:hAnsi="Arial" w:cs="Arial"/>
          <w:sz w:val="22"/>
          <w:szCs w:val="22"/>
        </w:rPr>
        <w:t>,236,688</w:t>
      </w:r>
      <w:proofErr w:type="gramEnd"/>
      <w:r>
        <w:rPr>
          <w:rFonts w:ascii="Arial" w:hAnsi="Arial" w:cs="Arial"/>
          <w:sz w:val="22"/>
          <w:szCs w:val="22"/>
        </w:rPr>
        <w:t xml:space="preserve"> for the term on one year, thru Alternative Mode of Procurement (Negotiated Procurement) under Annex “H” of 2016 Revised IRR of RA No. 9184.</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 xml:space="preserve">Since the contract only have one year term, the PCSO recognized it as expensed in the income statement on a straight-line basis over the lease term. </w:t>
      </w:r>
    </w:p>
    <w:p>
      <w:pPr>
        <w:ind w:left="0"/>
        <w:rPr>
          <w:rFonts w:ascii="Arial" w:hAnsi="Arial" w:cs="Arial"/>
          <w:sz w:val="22"/>
          <w:szCs w:val="22"/>
        </w:rPr>
      </w:pPr>
    </w:p>
    <w:p>
      <w:pPr>
        <w:ind w:left="0"/>
        <w:rPr>
          <w:rFonts w:ascii="Arial" w:hAnsi="Arial" w:cs="Arial"/>
          <w:sz w:val="22"/>
          <w:szCs w:val="22"/>
        </w:rPr>
      </w:pPr>
    </w:p>
    <w:p>
      <w:pPr>
        <w:pStyle w:val="ListParagraph"/>
        <w:keepNext/>
        <w:numPr>
          <w:ilvl w:val="0"/>
          <w:numId w:val="28"/>
        </w:numPr>
        <w:ind w:hanging="720"/>
        <w:rPr>
          <w:rFonts w:ascii="Arial" w:hAnsi="Arial" w:cs="Arial"/>
          <w:b/>
          <w:sz w:val="22"/>
          <w:szCs w:val="22"/>
        </w:rPr>
      </w:pPr>
      <w:r>
        <w:rPr>
          <w:rFonts w:ascii="Arial" w:hAnsi="Arial" w:cs="Arial"/>
          <w:b/>
          <w:sz w:val="22"/>
          <w:szCs w:val="22"/>
        </w:rPr>
        <w:t>SUPPLEMENTARY INFORMATION REQUIRED BY THE BUREAU OF INTERNAL REVENUE UNDER REVENUE REGULATION NO. 15-2010 AND 19-2011</w:t>
      </w:r>
    </w:p>
    <w:p>
      <w:pPr>
        <w:keepNext/>
        <w:ind w:left="0"/>
        <w:rPr>
          <w:rFonts w:ascii="Arial" w:hAnsi="Arial" w:cs="Arial"/>
          <w:sz w:val="22"/>
          <w:szCs w:val="22"/>
        </w:rPr>
      </w:pPr>
    </w:p>
    <w:p>
      <w:pPr>
        <w:keepNext/>
        <w:ind w:left="0"/>
        <w:rPr>
          <w:rFonts w:ascii="Arial" w:hAnsi="Arial" w:cs="Arial"/>
          <w:sz w:val="22"/>
          <w:szCs w:val="22"/>
        </w:rPr>
      </w:pPr>
      <w:r>
        <w:rPr>
          <w:rFonts w:ascii="Arial" w:hAnsi="Arial" w:cs="Arial"/>
          <w:sz w:val="22"/>
          <w:szCs w:val="22"/>
        </w:rPr>
        <w:t>The following information are presented for purposes of filing with the BIR and are not a required part of the basic financial statement:</w:t>
      </w:r>
    </w:p>
    <w:p>
      <w:pPr>
        <w:ind w:left="0"/>
        <w:rPr>
          <w:rFonts w:ascii="Arial" w:hAnsi="Arial" w:cs="Arial"/>
          <w:b/>
          <w:sz w:val="22"/>
          <w:szCs w:val="22"/>
        </w:rPr>
      </w:pPr>
    </w:p>
    <w:p>
      <w:pPr>
        <w:ind w:left="0"/>
        <w:rPr>
          <w:rFonts w:ascii="Arial" w:hAnsi="Arial" w:cs="Arial"/>
          <w:b/>
          <w:sz w:val="22"/>
          <w:szCs w:val="22"/>
        </w:rPr>
      </w:pPr>
      <w:r>
        <w:rPr>
          <w:rFonts w:ascii="Arial" w:hAnsi="Arial" w:cs="Arial"/>
          <w:b/>
          <w:sz w:val="22"/>
          <w:szCs w:val="22"/>
        </w:rPr>
        <w:t>Revenue Regulation 15-2010</w:t>
      </w:r>
    </w:p>
    <w:p>
      <w:pPr>
        <w:ind w:left="0"/>
        <w:rPr>
          <w:rFonts w:ascii="Arial" w:hAnsi="Arial" w:cs="Arial"/>
          <w:sz w:val="22"/>
          <w:szCs w:val="22"/>
        </w:rPr>
      </w:pPr>
    </w:p>
    <w:p>
      <w:pPr>
        <w:ind w:left="0"/>
        <w:rPr>
          <w:rFonts w:ascii="Arial" w:hAnsi="Arial" w:cs="Arial"/>
          <w:sz w:val="22"/>
          <w:szCs w:val="22"/>
          <w:u w:val="single"/>
        </w:rPr>
      </w:pPr>
      <w:r>
        <w:rPr>
          <w:rFonts w:ascii="Arial" w:hAnsi="Arial" w:cs="Arial"/>
          <w:sz w:val="22"/>
          <w:szCs w:val="22"/>
          <w:u w:val="single"/>
        </w:rPr>
        <w:t>Withholding Taxes for 2021</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Withholding taxes paid and accrued during the year is as follows:</w:t>
      </w:r>
    </w:p>
    <w:p>
      <w:pPr>
        <w:ind w:left="0"/>
        <w:rPr>
          <w:rFonts w:ascii="Arial" w:hAnsi="Arial" w:cs="Arial"/>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3888"/>
      </w:tblGrid>
      <w:tr>
        <w:trPr>
          <w:trHeight w:hRule="exact" w:val="259"/>
        </w:trPr>
        <w:tc>
          <w:tcPr>
            <w:tcW w:w="4752" w:type="dxa"/>
            <w:tcBorders>
              <w:top w:val="single" w:sz="4" w:space="0" w:color="auto"/>
              <w:bottom w:val="single" w:sz="4" w:space="0" w:color="auto"/>
            </w:tcBorders>
            <w:vAlign w:val="bottom"/>
          </w:tcPr>
          <w:p>
            <w:pPr>
              <w:pStyle w:val="ListParagraph"/>
              <w:ind w:left="0" w:right="-108" w:hanging="108"/>
              <w:rPr>
                <w:rFonts w:ascii="Arial Narrow" w:hAnsi="Arial Narrow" w:cs="Arial"/>
                <w:sz w:val="22"/>
                <w:szCs w:val="22"/>
              </w:rPr>
            </w:pPr>
          </w:p>
          <w:p>
            <w:pPr>
              <w:pStyle w:val="ListParagraph"/>
              <w:ind w:left="0" w:right="-108" w:hanging="108"/>
              <w:rPr>
                <w:rFonts w:ascii="Arial Narrow" w:hAnsi="Arial Narrow" w:cs="Arial"/>
                <w:sz w:val="22"/>
                <w:szCs w:val="22"/>
              </w:rPr>
            </w:pPr>
          </w:p>
        </w:tc>
        <w:tc>
          <w:tcPr>
            <w:tcW w:w="3888" w:type="dxa"/>
            <w:tcBorders>
              <w:top w:val="single" w:sz="4" w:space="0" w:color="auto"/>
              <w:bottom w:val="single" w:sz="4" w:space="0" w:color="auto"/>
            </w:tcBorders>
            <w:vAlign w:val="bottom"/>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t>Amount</w:t>
            </w:r>
          </w:p>
        </w:tc>
      </w:tr>
      <w:tr>
        <w:trPr>
          <w:trHeight w:hRule="exact" w:val="259"/>
        </w:trPr>
        <w:tc>
          <w:tcPr>
            <w:tcW w:w="4752" w:type="dxa"/>
            <w:tcBorders>
              <w:top w:val="single" w:sz="4" w:space="0" w:color="auto"/>
              <w:bottom w:val="nil"/>
            </w:tcBorders>
            <w:vAlign w:val="bottom"/>
          </w:tcPr>
          <w:p>
            <w:pPr>
              <w:pStyle w:val="ListParagraph"/>
              <w:ind w:left="-130" w:right="-108" w:firstLine="22"/>
              <w:rPr>
                <w:rFonts w:ascii="Arial Narrow" w:hAnsi="Arial Narrow" w:cs="Arial"/>
                <w:sz w:val="22"/>
                <w:szCs w:val="22"/>
              </w:rPr>
            </w:pPr>
            <w:r>
              <w:rPr>
                <w:rFonts w:ascii="Arial Narrow" w:hAnsi="Arial Narrow" w:cs="Arial"/>
                <w:sz w:val="22"/>
                <w:szCs w:val="22"/>
              </w:rPr>
              <w:t>Withholding tax on compensation</w:t>
            </w:r>
          </w:p>
        </w:tc>
        <w:tc>
          <w:tcPr>
            <w:tcW w:w="3888" w:type="dxa"/>
            <w:tcBorders>
              <w:top w:val="single" w:sz="4" w:space="0" w:color="auto"/>
              <w:bottom w:val="nil"/>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76,188,044</w:t>
            </w:r>
          </w:p>
        </w:tc>
      </w:tr>
      <w:tr>
        <w:trPr>
          <w:trHeight w:hRule="exact" w:val="259"/>
        </w:trPr>
        <w:tc>
          <w:tcPr>
            <w:tcW w:w="4752" w:type="dxa"/>
            <w:tcBorders>
              <w:top w:val="nil"/>
              <w:bottom w:val="single" w:sz="4" w:space="0" w:color="auto"/>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rPr>
              <w:t>Withholding tax at source (expanded)</w:t>
            </w:r>
          </w:p>
        </w:tc>
        <w:tc>
          <w:tcPr>
            <w:tcW w:w="3888" w:type="dxa"/>
            <w:tcBorders>
              <w:top w:val="nil"/>
              <w:bottom w:val="single" w:sz="4" w:space="0" w:color="auto"/>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446,053,319</w:t>
            </w:r>
          </w:p>
        </w:tc>
      </w:tr>
      <w:tr>
        <w:trPr>
          <w:trHeight w:hRule="exact" w:val="259"/>
        </w:trPr>
        <w:tc>
          <w:tcPr>
            <w:tcW w:w="4752" w:type="dxa"/>
            <w:tcBorders>
              <w:top w:val="single" w:sz="4" w:space="0" w:color="auto"/>
              <w:bottom w:val="double" w:sz="4" w:space="0" w:color="auto"/>
            </w:tcBorders>
          </w:tcPr>
          <w:p>
            <w:pPr>
              <w:pStyle w:val="ListParagraph"/>
              <w:ind w:left="0" w:right="-108" w:hanging="108"/>
              <w:rPr>
                <w:rFonts w:ascii="Arial Narrow" w:hAnsi="Arial Narrow" w:cs="Arial"/>
                <w:b/>
                <w:bCs/>
                <w:sz w:val="22"/>
                <w:szCs w:val="22"/>
              </w:rPr>
            </w:pPr>
            <w:r>
              <w:rPr>
                <w:rFonts w:ascii="Arial Narrow" w:hAnsi="Arial Narrow" w:cs="Arial"/>
                <w:b/>
                <w:bCs/>
                <w:sz w:val="22"/>
                <w:szCs w:val="22"/>
              </w:rPr>
              <w:t>Total</w:t>
            </w:r>
          </w:p>
        </w:tc>
        <w:tc>
          <w:tcPr>
            <w:tcW w:w="3888" w:type="dxa"/>
            <w:tcBorders>
              <w:top w:val="single" w:sz="4" w:space="0" w:color="auto"/>
              <w:bottom w:val="double" w:sz="4" w:space="0" w:color="auto"/>
            </w:tcBorders>
            <w:vAlign w:val="bottom"/>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t>522,241,363</w:t>
            </w:r>
          </w:p>
        </w:tc>
      </w:tr>
    </w:tbl>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p>
    <w:p>
      <w:pPr>
        <w:ind w:left="0"/>
        <w:rPr>
          <w:rFonts w:ascii="Arial" w:hAnsi="Arial" w:cs="Arial"/>
          <w:sz w:val="22"/>
          <w:szCs w:val="22"/>
          <w:u w:val="single"/>
        </w:rPr>
      </w:pPr>
      <w:r>
        <w:rPr>
          <w:rFonts w:ascii="Arial" w:hAnsi="Arial" w:cs="Arial"/>
          <w:sz w:val="22"/>
          <w:szCs w:val="22"/>
          <w:u w:val="single"/>
        </w:rPr>
        <w:t>Other Taxes and Licenses for 2021</w:t>
      </w:r>
    </w:p>
    <w:p>
      <w:pPr>
        <w:rPr>
          <w:rFonts w:ascii="Arial" w:hAnsi="Arial" w:cs="Arial"/>
          <w:sz w:val="22"/>
          <w:szCs w:val="22"/>
          <w:u w:val="single"/>
        </w:rPr>
      </w:pPr>
    </w:p>
    <w:p>
      <w:pPr>
        <w:pStyle w:val="ListParagraph"/>
        <w:ind w:left="1800" w:hanging="1800"/>
        <w:rPr>
          <w:rFonts w:ascii="Arial" w:hAnsi="Arial" w:cs="Arial"/>
          <w:sz w:val="22"/>
          <w:szCs w:val="22"/>
        </w:rPr>
      </w:pPr>
      <w:r>
        <w:rPr>
          <w:rFonts w:ascii="Arial" w:hAnsi="Arial" w:cs="Arial"/>
          <w:sz w:val="22"/>
          <w:szCs w:val="22"/>
        </w:rPr>
        <w:t>Details of the PCSO’s documentary stamp tax paid or accrued are as follows:</w:t>
      </w:r>
    </w:p>
    <w:p>
      <w:pPr>
        <w:pStyle w:val="ListParagraph"/>
        <w:ind w:left="1800" w:hanging="1800"/>
        <w:jc w:val="right"/>
        <w:rPr>
          <w:rFonts w:ascii="Arial" w:hAnsi="Arial" w:cs="Arial"/>
          <w:sz w:val="22"/>
          <w:szCs w:val="22"/>
        </w:rPr>
      </w:pPr>
    </w:p>
    <w:tbl>
      <w:tblPr>
        <w:tblStyle w:val="TableGrid"/>
        <w:tblW w:w="8640" w:type="dxa"/>
        <w:tblBorders>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3780"/>
      </w:tblGrid>
      <w:tr>
        <w:trPr>
          <w:trHeight w:hRule="exact" w:val="267"/>
          <w:tblHeader/>
        </w:trPr>
        <w:tc>
          <w:tcPr>
            <w:tcW w:w="4860" w:type="dxa"/>
            <w:tcBorders>
              <w:top w:val="single" w:sz="4" w:space="0" w:color="auto"/>
              <w:bottom w:val="single" w:sz="4" w:space="0" w:color="auto"/>
            </w:tcBorders>
            <w:vAlign w:val="bottom"/>
          </w:tcPr>
          <w:p>
            <w:pPr>
              <w:pStyle w:val="ListParagraph"/>
              <w:ind w:left="-130" w:right="-108"/>
              <w:jc w:val="left"/>
              <w:rPr>
                <w:rFonts w:ascii="Arial Narrow" w:hAnsi="Arial Narrow" w:cs="Arial"/>
                <w:b/>
                <w:sz w:val="22"/>
                <w:szCs w:val="22"/>
              </w:rPr>
            </w:pPr>
            <w:r>
              <w:rPr>
                <w:rFonts w:ascii="Arial Narrow" w:hAnsi="Arial Narrow" w:cs="Arial"/>
                <w:b/>
                <w:sz w:val="22"/>
                <w:szCs w:val="22"/>
              </w:rPr>
              <w:t xml:space="preserve"> Tax Type</w:t>
            </w:r>
          </w:p>
        </w:tc>
        <w:tc>
          <w:tcPr>
            <w:tcW w:w="3780" w:type="dxa"/>
            <w:tcBorders>
              <w:top w:val="single" w:sz="4" w:space="0" w:color="auto"/>
              <w:bottom w:val="single" w:sz="4" w:space="0" w:color="auto"/>
            </w:tcBorders>
            <w:vAlign w:val="bottom"/>
          </w:tcPr>
          <w:p>
            <w:pPr>
              <w:pStyle w:val="ListParagraph"/>
              <w:ind w:left="-108" w:right="-108"/>
              <w:jc w:val="right"/>
              <w:rPr>
                <w:rFonts w:ascii="Arial Narrow" w:hAnsi="Arial Narrow" w:cs="Arial"/>
                <w:b/>
                <w:sz w:val="22"/>
                <w:szCs w:val="22"/>
              </w:rPr>
            </w:pPr>
            <w:r>
              <w:rPr>
                <w:rFonts w:ascii="Arial Narrow" w:hAnsi="Arial Narrow" w:cs="Arial"/>
                <w:b/>
                <w:sz w:val="22"/>
                <w:szCs w:val="22"/>
              </w:rPr>
              <w:t>Amount</w:t>
            </w:r>
          </w:p>
        </w:tc>
      </w:tr>
      <w:tr>
        <w:trPr>
          <w:trHeight w:hRule="exact" w:val="267"/>
        </w:trPr>
        <w:tc>
          <w:tcPr>
            <w:tcW w:w="4860" w:type="dxa"/>
            <w:tcBorders>
              <w:top w:val="single" w:sz="4" w:space="0" w:color="auto"/>
              <w:bottom w:val="nil"/>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lang w:val="en-PH" w:eastAsia="en-PH"/>
              </w:rPr>
              <w:t>Final tax</w:t>
            </w:r>
          </w:p>
        </w:tc>
        <w:tc>
          <w:tcPr>
            <w:tcW w:w="3780" w:type="dxa"/>
            <w:tcBorders>
              <w:top w:val="single" w:sz="4" w:space="0" w:color="auto"/>
              <w:bottom w:val="nil"/>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1,283,514,031</w:t>
            </w:r>
          </w:p>
        </w:tc>
      </w:tr>
      <w:tr>
        <w:trPr>
          <w:trHeight w:hRule="exact" w:val="267"/>
        </w:trPr>
        <w:tc>
          <w:tcPr>
            <w:tcW w:w="4860" w:type="dxa"/>
            <w:tcBorders>
              <w:bottom w:val="nil"/>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lang w:val="en-PH" w:eastAsia="en-PH"/>
              </w:rPr>
              <w:t>Final VAT withheld</w:t>
            </w:r>
          </w:p>
        </w:tc>
        <w:tc>
          <w:tcPr>
            <w:tcW w:w="3780" w:type="dxa"/>
            <w:tcBorders>
              <w:bottom w:val="nil"/>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232,495,327</w:t>
            </w:r>
          </w:p>
        </w:tc>
      </w:tr>
      <w:tr>
        <w:trPr>
          <w:trHeight w:hRule="exact" w:val="267"/>
        </w:trPr>
        <w:tc>
          <w:tcPr>
            <w:tcW w:w="4860" w:type="dxa"/>
            <w:tcBorders>
              <w:bottom w:val="nil"/>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lang w:val="en-PH" w:eastAsia="en-PH"/>
              </w:rPr>
              <w:t>Documentary stamp tax</w:t>
            </w:r>
          </w:p>
        </w:tc>
        <w:tc>
          <w:tcPr>
            <w:tcW w:w="3780" w:type="dxa"/>
            <w:tcBorders>
              <w:bottom w:val="nil"/>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6,035,581,399</w:t>
            </w:r>
          </w:p>
        </w:tc>
      </w:tr>
      <w:tr>
        <w:trPr>
          <w:trHeight w:hRule="exact" w:val="267"/>
        </w:trPr>
        <w:tc>
          <w:tcPr>
            <w:tcW w:w="4860" w:type="dxa"/>
            <w:tcBorders>
              <w:bottom w:val="nil"/>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lang w:val="en-PH" w:eastAsia="en-PH"/>
              </w:rPr>
              <w:t>Fringe benefit tax</w:t>
            </w:r>
          </w:p>
        </w:tc>
        <w:tc>
          <w:tcPr>
            <w:tcW w:w="3780" w:type="dxa"/>
            <w:tcBorders>
              <w:bottom w:val="nil"/>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1,000</w:t>
            </w:r>
          </w:p>
        </w:tc>
      </w:tr>
      <w:tr>
        <w:trPr>
          <w:trHeight w:hRule="exact" w:val="243"/>
        </w:trPr>
        <w:tc>
          <w:tcPr>
            <w:tcW w:w="4860" w:type="dxa"/>
            <w:tcBorders>
              <w:top w:val="nil"/>
              <w:bottom w:val="single" w:sz="4" w:space="0" w:color="auto"/>
            </w:tcBorders>
            <w:vAlign w:val="bottom"/>
          </w:tcPr>
          <w:p>
            <w:pPr>
              <w:pStyle w:val="ListParagraph"/>
              <w:ind w:left="0" w:right="-108" w:hanging="108"/>
              <w:rPr>
                <w:rFonts w:ascii="Arial Narrow" w:hAnsi="Arial Narrow" w:cs="Arial"/>
                <w:sz w:val="22"/>
                <w:szCs w:val="22"/>
              </w:rPr>
            </w:pPr>
            <w:r>
              <w:rPr>
                <w:rFonts w:ascii="Arial Narrow" w:hAnsi="Arial Narrow" w:cs="Arial"/>
                <w:sz w:val="22"/>
                <w:szCs w:val="22"/>
                <w:lang w:val="en-PH" w:eastAsia="en-PH"/>
              </w:rPr>
              <w:t>Corporate income tax</w:t>
            </w:r>
          </w:p>
        </w:tc>
        <w:tc>
          <w:tcPr>
            <w:tcW w:w="3780" w:type="dxa"/>
            <w:tcBorders>
              <w:top w:val="nil"/>
              <w:bottom w:val="single" w:sz="4" w:space="0" w:color="auto"/>
            </w:tcBorders>
            <w:vAlign w:val="bottom"/>
          </w:tcPr>
          <w:p>
            <w:pPr>
              <w:pStyle w:val="ListParagraph"/>
              <w:ind w:left="-108" w:right="-108"/>
              <w:jc w:val="right"/>
              <w:rPr>
                <w:rFonts w:ascii="Arial Narrow" w:hAnsi="Arial Narrow" w:cs="Arial"/>
                <w:sz w:val="22"/>
                <w:szCs w:val="22"/>
              </w:rPr>
            </w:pPr>
            <w:r>
              <w:rPr>
                <w:rFonts w:ascii="Arial Narrow" w:hAnsi="Arial Narrow" w:cs="Arial"/>
                <w:sz w:val="22"/>
                <w:szCs w:val="22"/>
              </w:rPr>
              <w:t>880,486,393</w:t>
            </w:r>
          </w:p>
        </w:tc>
      </w:tr>
      <w:tr>
        <w:trPr>
          <w:trHeight w:hRule="exact" w:val="267"/>
        </w:trPr>
        <w:tc>
          <w:tcPr>
            <w:tcW w:w="4860" w:type="dxa"/>
            <w:tcBorders>
              <w:top w:val="single" w:sz="4" w:space="0" w:color="auto"/>
              <w:bottom w:val="double" w:sz="4" w:space="0" w:color="auto"/>
            </w:tcBorders>
          </w:tcPr>
          <w:p>
            <w:pPr>
              <w:pStyle w:val="ListParagraph"/>
              <w:ind w:left="0" w:right="-108" w:hanging="108"/>
              <w:rPr>
                <w:rFonts w:ascii="Arial Narrow" w:hAnsi="Arial Narrow" w:cs="Arial"/>
                <w:b/>
                <w:bCs/>
                <w:sz w:val="22"/>
                <w:szCs w:val="22"/>
              </w:rPr>
            </w:pPr>
            <w:r>
              <w:rPr>
                <w:rFonts w:ascii="Arial Narrow" w:hAnsi="Arial Narrow" w:cs="Arial"/>
                <w:b/>
                <w:bCs/>
                <w:sz w:val="22"/>
                <w:szCs w:val="22"/>
              </w:rPr>
              <w:t>Total</w:t>
            </w:r>
          </w:p>
        </w:tc>
        <w:tc>
          <w:tcPr>
            <w:tcW w:w="3780" w:type="dxa"/>
            <w:tcBorders>
              <w:top w:val="single" w:sz="4" w:space="0" w:color="auto"/>
              <w:bottom w:val="double" w:sz="4" w:space="0" w:color="auto"/>
            </w:tcBorders>
            <w:vAlign w:val="bottom"/>
          </w:tcPr>
          <w:p>
            <w:pPr>
              <w:pStyle w:val="ListParagraph"/>
              <w:ind w:left="-108" w:right="-108"/>
              <w:jc w:val="right"/>
              <w:rPr>
                <w:rFonts w:ascii="Arial Narrow" w:hAnsi="Arial Narrow" w:cs="Arial"/>
                <w:b/>
                <w:bCs/>
                <w:sz w:val="22"/>
                <w:szCs w:val="22"/>
              </w:rPr>
            </w:pPr>
            <w:r>
              <w:rPr>
                <w:rFonts w:ascii="Arial Narrow" w:hAnsi="Arial Narrow" w:cs="Arial"/>
                <w:b/>
                <w:bCs/>
                <w:sz w:val="22"/>
                <w:szCs w:val="22"/>
              </w:rPr>
              <w:t>8,432,078,150</w:t>
            </w:r>
          </w:p>
        </w:tc>
      </w:tr>
    </w:tbl>
    <w:p>
      <w:pPr>
        <w:ind w:left="0"/>
        <w:rPr>
          <w:rFonts w:ascii="Arial" w:hAnsi="Arial" w:cs="Arial"/>
          <w:sz w:val="22"/>
          <w:szCs w:val="22"/>
        </w:rPr>
      </w:pPr>
    </w:p>
    <w:p>
      <w:pPr>
        <w:ind w:left="0"/>
        <w:rPr>
          <w:rFonts w:ascii="Arial" w:hAnsi="Arial" w:cs="Arial"/>
          <w:sz w:val="22"/>
          <w:szCs w:val="22"/>
        </w:rPr>
      </w:pPr>
    </w:p>
    <w:p>
      <w:pPr>
        <w:pStyle w:val="ListParagraph"/>
        <w:numPr>
          <w:ilvl w:val="0"/>
          <w:numId w:val="28"/>
        </w:numPr>
        <w:ind w:hanging="720"/>
        <w:rPr>
          <w:rFonts w:ascii="Arial" w:hAnsi="Arial" w:cs="Arial"/>
          <w:b/>
          <w:sz w:val="22"/>
          <w:szCs w:val="22"/>
        </w:rPr>
      </w:pPr>
      <w:r>
        <w:rPr>
          <w:rFonts w:ascii="Arial" w:hAnsi="Arial" w:cs="Arial"/>
          <w:b/>
          <w:sz w:val="22"/>
          <w:szCs w:val="22"/>
        </w:rPr>
        <w:t>RELATED PARTY TRANSACTIOS</w:t>
      </w:r>
    </w:p>
    <w:p>
      <w:pPr>
        <w:ind w:left="0"/>
        <w:rPr>
          <w:rFonts w:ascii="Arial" w:hAnsi="Arial" w:cs="Arial"/>
          <w:b/>
          <w:sz w:val="22"/>
          <w:szCs w:val="22"/>
        </w:rPr>
      </w:pPr>
    </w:p>
    <w:p>
      <w:pPr>
        <w:ind w:left="0"/>
        <w:rPr>
          <w:rFonts w:ascii="Arial" w:hAnsi="Arial" w:cs="Arial"/>
          <w:sz w:val="22"/>
          <w:szCs w:val="22"/>
        </w:rPr>
      </w:pPr>
      <w:r>
        <w:rPr>
          <w:rFonts w:ascii="Arial" w:hAnsi="Arial" w:cs="Arial"/>
          <w:sz w:val="22"/>
          <w:szCs w:val="22"/>
        </w:rPr>
        <w:t>The Corporation’s related parties include the Corporation’s key management personnel as described below.</w:t>
      </w:r>
    </w:p>
    <w:p>
      <w:pPr>
        <w:ind w:left="1080" w:hanging="1080"/>
        <w:rPr>
          <w:rFonts w:ascii="Arial" w:hAnsi="Arial" w:cs="Arial"/>
          <w:sz w:val="22"/>
          <w:szCs w:val="22"/>
        </w:rPr>
      </w:pPr>
    </w:p>
    <w:p>
      <w:pPr>
        <w:keepNext/>
        <w:ind w:left="0"/>
        <w:rPr>
          <w:rFonts w:ascii="Arial" w:hAnsi="Arial" w:cs="Arial"/>
          <w:b/>
          <w:sz w:val="22"/>
          <w:szCs w:val="22"/>
        </w:rPr>
      </w:pPr>
      <w:r>
        <w:rPr>
          <w:rFonts w:ascii="Arial" w:hAnsi="Arial" w:cs="Arial"/>
          <w:b/>
          <w:sz w:val="22"/>
          <w:szCs w:val="22"/>
        </w:rPr>
        <w:t>Compensation of Key Management Personnel of the Corporation</w:t>
      </w:r>
    </w:p>
    <w:p>
      <w:pPr>
        <w:keepNext/>
        <w:ind w:left="720"/>
        <w:rPr>
          <w:rFonts w:ascii="Arial" w:hAnsi="Arial" w:cs="Arial"/>
          <w:sz w:val="22"/>
          <w:szCs w:val="22"/>
        </w:rPr>
      </w:pPr>
    </w:p>
    <w:p>
      <w:pPr>
        <w:ind w:left="0"/>
        <w:rPr>
          <w:rFonts w:ascii="Arial" w:hAnsi="Arial" w:cs="Arial"/>
          <w:sz w:val="22"/>
          <w:szCs w:val="22"/>
        </w:rPr>
      </w:pPr>
      <w:r>
        <w:rPr>
          <w:rFonts w:ascii="Arial" w:hAnsi="Arial" w:cs="Arial"/>
          <w:sz w:val="22"/>
          <w:szCs w:val="22"/>
        </w:rPr>
        <w:t>The compensation of key management personnel included in the administrative expenses in the Statement of Comprehensive Income amounted to P4,446,128 and P5,231,359 for the years 2021 and 2020, respectively, as short-term employee benefits.</w:t>
      </w:r>
    </w:p>
    <w:p>
      <w:pPr>
        <w:ind w:left="0"/>
        <w:rPr>
          <w:rFonts w:ascii="Arial" w:hAnsi="Arial" w:cs="Arial"/>
          <w:sz w:val="22"/>
          <w:szCs w:val="22"/>
        </w:rPr>
      </w:pPr>
    </w:p>
    <w:p>
      <w:pPr>
        <w:ind w:left="0"/>
        <w:rPr>
          <w:rFonts w:ascii="Arial" w:hAnsi="Arial" w:cs="Arial"/>
          <w:sz w:val="22"/>
          <w:szCs w:val="22"/>
        </w:rPr>
      </w:pPr>
      <w:r>
        <w:rPr>
          <w:rFonts w:ascii="Arial" w:hAnsi="Arial" w:cs="Arial"/>
          <w:sz w:val="22"/>
          <w:szCs w:val="22"/>
        </w:rPr>
        <w:t>Short-term employee benefits include annual salaries, allowances, honoraria, and other non-monetary benefits.</w:t>
      </w:r>
    </w:p>
    <w:p>
      <w:pPr>
        <w:ind w:left="0"/>
        <w:rPr>
          <w:rFonts w:ascii="Arial" w:hAnsi="Arial" w:cs="Arial"/>
          <w:sz w:val="22"/>
          <w:szCs w:val="22"/>
        </w:rPr>
      </w:pPr>
    </w:p>
    <w:p>
      <w:pPr>
        <w:ind w:left="0"/>
        <w:rPr>
          <w:rFonts w:ascii="Arial" w:hAnsi="Arial" w:cs="Arial"/>
          <w:sz w:val="22"/>
          <w:szCs w:val="22"/>
        </w:rPr>
      </w:pPr>
    </w:p>
    <w:p>
      <w:pPr>
        <w:pStyle w:val="ListParagraph"/>
        <w:numPr>
          <w:ilvl w:val="0"/>
          <w:numId w:val="28"/>
        </w:numPr>
        <w:ind w:hanging="720"/>
        <w:rPr>
          <w:rFonts w:ascii="Arial" w:hAnsi="Arial" w:cs="Arial"/>
          <w:b/>
          <w:sz w:val="22"/>
          <w:szCs w:val="22"/>
        </w:rPr>
      </w:pPr>
      <w:r>
        <w:rPr>
          <w:rFonts w:ascii="Arial" w:hAnsi="Arial" w:cs="Arial"/>
          <w:b/>
          <w:sz w:val="22"/>
          <w:szCs w:val="22"/>
        </w:rPr>
        <w:t>PENDING LEGAL CASES</w:t>
      </w:r>
    </w:p>
    <w:p>
      <w:pPr>
        <w:ind w:left="0"/>
        <w:rPr>
          <w:rFonts w:ascii="Arial" w:hAnsi="Arial" w:cs="Arial"/>
          <w:b/>
          <w:sz w:val="22"/>
          <w:szCs w:val="22"/>
        </w:rPr>
      </w:pPr>
    </w:p>
    <w:p>
      <w:pPr>
        <w:ind w:left="0"/>
        <w:rPr>
          <w:rFonts w:ascii="Arial" w:hAnsi="Arial" w:cs="Arial"/>
          <w:bCs/>
          <w:sz w:val="22"/>
          <w:szCs w:val="22"/>
          <w:lang w:eastAsia="ar-SA"/>
        </w:rPr>
      </w:pPr>
      <w:r>
        <w:rPr>
          <w:rFonts w:ascii="Arial" w:hAnsi="Arial" w:cs="Arial"/>
          <w:bCs/>
          <w:sz w:val="22"/>
          <w:szCs w:val="22"/>
          <w:lang w:eastAsia="ar-SA"/>
        </w:rPr>
        <w:t>Presently, there are 55 pending cases at the PCSO Legal Department related to lotto, sweepstakes and other gaming operations. These are categorized into civil, criminal and other cases against erring sweepstakes and lotto agents.</w:t>
      </w:r>
    </w:p>
    <w:p>
      <w:pPr>
        <w:ind w:left="0"/>
        <w:rPr>
          <w:rFonts w:ascii="Arial" w:hAnsi="Arial" w:cs="Arial"/>
          <w:bCs/>
          <w:sz w:val="22"/>
          <w:szCs w:val="22"/>
          <w:lang w:eastAsia="ar-SA"/>
        </w:rPr>
      </w:pPr>
    </w:p>
    <w:tbl>
      <w:tblPr>
        <w:tblW w:w="8659" w:type="dxa"/>
        <w:tblLook w:val="04A0" w:firstRow="1" w:lastRow="0" w:firstColumn="1" w:lastColumn="0" w:noHBand="0" w:noVBand="1"/>
      </w:tblPr>
      <w:tblGrid>
        <w:gridCol w:w="278"/>
        <w:gridCol w:w="320"/>
        <w:gridCol w:w="4789"/>
        <w:gridCol w:w="980"/>
        <w:gridCol w:w="2292"/>
      </w:tblGrid>
      <w:tr>
        <w:trPr>
          <w:trHeight w:val="922"/>
          <w:tblHeader/>
        </w:trPr>
        <w:tc>
          <w:tcPr>
            <w:tcW w:w="278" w:type="dxa"/>
            <w:tcBorders>
              <w:top w:val="single" w:sz="4" w:space="0" w:color="auto"/>
              <w:bottom w:val="single" w:sz="4" w:space="0" w:color="auto"/>
            </w:tcBorders>
            <w:shd w:val="clear" w:color="auto" w:fill="auto"/>
            <w:vAlign w:val="center"/>
            <w:hideMark/>
          </w:tcPr>
          <w:p>
            <w:pPr>
              <w:ind w:left="0"/>
              <w:jc w:val="center"/>
              <w:rPr>
                <w:rFonts w:ascii="Arial Narrow" w:hAnsi="Arial Narrow" w:cs="Arial"/>
                <w:b/>
                <w:bCs/>
                <w:sz w:val="22"/>
                <w:szCs w:val="22"/>
                <w:lang w:val="en-PH" w:eastAsia="en-PH"/>
              </w:rPr>
            </w:pPr>
            <w:r>
              <w:rPr>
                <w:rFonts w:ascii="Arial Narrow" w:hAnsi="Arial Narrow" w:cs="Arial"/>
                <w:b/>
                <w:bCs/>
                <w:sz w:val="22"/>
                <w:szCs w:val="22"/>
                <w:lang w:val="en-PH" w:eastAsia="en-PH"/>
              </w:rPr>
              <w:t> </w:t>
            </w:r>
          </w:p>
        </w:tc>
        <w:tc>
          <w:tcPr>
            <w:tcW w:w="320" w:type="dxa"/>
            <w:tcBorders>
              <w:top w:val="single" w:sz="4" w:space="0" w:color="auto"/>
              <w:bottom w:val="single" w:sz="4" w:space="0" w:color="auto"/>
            </w:tcBorders>
            <w:shd w:val="clear" w:color="auto" w:fill="auto"/>
            <w:vAlign w:val="center"/>
            <w:hideMark/>
          </w:tcPr>
          <w:p>
            <w:pPr>
              <w:ind w:left="0"/>
              <w:jc w:val="center"/>
              <w:rPr>
                <w:rFonts w:ascii="Arial Narrow" w:hAnsi="Arial Narrow" w:cs="Arial"/>
                <w:b/>
                <w:bCs/>
                <w:sz w:val="22"/>
                <w:szCs w:val="22"/>
                <w:lang w:val="en-PH" w:eastAsia="en-PH"/>
              </w:rPr>
            </w:pPr>
            <w:r>
              <w:rPr>
                <w:rFonts w:ascii="Arial Narrow" w:hAnsi="Arial Narrow" w:cs="Arial"/>
                <w:b/>
                <w:bCs/>
                <w:sz w:val="22"/>
                <w:szCs w:val="22"/>
                <w:lang w:val="en-PH" w:eastAsia="en-PH"/>
              </w:rPr>
              <w:t> </w:t>
            </w:r>
          </w:p>
        </w:tc>
        <w:tc>
          <w:tcPr>
            <w:tcW w:w="4789" w:type="dxa"/>
            <w:tcBorders>
              <w:top w:val="single" w:sz="4" w:space="0" w:color="auto"/>
              <w:bottom w:val="single" w:sz="4" w:space="0" w:color="auto"/>
            </w:tcBorders>
            <w:shd w:val="clear" w:color="auto" w:fill="auto"/>
            <w:vAlign w:val="center"/>
            <w:hideMark/>
          </w:tcPr>
          <w:p>
            <w:pPr>
              <w:ind w:left="0"/>
              <w:jc w:val="center"/>
              <w:rPr>
                <w:rFonts w:ascii="Arial Narrow" w:hAnsi="Arial Narrow" w:cs="Arial"/>
                <w:b/>
                <w:bCs/>
                <w:sz w:val="22"/>
                <w:szCs w:val="22"/>
                <w:lang w:val="en-PH" w:eastAsia="en-PH"/>
              </w:rPr>
            </w:pPr>
          </w:p>
        </w:tc>
        <w:tc>
          <w:tcPr>
            <w:tcW w:w="980" w:type="dxa"/>
            <w:tcBorders>
              <w:top w:val="single" w:sz="4" w:space="0" w:color="auto"/>
              <w:bottom w:val="single" w:sz="4" w:space="0" w:color="auto"/>
            </w:tcBorders>
            <w:shd w:val="clear" w:color="auto" w:fill="auto"/>
            <w:vAlign w:val="center"/>
            <w:hideMark/>
          </w:tcPr>
          <w:p>
            <w:pPr>
              <w:ind w:left="0"/>
              <w:jc w:val="center"/>
              <w:rPr>
                <w:rFonts w:ascii="Arial Narrow" w:hAnsi="Arial Narrow" w:cs="Arial"/>
                <w:b/>
                <w:bCs/>
                <w:sz w:val="22"/>
                <w:szCs w:val="22"/>
                <w:lang w:val="en-PH" w:eastAsia="en-PH"/>
              </w:rPr>
            </w:pPr>
            <w:r>
              <w:rPr>
                <w:rFonts w:ascii="Arial Narrow" w:hAnsi="Arial Narrow" w:cs="Arial"/>
                <w:b/>
                <w:bCs/>
                <w:sz w:val="22"/>
                <w:szCs w:val="22"/>
                <w:lang w:val="en-PH" w:eastAsia="en-PH"/>
              </w:rPr>
              <w:t>No. of Cases</w:t>
            </w:r>
          </w:p>
        </w:tc>
        <w:tc>
          <w:tcPr>
            <w:tcW w:w="2292" w:type="dxa"/>
            <w:tcBorders>
              <w:top w:val="single" w:sz="4" w:space="0" w:color="auto"/>
              <w:bottom w:val="single" w:sz="4" w:space="0" w:color="auto"/>
            </w:tcBorders>
            <w:shd w:val="clear" w:color="auto" w:fill="auto"/>
            <w:vAlign w:val="center"/>
            <w:hideMark/>
          </w:tcPr>
          <w:p>
            <w:pPr>
              <w:ind w:left="0" w:right="-108"/>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Total Amount </w:t>
            </w:r>
            <w:r>
              <w:rPr>
                <w:rFonts w:ascii="Arial Narrow" w:hAnsi="Arial Narrow" w:cs="Arial"/>
                <w:b/>
                <w:bCs/>
                <w:sz w:val="22"/>
                <w:szCs w:val="22"/>
                <w:lang w:val="en-PH" w:eastAsia="en-PH"/>
              </w:rPr>
              <w:br/>
              <w:t>(Principal/</w:t>
            </w:r>
            <w:r>
              <w:rPr>
                <w:rFonts w:ascii="Arial Narrow" w:hAnsi="Arial Narrow" w:cs="Arial"/>
                <w:b/>
                <w:bCs/>
                <w:sz w:val="22"/>
                <w:szCs w:val="22"/>
                <w:lang w:val="en-PH" w:eastAsia="en-PH"/>
              </w:rPr>
              <w:br/>
              <w:t>Interest/Monthly Recurring Charges)</w:t>
            </w:r>
          </w:p>
        </w:tc>
      </w:tr>
      <w:tr>
        <w:trPr>
          <w:trHeight w:val="255"/>
        </w:trPr>
        <w:tc>
          <w:tcPr>
            <w:tcW w:w="5387" w:type="dxa"/>
            <w:gridSpan w:val="3"/>
            <w:tcBorders>
              <w:top w:val="single" w:sz="4" w:space="0" w:color="auto"/>
            </w:tcBorders>
            <w:shd w:val="clear" w:color="auto" w:fill="auto"/>
            <w:noWrap/>
            <w:vAlign w:val="bottom"/>
            <w:hideMark/>
          </w:tcPr>
          <w:p>
            <w:pPr>
              <w:ind w:left="-108"/>
              <w:jc w:val="left"/>
              <w:rPr>
                <w:rFonts w:ascii="Arial Narrow" w:hAnsi="Arial Narrow" w:cs="Arial"/>
                <w:sz w:val="22"/>
                <w:szCs w:val="22"/>
                <w:lang w:val="en-PH" w:eastAsia="en-PH"/>
              </w:rPr>
            </w:pPr>
            <w:r>
              <w:rPr>
                <w:rFonts w:ascii="Arial Narrow" w:hAnsi="Arial Narrow" w:cs="Arial"/>
                <w:sz w:val="22"/>
                <w:szCs w:val="22"/>
                <w:lang w:val="en-PH" w:eastAsia="en-PH"/>
              </w:rPr>
              <w:t>I. Criminal Cases</w:t>
            </w:r>
          </w:p>
        </w:tc>
        <w:tc>
          <w:tcPr>
            <w:tcW w:w="980" w:type="dxa"/>
            <w:tcBorders>
              <w:top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tcBorders>
              <w:top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A. Sweepstakes Defaulted Accounts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Provincial Distributors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2</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5,799,486</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Sales Representatives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5,603,768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Authorized Agents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4,140,000 </w:t>
            </w:r>
          </w:p>
        </w:tc>
      </w:tr>
      <w:tr>
        <w:trPr>
          <w:trHeight w:val="255"/>
        </w:trPr>
        <w:tc>
          <w:tcPr>
            <w:tcW w:w="278"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Sales Manager</w:t>
            </w:r>
          </w:p>
        </w:tc>
        <w:tc>
          <w:tcPr>
            <w:tcW w:w="980" w:type="dxa"/>
            <w:tcBorders>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1</w:t>
            </w:r>
          </w:p>
        </w:tc>
        <w:tc>
          <w:tcPr>
            <w:tcW w:w="2292" w:type="dxa"/>
            <w:tcBorders>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15,319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fldChar w:fldCharType="begin"/>
            </w:r>
            <w:r>
              <w:rPr>
                <w:rFonts w:ascii="Arial Narrow" w:hAnsi="Arial Narrow" w:cs="Arial"/>
                <w:sz w:val="22"/>
                <w:szCs w:val="22"/>
                <w:lang w:val="en-PH" w:eastAsia="en-PH"/>
              </w:rPr>
              <w:instrText xml:space="preserve"> =SUM(ABOVE) </w:instrText>
            </w:r>
            <w:r>
              <w:rPr>
                <w:rFonts w:ascii="Arial Narrow" w:hAnsi="Arial Narrow" w:cs="Arial"/>
                <w:sz w:val="22"/>
                <w:szCs w:val="22"/>
                <w:lang w:val="en-PH" w:eastAsia="en-PH"/>
              </w:rPr>
              <w:fldChar w:fldCharType="separate"/>
            </w:r>
            <w:r>
              <w:rPr>
                <w:rFonts w:ascii="Arial Narrow" w:hAnsi="Arial Narrow" w:cs="Arial"/>
                <w:noProof/>
                <w:sz w:val="22"/>
                <w:szCs w:val="22"/>
                <w:lang w:val="en-PH" w:eastAsia="en-PH"/>
              </w:rPr>
              <w:t>9</w:t>
            </w:r>
            <w:r>
              <w:rPr>
                <w:rFonts w:ascii="Arial Narrow" w:hAnsi="Arial Narrow" w:cs="Arial"/>
                <w:sz w:val="22"/>
                <w:szCs w:val="22"/>
                <w:lang w:val="en-PH" w:eastAsia="en-PH"/>
              </w:rPr>
              <w:fldChar w:fldCharType="end"/>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15,558,573</w:t>
            </w:r>
          </w:p>
        </w:tc>
      </w:tr>
      <w:tr>
        <w:trPr>
          <w:trHeight w:val="255"/>
        </w:trPr>
        <w:tc>
          <w:tcPr>
            <w:tcW w:w="278" w:type="dxa"/>
            <w:tcBorders>
              <w:top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tcBorders>
              <w:top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B. Lotto Defaulted Accounts</w:t>
            </w:r>
          </w:p>
        </w:tc>
        <w:tc>
          <w:tcPr>
            <w:tcW w:w="980" w:type="dxa"/>
            <w:tcBorders>
              <w:top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tcBorders>
              <w:top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National Capital Region (NCR) Department</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18</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68,257,883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Northern and Central Luzon (NCL) Department</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2</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5,349,525 </w:t>
            </w:r>
          </w:p>
        </w:tc>
      </w:tr>
      <w:tr>
        <w:trPr>
          <w:trHeight w:val="255"/>
        </w:trPr>
        <w:tc>
          <w:tcPr>
            <w:tcW w:w="278"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proofErr w:type="spellStart"/>
            <w:r>
              <w:rPr>
                <w:rFonts w:ascii="Arial Narrow" w:hAnsi="Arial Narrow" w:cs="Arial"/>
                <w:sz w:val="22"/>
                <w:szCs w:val="22"/>
                <w:lang w:val="en-PH" w:eastAsia="en-PH"/>
              </w:rPr>
              <w:t>Visayas</w:t>
            </w:r>
            <w:proofErr w:type="spellEnd"/>
            <w:r>
              <w:rPr>
                <w:rFonts w:ascii="Arial Narrow" w:hAnsi="Arial Narrow" w:cs="Arial"/>
                <w:sz w:val="22"/>
                <w:szCs w:val="22"/>
                <w:lang w:val="en-PH" w:eastAsia="en-PH"/>
              </w:rPr>
              <w:t xml:space="preserve"> and Mindanao Department</w:t>
            </w:r>
          </w:p>
        </w:tc>
        <w:tc>
          <w:tcPr>
            <w:tcW w:w="980" w:type="dxa"/>
            <w:tcBorders>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8</w:t>
            </w:r>
          </w:p>
        </w:tc>
        <w:tc>
          <w:tcPr>
            <w:tcW w:w="2292" w:type="dxa"/>
            <w:tcBorders>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11,255,148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28</w:t>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84,862,556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37</w:t>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100,421,129</w:t>
            </w:r>
          </w:p>
        </w:tc>
      </w:tr>
      <w:tr>
        <w:trPr>
          <w:trHeight w:val="255"/>
        </w:trPr>
        <w:tc>
          <w:tcPr>
            <w:tcW w:w="5387" w:type="dxa"/>
            <w:gridSpan w:val="3"/>
            <w:tcBorders>
              <w:top w:val="single" w:sz="4" w:space="0" w:color="auto"/>
            </w:tcBorders>
            <w:shd w:val="clear" w:color="auto" w:fill="auto"/>
            <w:noWrap/>
            <w:vAlign w:val="bottom"/>
            <w:hideMark/>
          </w:tcPr>
          <w:p>
            <w:pPr>
              <w:ind w:left="-108"/>
              <w:rPr>
                <w:rFonts w:ascii="Arial Narrow" w:hAnsi="Arial Narrow" w:cs="Arial"/>
                <w:sz w:val="22"/>
                <w:szCs w:val="22"/>
                <w:lang w:val="en-PH" w:eastAsia="en-PH"/>
              </w:rPr>
            </w:pPr>
            <w:r>
              <w:rPr>
                <w:rFonts w:ascii="Arial Narrow" w:hAnsi="Arial Narrow" w:cs="Arial"/>
                <w:sz w:val="22"/>
                <w:szCs w:val="22"/>
                <w:lang w:val="en-PH" w:eastAsia="en-PH"/>
              </w:rPr>
              <w:t>II. Civil Cases</w:t>
            </w:r>
          </w:p>
        </w:tc>
        <w:tc>
          <w:tcPr>
            <w:tcW w:w="980" w:type="dxa"/>
            <w:tcBorders>
              <w:top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tcBorders>
              <w:top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A. Sweepstakes Defaulted Accounts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shd w:val="clear" w:color="auto" w:fill="auto"/>
            <w:noWrap/>
            <w:vAlign w:val="bottom"/>
            <w:hideMark/>
          </w:tcPr>
          <w:p>
            <w:pPr>
              <w:ind w:left="0"/>
              <w:rPr>
                <w:rFonts w:ascii="Arial Narrow" w:hAnsi="Arial Narrow" w:cs="Arial"/>
                <w:sz w:val="22"/>
                <w:szCs w:val="22"/>
                <w:lang w:val="en-PH" w:eastAsia="en-PH"/>
              </w:rPr>
            </w:pPr>
          </w:p>
        </w:tc>
        <w:tc>
          <w:tcPr>
            <w:tcW w:w="4789"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Provincial Distributors</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12</w:t>
            </w:r>
          </w:p>
        </w:tc>
        <w:tc>
          <w:tcPr>
            <w:tcW w:w="2292" w:type="dxa"/>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28,867,027 </w:t>
            </w:r>
          </w:p>
        </w:tc>
      </w:tr>
      <w:tr>
        <w:trPr>
          <w:trHeight w:val="255"/>
        </w:trPr>
        <w:tc>
          <w:tcPr>
            <w:tcW w:w="278"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Sales Supervisors</w:t>
            </w:r>
          </w:p>
        </w:tc>
        <w:tc>
          <w:tcPr>
            <w:tcW w:w="980" w:type="dxa"/>
            <w:tcBorders>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w:t>
            </w:r>
          </w:p>
        </w:tc>
        <w:tc>
          <w:tcPr>
            <w:tcW w:w="2292" w:type="dxa"/>
            <w:tcBorders>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1,076,694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15</w:t>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29,943,721</w:t>
            </w:r>
          </w:p>
        </w:tc>
      </w:tr>
      <w:tr>
        <w:trPr>
          <w:trHeight w:val="255"/>
        </w:trPr>
        <w:tc>
          <w:tcPr>
            <w:tcW w:w="278" w:type="dxa"/>
            <w:tcBorders>
              <w:top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tcBorders>
              <w:top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B. Lotto Defaulted Accounts</w:t>
            </w:r>
          </w:p>
        </w:tc>
        <w:tc>
          <w:tcPr>
            <w:tcW w:w="980" w:type="dxa"/>
            <w:tcBorders>
              <w:top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tcBorders>
              <w:top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National Capital Region (NCR)</w:t>
            </w:r>
          </w:p>
        </w:tc>
        <w:tc>
          <w:tcPr>
            <w:tcW w:w="980" w:type="dxa"/>
            <w:tcBorders>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w:t>
            </w:r>
          </w:p>
        </w:tc>
        <w:tc>
          <w:tcPr>
            <w:tcW w:w="2292" w:type="dxa"/>
            <w:tcBorders>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6,398,425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320"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p>
        </w:tc>
        <w:tc>
          <w:tcPr>
            <w:tcW w:w="4789" w:type="dxa"/>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Sub-total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3</w:t>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        6,398,425 </w:t>
            </w:r>
          </w:p>
        </w:tc>
      </w:tr>
      <w:tr>
        <w:trPr>
          <w:trHeight w:val="255"/>
        </w:trPr>
        <w:tc>
          <w:tcPr>
            <w:tcW w:w="278" w:type="dxa"/>
            <w:tcBorders>
              <w:top w:val="single" w:sz="4" w:space="0" w:color="auto"/>
              <w:bottom w:val="single" w:sz="4" w:space="0" w:color="auto"/>
            </w:tcBorders>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tcBorders>
              <w:top w:val="single" w:sz="4" w:space="0" w:color="auto"/>
              <w:bottom w:val="single" w:sz="4" w:space="0" w:color="auto"/>
            </w:tcBorders>
            <w:shd w:val="clear" w:color="auto" w:fill="auto"/>
            <w:noWrap/>
            <w:vAlign w:val="bottom"/>
            <w:hideMark/>
          </w:tcPr>
          <w:p>
            <w:pPr>
              <w:ind w:left="0"/>
              <w:jc w:val="left"/>
              <w:rPr>
                <w:rFonts w:ascii="Arial Narrow" w:hAnsi="Arial Narrow" w:cs="Arial"/>
                <w:sz w:val="22"/>
                <w:szCs w:val="22"/>
                <w:lang w:val="en-PH" w:eastAsia="en-PH"/>
              </w:rPr>
            </w:pPr>
            <w:r>
              <w:rPr>
                <w:rFonts w:ascii="Arial Narrow" w:hAnsi="Arial Narrow" w:cs="Arial"/>
                <w:sz w:val="22"/>
                <w:szCs w:val="22"/>
                <w:lang w:val="en-PH" w:eastAsia="en-PH"/>
              </w:rPr>
              <w:t>Total</w:t>
            </w:r>
          </w:p>
        </w:tc>
        <w:tc>
          <w:tcPr>
            <w:tcW w:w="980" w:type="dxa"/>
            <w:tcBorders>
              <w:top w:val="single" w:sz="4" w:space="0" w:color="auto"/>
              <w:bottom w:val="single" w:sz="4" w:space="0" w:color="auto"/>
            </w:tcBorders>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18</w:t>
            </w:r>
          </w:p>
        </w:tc>
        <w:tc>
          <w:tcPr>
            <w:tcW w:w="2292" w:type="dxa"/>
            <w:tcBorders>
              <w:top w:val="single" w:sz="4" w:space="0" w:color="auto"/>
              <w:bottom w:val="single" w:sz="4" w:space="0" w:color="auto"/>
            </w:tcBorders>
            <w:shd w:val="clear" w:color="auto" w:fill="auto"/>
            <w:noWrap/>
            <w:vAlign w:val="bottom"/>
            <w:hideMark/>
          </w:tcPr>
          <w:p>
            <w:pPr>
              <w:ind w:left="0" w:right="-109"/>
              <w:jc w:val="right"/>
              <w:rPr>
                <w:rFonts w:ascii="Arial Narrow" w:hAnsi="Arial Narrow" w:cs="Arial"/>
                <w:sz w:val="22"/>
                <w:szCs w:val="22"/>
                <w:lang w:val="en-PH" w:eastAsia="en-PH"/>
              </w:rPr>
            </w:pPr>
            <w:r>
              <w:rPr>
                <w:rFonts w:ascii="Arial Narrow" w:hAnsi="Arial Narrow" w:cs="Arial"/>
                <w:sz w:val="22"/>
                <w:szCs w:val="22"/>
                <w:lang w:val="en-PH" w:eastAsia="en-PH"/>
              </w:rPr>
              <w:t xml:space="preserve">36,342,146 </w:t>
            </w:r>
          </w:p>
        </w:tc>
      </w:tr>
      <w:tr>
        <w:trPr>
          <w:trHeight w:val="270"/>
        </w:trPr>
        <w:tc>
          <w:tcPr>
            <w:tcW w:w="5387" w:type="dxa"/>
            <w:gridSpan w:val="3"/>
            <w:tcBorders>
              <w:top w:val="single" w:sz="4" w:space="0" w:color="auto"/>
              <w:bottom w:val="double" w:sz="4" w:space="0" w:color="auto"/>
            </w:tcBorders>
            <w:shd w:val="clear" w:color="auto" w:fill="auto"/>
            <w:noWrap/>
            <w:vAlign w:val="bottom"/>
            <w:hideMark/>
          </w:tcPr>
          <w:p>
            <w:pPr>
              <w:ind w:left="-108"/>
              <w:rPr>
                <w:rFonts w:ascii="Arial Narrow" w:hAnsi="Arial Narrow" w:cs="Arial"/>
                <w:b/>
                <w:bCs/>
                <w:sz w:val="22"/>
                <w:szCs w:val="22"/>
                <w:lang w:val="en-PH" w:eastAsia="en-PH"/>
              </w:rPr>
            </w:pPr>
            <w:r>
              <w:rPr>
                <w:rFonts w:ascii="Arial Narrow" w:hAnsi="Arial Narrow" w:cs="Arial"/>
                <w:b/>
                <w:bCs/>
                <w:sz w:val="22"/>
                <w:szCs w:val="22"/>
                <w:lang w:val="en-PH" w:eastAsia="en-PH"/>
              </w:rPr>
              <w:t> Grand Total</w:t>
            </w:r>
          </w:p>
        </w:tc>
        <w:tc>
          <w:tcPr>
            <w:tcW w:w="980" w:type="dxa"/>
            <w:tcBorders>
              <w:top w:val="single" w:sz="4" w:space="0" w:color="auto"/>
              <w:bottom w:val="double" w:sz="4" w:space="0" w:color="auto"/>
            </w:tcBorders>
            <w:shd w:val="clear" w:color="auto" w:fill="auto"/>
            <w:noWrap/>
            <w:vAlign w:val="bottom"/>
            <w:hideMark/>
          </w:tcPr>
          <w:p>
            <w:pPr>
              <w:ind w:left="0"/>
              <w:jc w:val="center"/>
              <w:rPr>
                <w:rFonts w:ascii="Arial Narrow" w:hAnsi="Arial Narrow" w:cs="Arial"/>
                <w:b/>
                <w:bCs/>
                <w:sz w:val="22"/>
                <w:szCs w:val="22"/>
                <w:lang w:val="en-PH" w:eastAsia="en-PH"/>
              </w:rPr>
            </w:pPr>
            <w:r>
              <w:rPr>
                <w:rFonts w:ascii="Arial Narrow" w:hAnsi="Arial Narrow" w:cs="Arial"/>
                <w:b/>
                <w:bCs/>
                <w:sz w:val="22"/>
                <w:szCs w:val="22"/>
                <w:lang w:val="en-PH" w:eastAsia="en-PH"/>
              </w:rPr>
              <w:t>55</w:t>
            </w:r>
          </w:p>
        </w:tc>
        <w:tc>
          <w:tcPr>
            <w:tcW w:w="2292" w:type="dxa"/>
            <w:tcBorders>
              <w:top w:val="single" w:sz="4" w:space="0" w:color="auto"/>
              <w:bottom w:val="double" w:sz="4" w:space="0" w:color="auto"/>
            </w:tcBorders>
            <w:shd w:val="clear" w:color="auto" w:fill="auto"/>
            <w:noWrap/>
            <w:vAlign w:val="bottom"/>
            <w:hideMark/>
          </w:tcPr>
          <w:p>
            <w:pPr>
              <w:ind w:left="0" w:right="-109"/>
              <w:jc w:val="right"/>
              <w:rPr>
                <w:rFonts w:ascii="Arial Narrow" w:hAnsi="Arial Narrow" w:cs="Arial"/>
                <w:b/>
                <w:bCs/>
                <w:sz w:val="22"/>
                <w:szCs w:val="22"/>
                <w:lang w:val="en-PH" w:eastAsia="en-PH"/>
              </w:rPr>
            </w:pPr>
            <w:r>
              <w:rPr>
                <w:rFonts w:ascii="Arial Narrow" w:hAnsi="Arial Narrow" w:cs="Arial"/>
                <w:b/>
                <w:bCs/>
                <w:sz w:val="22"/>
                <w:szCs w:val="22"/>
                <w:lang w:val="en-PH" w:eastAsia="en-PH"/>
              </w:rPr>
              <w:t xml:space="preserve">      136,763,275 </w:t>
            </w:r>
          </w:p>
        </w:tc>
      </w:tr>
      <w:tr>
        <w:trPr>
          <w:trHeight w:val="255"/>
        </w:trPr>
        <w:tc>
          <w:tcPr>
            <w:tcW w:w="5387" w:type="dxa"/>
            <w:gridSpan w:val="3"/>
            <w:shd w:val="clear" w:color="auto" w:fill="auto"/>
            <w:noWrap/>
            <w:vAlign w:val="bottom"/>
            <w:hideMark/>
          </w:tcPr>
          <w:p>
            <w:pPr>
              <w:ind w:left="0"/>
              <w:rPr>
                <w:rFonts w:ascii="Arial Narrow" w:hAnsi="Arial Narrow" w:cs="Arial"/>
                <w:sz w:val="22"/>
                <w:szCs w:val="22"/>
                <w:lang w:val="en-PH" w:eastAsia="en-PH"/>
              </w:rPr>
            </w:pPr>
          </w:p>
          <w:p>
            <w:pPr>
              <w:ind w:left="0"/>
              <w:rPr>
                <w:rFonts w:ascii="Arial Narrow" w:hAnsi="Arial Narrow" w:cs="Arial"/>
                <w:sz w:val="22"/>
                <w:szCs w:val="22"/>
                <w:lang w:val="en-PH" w:eastAsia="en-PH"/>
              </w:rPr>
            </w:pPr>
            <w:r>
              <w:rPr>
                <w:rFonts w:ascii="Arial Narrow" w:hAnsi="Arial Narrow" w:cs="Arial"/>
                <w:sz w:val="22"/>
                <w:szCs w:val="22"/>
                <w:lang w:val="en-PH" w:eastAsia="en-PH"/>
              </w:rPr>
              <w:t>Other Cases</w:t>
            </w:r>
          </w:p>
        </w:tc>
        <w:tc>
          <w:tcPr>
            <w:tcW w:w="980" w:type="dxa"/>
            <w:shd w:val="clear" w:color="auto" w:fill="auto"/>
            <w:noWrap/>
            <w:vAlign w:val="bottom"/>
            <w:hideMark/>
          </w:tcPr>
          <w:p>
            <w:pPr>
              <w:ind w:left="0"/>
              <w:rPr>
                <w:rFonts w:ascii="Arial Narrow" w:hAnsi="Arial Narrow" w:cs="Arial"/>
                <w:sz w:val="22"/>
                <w:szCs w:val="22"/>
                <w:lang w:val="en-PH" w:eastAsia="en-PH"/>
              </w:rPr>
            </w:pP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A. TMA Group of Companies Pty. Ltd.</w:t>
            </w:r>
          </w:p>
        </w:tc>
        <w:tc>
          <w:tcPr>
            <w:tcW w:w="980" w:type="dxa"/>
            <w:shd w:val="clear" w:color="auto" w:fill="auto"/>
            <w:noWrap/>
            <w:vAlign w:val="bottom"/>
            <w:hideMark/>
          </w:tcPr>
          <w:p>
            <w:pPr>
              <w:ind w:left="0"/>
              <w:rPr>
                <w:rFonts w:ascii="Arial Narrow" w:hAnsi="Arial Narrow" w:cs="Arial"/>
                <w:sz w:val="22"/>
                <w:szCs w:val="22"/>
                <w:lang w:val="en-PH" w:eastAsia="en-PH"/>
              </w:rPr>
            </w:pP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B. Philippine Gaming and Management Corporation</w:t>
            </w:r>
          </w:p>
        </w:tc>
        <w:tc>
          <w:tcPr>
            <w:tcW w:w="980" w:type="dxa"/>
            <w:shd w:val="clear" w:color="auto" w:fill="auto"/>
            <w:noWrap/>
            <w:vAlign w:val="bottom"/>
            <w:hideMark/>
          </w:tcPr>
          <w:p>
            <w:pPr>
              <w:ind w:left="0"/>
              <w:rPr>
                <w:rFonts w:ascii="Arial Narrow" w:hAnsi="Arial Narrow" w:cs="Arial"/>
                <w:sz w:val="22"/>
                <w:szCs w:val="22"/>
                <w:lang w:val="en-PH" w:eastAsia="en-PH"/>
              </w:rPr>
            </w:pP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55"/>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C. DFNN Inc.</w:t>
            </w:r>
          </w:p>
        </w:tc>
        <w:tc>
          <w:tcPr>
            <w:tcW w:w="980" w:type="dxa"/>
            <w:shd w:val="clear" w:color="auto" w:fill="auto"/>
            <w:noWrap/>
            <w:vAlign w:val="bottom"/>
            <w:hideMark/>
          </w:tcPr>
          <w:p>
            <w:pPr>
              <w:ind w:left="0"/>
              <w:rPr>
                <w:rFonts w:ascii="Arial Narrow" w:hAnsi="Arial Narrow" w:cs="Arial"/>
                <w:sz w:val="22"/>
                <w:szCs w:val="22"/>
                <w:lang w:val="en-PH" w:eastAsia="en-PH"/>
              </w:rPr>
            </w:pP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r>
        <w:trPr>
          <w:trHeight w:val="270"/>
        </w:trPr>
        <w:tc>
          <w:tcPr>
            <w:tcW w:w="278"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c>
          <w:tcPr>
            <w:tcW w:w="5109" w:type="dxa"/>
            <w:gridSpan w:val="2"/>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xml:space="preserve">D. </w:t>
            </w:r>
            <w:proofErr w:type="spellStart"/>
            <w:r>
              <w:rPr>
                <w:rFonts w:ascii="Arial Narrow" w:hAnsi="Arial Narrow" w:cs="Arial"/>
                <w:sz w:val="22"/>
                <w:szCs w:val="22"/>
                <w:lang w:val="en-PH" w:eastAsia="en-PH"/>
              </w:rPr>
              <w:t>Globaltech</w:t>
            </w:r>
            <w:proofErr w:type="spellEnd"/>
            <w:r>
              <w:rPr>
                <w:rFonts w:ascii="Arial Narrow" w:hAnsi="Arial Narrow" w:cs="Arial"/>
                <w:sz w:val="22"/>
                <w:szCs w:val="22"/>
                <w:lang w:val="en-PH" w:eastAsia="en-PH"/>
              </w:rPr>
              <w:t xml:space="preserve"> Mobile Online Corporation</w:t>
            </w:r>
          </w:p>
        </w:tc>
        <w:tc>
          <w:tcPr>
            <w:tcW w:w="980" w:type="dxa"/>
            <w:shd w:val="clear" w:color="auto" w:fill="auto"/>
            <w:noWrap/>
            <w:vAlign w:val="bottom"/>
            <w:hideMark/>
          </w:tcPr>
          <w:p>
            <w:pPr>
              <w:ind w:left="0"/>
              <w:jc w:val="center"/>
              <w:rPr>
                <w:rFonts w:ascii="Arial Narrow" w:hAnsi="Arial Narrow" w:cs="Arial"/>
                <w:sz w:val="22"/>
                <w:szCs w:val="22"/>
                <w:lang w:val="en-PH" w:eastAsia="en-PH"/>
              </w:rPr>
            </w:pPr>
            <w:r>
              <w:rPr>
                <w:rFonts w:ascii="Arial Narrow" w:hAnsi="Arial Narrow" w:cs="Arial"/>
                <w:sz w:val="22"/>
                <w:szCs w:val="22"/>
                <w:lang w:val="en-PH" w:eastAsia="en-PH"/>
              </w:rPr>
              <w:t> </w:t>
            </w:r>
          </w:p>
        </w:tc>
        <w:tc>
          <w:tcPr>
            <w:tcW w:w="2292" w:type="dxa"/>
            <w:shd w:val="clear" w:color="auto" w:fill="auto"/>
            <w:noWrap/>
            <w:vAlign w:val="bottom"/>
            <w:hideMark/>
          </w:tcPr>
          <w:p>
            <w:pPr>
              <w:ind w:left="0"/>
              <w:rPr>
                <w:rFonts w:ascii="Arial Narrow" w:hAnsi="Arial Narrow" w:cs="Arial"/>
                <w:sz w:val="22"/>
                <w:szCs w:val="22"/>
                <w:lang w:val="en-PH" w:eastAsia="en-PH"/>
              </w:rPr>
            </w:pPr>
            <w:r>
              <w:rPr>
                <w:rFonts w:ascii="Arial Narrow" w:hAnsi="Arial Narrow" w:cs="Arial"/>
                <w:sz w:val="22"/>
                <w:szCs w:val="22"/>
                <w:lang w:val="en-PH" w:eastAsia="en-PH"/>
              </w:rPr>
              <w:t> </w:t>
            </w:r>
          </w:p>
        </w:tc>
      </w:tr>
    </w:tbl>
    <w:p>
      <w:pPr>
        <w:ind w:left="0"/>
        <w:rPr>
          <w:rFonts w:ascii="Arial" w:hAnsi="Arial" w:cs="Arial"/>
          <w:b/>
          <w:sz w:val="22"/>
          <w:szCs w:val="22"/>
        </w:rPr>
      </w:pPr>
    </w:p>
    <w:p>
      <w:pPr>
        <w:keepNext/>
        <w:ind w:left="-720" w:firstLine="90"/>
        <w:jc w:val="left"/>
        <w:rPr>
          <w:rFonts w:ascii="Arial" w:hAnsi="Arial" w:cs="Arial"/>
          <w:b/>
          <w:sz w:val="22"/>
          <w:szCs w:val="22"/>
        </w:rPr>
      </w:pPr>
      <w:r>
        <w:rPr>
          <w:rFonts w:ascii="Arial" w:hAnsi="Arial" w:cs="Arial"/>
          <w:b/>
          <w:sz w:val="22"/>
          <w:szCs w:val="22"/>
        </w:rPr>
        <w:t>Status Report of PCSO Cases</w:t>
      </w:r>
    </w:p>
    <w:p>
      <w:pPr>
        <w:keepNext/>
        <w:ind w:left="0" w:hanging="360"/>
        <w:jc w:val="left"/>
        <w:rPr>
          <w:rFonts w:ascii="Arial" w:hAnsi="Arial" w:cs="Arial"/>
          <w:b/>
          <w:sz w:val="22"/>
          <w:szCs w:val="22"/>
        </w:rPr>
      </w:pPr>
    </w:p>
    <w:tbl>
      <w:tblPr>
        <w:tblW w:w="1004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1515"/>
        <w:gridCol w:w="3086"/>
        <w:gridCol w:w="3386"/>
      </w:tblGrid>
      <w:tr>
        <w:trPr>
          <w:trHeight w:val="226"/>
          <w:tblHeader/>
        </w:trPr>
        <w:tc>
          <w:tcPr>
            <w:tcW w:w="2077" w:type="dxa"/>
            <w:tcBorders>
              <w:left w:val="nil"/>
              <w:bottom w:val="single" w:sz="4" w:space="0" w:color="auto"/>
              <w:right w:val="nil"/>
            </w:tcBorders>
            <w:shd w:val="clear" w:color="auto" w:fill="auto"/>
          </w:tcPr>
          <w:p>
            <w:pPr>
              <w:jc w:val="center"/>
              <w:rPr>
                <w:rFonts w:ascii="Arial Narrow" w:hAnsi="Arial Narrow" w:cs="Arial"/>
                <w:b/>
                <w:sz w:val="20"/>
                <w:szCs w:val="20"/>
              </w:rPr>
            </w:pPr>
            <w:r>
              <w:rPr>
                <w:rFonts w:ascii="Arial Narrow" w:hAnsi="Arial Narrow" w:cs="Arial"/>
                <w:b/>
                <w:sz w:val="20"/>
                <w:szCs w:val="20"/>
              </w:rPr>
              <w:t>Case Title</w:t>
            </w:r>
          </w:p>
        </w:tc>
        <w:tc>
          <w:tcPr>
            <w:tcW w:w="1316" w:type="dxa"/>
            <w:tcBorders>
              <w:left w:val="nil"/>
              <w:bottom w:val="single" w:sz="4" w:space="0" w:color="auto"/>
              <w:right w:val="nil"/>
            </w:tcBorders>
            <w:shd w:val="clear" w:color="auto" w:fill="auto"/>
          </w:tcPr>
          <w:p>
            <w:pPr>
              <w:jc w:val="center"/>
              <w:rPr>
                <w:rFonts w:ascii="Arial Narrow" w:hAnsi="Arial Narrow" w:cs="Arial"/>
                <w:b/>
                <w:sz w:val="20"/>
                <w:szCs w:val="20"/>
              </w:rPr>
            </w:pPr>
            <w:r>
              <w:rPr>
                <w:rFonts w:ascii="Arial Narrow" w:hAnsi="Arial Narrow" w:cs="Arial"/>
                <w:b/>
                <w:sz w:val="20"/>
                <w:szCs w:val="20"/>
              </w:rPr>
              <w:t>Nature</w:t>
            </w:r>
          </w:p>
        </w:tc>
        <w:tc>
          <w:tcPr>
            <w:tcW w:w="3187" w:type="dxa"/>
            <w:tcBorders>
              <w:left w:val="nil"/>
              <w:bottom w:val="single" w:sz="4" w:space="0" w:color="auto"/>
              <w:right w:val="nil"/>
            </w:tcBorders>
            <w:shd w:val="clear" w:color="auto" w:fill="auto"/>
          </w:tcPr>
          <w:p>
            <w:pPr>
              <w:jc w:val="center"/>
              <w:rPr>
                <w:rFonts w:ascii="Arial Narrow" w:hAnsi="Arial Narrow" w:cs="Arial"/>
                <w:b/>
                <w:sz w:val="20"/>
                <w:szCs w:val="20"/>
              </w:rPr>
            </w:pPr>
            <w:r>
              <w:rPr>
                <w:rFonts w:ascii="Arial Narrow" w:hAnsi="Arial Narrow" w:cs="Arial"/>
                <w:b/>
                <w:sz w:val="20"/>
                <w:szCs w:val="20"/>
              </w:rPr>
              <w:t>Cause of Action</w:t>
            </w:r>
          </w:p>
        </w:tc>
        <w:tc>
          <w:tcPr>
            <w:tcW w:w="3464" w:type="dxa"/>
            <w:tcBorders>
              <w:left w:val="nil"/>
              <w:bottom w:val="single" w:sz="4" w:space="0" w:color="auto"/>
              <w:right w:val="nil"/>
            </w:tcBorders>
            <w:shd w:val="clear" w:color="auto" w:fill="auto"/>
          </w:tcPr>
          <w:p>
            <w:pPr>
              <w:jc w:val="center"/>
              <w:rPr>
                <w:rFonts w:ascii="Arial Narrow" w:hAnsi="Arial Narrow" w:cs="Arial"/>
                <w:b/>
                <w:sz w:val="20"/>
                <w:szCs w:val="20"/>
              </w:rPr>
            </w:pPr>
            <w:r>
              <w:rPr>
                <w:rFonts w:ascii="Arial Narrow" w:hAnsi="Arial Narrow" w:cs="Arial"/>
                <w:b/>
                <w:sz w:val="20"/>
                <w:szCs w:val="20"/>
              </w:rPr>
              <w:t>Status</w:t>
            </w:r>
          </w:p>
        </w:tc>
      </w:tr>
      <w:tr>
        <w:trPr>
          <w:trHeight w:val="241"/>
        </w:trPr>
        <w:tc>
          <w:tcPr>
            <w:tcW w:w="2077" w:type="dxa"/>
            <w:tcBorders>
              <w:top w:val="single" w:sz="4" w:space="0" w:color="auto"/>
              <w:left w:val="nil"/>
              <w:bottom w:val="dotted" w:sz="4" w:space="0" w:color="auto"/>
              <w:right w:val="nil"/>
            </w:tcBorders>
            <w:shd w:val="clear" w:color="auto" w:fill="auto"/>
          </w:tcPr>
          <w:p>
            <w:pPr>
              <w:rPr>
                <w:rFonts w:ascii="Arial Narrow" w:hAnsi="Arial Narrow" w:cs="Arial"/>
                <w:b/>
                <w:sz w:val="20"/>
                <w:szCs w:val="20"/>
              </w:rPr>
            </w:pPr>
            <w:r>
              <w:rPr>
                <w:rFonts w:ascii="Arial Narrow" w:hAnsi="Arial Narrow" w:cs="Arial"/>
                <w:b/>
                <w:sz w:val="20"/>
                <w:szCs w:val="20"/>
              </w:rPr>
              <w:t>TMA</w:t>
            </w:r>
          </w:p>
        </w:tc>
        <w:tc>
          <w:tcPr>
            <w:tcW w:w="1316" w:type="dxa"/>
            <w:tcBorders>
              <w:top w:val="single" w:sz="4" w:space="0" w:color="auto"/>
              <w:left w:val="nil"/>
              <w:bottom w:val="dotted" w:sz="4" w:space="0" w:color="auto"/>
              <w:right w:val="nil"/>
            </w:tcBorders>
            <w:shd w:val="clear" w:color="auto" w:fill="auto"/>
          </w:tcPr>
          <w:p>
            <w:pPr>
              <w:rPr>
                <w:rFonts w:ascii="Arial Narrow" w:hAnsi="Arial Narrow" w:cs="Arial"/>
                <w:sz w:val="20"/>
                <w:szCs w:val="20"/>
              </w:rPr>
            </w:pPr>
          </w:p>
        </w:tc>
        <w:tc>
          <w:tcPr>
            <w:tcW w:w="3187" w:type="dxa"/>
            <w:tcBorders>
              <w:top w:val="single" w:sz="4" w:space="0" w:color="auto"/>
              <w:left w:val="nil"/>
              <w:bottom w:val="dotted" w:sz="4" w:space="0" w:color="auto"/>
              <w:right w:val="nil"/>
            </w:tcBorders>
            <w:shd w:val="clear" w:color="auto" w:fill="auto"/>
          </w:tcPr>
          <w:p>
            <w:pPr>
              <w:rPr>
                <w:rFonts w:ascii="Arial Narrow" w:hAnsi="Arial Narrow" w:cs="Arial"/>
                <w:sz w:val="20"/>
                <w:szCs w:val="20"/>
              </w:rPr>
            </w:pPr>
          </w:p>
        </w:tc>
        <w:tc>
          <w:tcPr>
            <w:tcW w:w="3464" w:type="dxa"/>
            <w:tcBorders>
              <w:top w:val="single" w:sz="4" w:space="0" w:color="auto"/>
              <w:left w:val="nil"/>
              <w:bottom w:val="dotted" w:sz="4" w:space="0" w:color="auto"/>
              <w:right w:val="nil"/>
            </w:tcBorders>
            <w:shd w:val="clear" w:color="auto" w:fill="auto"/>
          </w:tcPr>
          <w:p>
            <w:pPr>
              <w:rPr>
                <w:rFonts w:ascii="Arial Narrow" w:hAnsi="Arial Narrow" w:cs="Arial"/>
                <w:sz w:val="20"/>
                <w:szCs w:val="20"/>
              </w:rPr>
            </w:pPr>
          </w:p>
        </w:tc>
      </w:tr>
      <w:tr>
        <w:trPr>
          <w:trHeight w:val="1187"/>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(1) TMA Group of Companies Pty. Ltd., et al vs. PCSO, Chairman Margarita P. </w:t>
            </w:r>
            <w:proofErr w:type="spellStart"/>
            <w:r>
              <w:rPr>
                <w:rFonts w:ascii="Arial Narrow" w:hAnsi="Arial Narrow" w:cs="Arial"/>
                <w:sz w:val="20"/>
                <w:szCs w:val="20"/>
              </w:rPr>
              <w:t>Juico</w:t>
            </w:r>
            <w:proofErr w:type="spellEnd"/>
            <w:r>
              <w:rPr>
                <w:rFonts w:ascii="Arial Narrow" w:hAnsi="Arial Narrow" w:cs="Arial"/>
                <w:sz w:val="20"/>
                <w:szCs w:val="20"/>
              </w:rPr>
              <w:t>, et al. (Civil Case No. 11-310, RTC-Makati City, Branch 66)</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Specific Performance and Mandatory Prohibitory Injunction with Prayer for TRO and/or Preliminary Injunction</w:t>
            </w:r>
          </w:p>
        </w:tc>
        <w:tc>
          <w:tcPr>
            <w:tcW w:w="318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PCSO suspended and later on, terminated the Contractual Joint Venture Agreement with TMA for the supply of paper in PCSO’s gaming operations.</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Decision dated 05 December 2017.</w:t>
            </w:r>
          </w:p>
          <w:p>
            <w:pPr>
              <w:rPr>
                <w:rFonts w:ascii="Arial Narrow" w:hAnsi="Arial Narrow" w:cs="Arial"/>
                <w:sz w:val="20"/>
                <w:szCs w:val="20"/>
              </w:rPr>
            </w:pPr>
            <w:r>
              <w:rPr>
                <w:rFonts w:ascii="Arial Narrow" w:hAnsi="Arial Narrow" w:cs="Arial"/>
                <w:sz w:val="20"/>
                <w:szCs w:val="20"/>
              </w:rPr>
              <w:t>Order of Execution dated 18 January 2018 and 13 February 2018.</w:t>
            </w:r>
          </w:p>
          <w:p>
            <w:pPr>
              <w:rPr>
                <w:rFonts w:ascii="Arial Narrow" w:hAnsi="Arial Narrow" w:cs="Arial"/>
                <w:sz w:val="20"/>
                <w:szCs w:val="20"/>
              </w:rPr>
            </w:pPr>
            <w:r>
              <w:rPr>
                <w:rFonts w:ascii="Arial Narrow" w:hAnsi="Arial Narrow" w:cs="Arial"/>
                <w:sz w:val="20"/>
                <w:szCs w:val="20"/>
              </w:rPr>
              <w:t xml:space="preserve">Garnishment of </w:t>
            </w:r>
            <w:proofErr w:type="spellStart"/>
            <w:r>
              <w:rPr>
                <w:rFonts w:ascii="Arial Narrow" w:hAnsi="Arial Narrow" w:cs="Arial"/>
                <w:sz w:val="20"/>
                <w:szCs w:val="20"/>
              </w:rPr>
              <w:t>Php</w:t>
            </w:r>
            <w:proofErr w:type="spellEnd"/>
            <w:r>
              <w:rPr>
                <w:rFonts w:ascii="Arial Narrow" w:hAnsi="Arial Narrow" w:cs="Arial"/>
                <w:sz w:val="20"/>
                <w:szCs w:val="20"/>
              </w:rPr>
              <w:t xml:space="preserve"> 707,223,555.41.</w:t>
            </w:r>
          </w:p>
          <w:p>
            <w:pPr>
              <w:rPr>
                <w:rFonts w:ascii="Arial Narrow" w:hAnsi="Arial Narrow" w:cs="Arial"/>
                <w:sz w:val="20"/>
                <w:szCs w:val="20"/>
              </w:rPr>
            </w:pPr>
            <w:r>
              <w:rPr>
                <w:rFonts w:ascii="Arial Narrow" w:hAnsi="Arial Narrow" w:cs="Arial"/>
                <w:sz w:val="20"/>
                <w:szCs w:val="20"/>
              </w:rPr>
              <w:t>PCSO filed a Notice of Appeal as of December 2017 (Please see item (11)</w:t>
            </w:r>
          </w:p>
          <w:p>
            <w:pPr>
              <w:rPr>
                <w:rFonts w:ascii="Arial Narrow" w:hAnsi="Arial Narrow" w:cs="Arial"/>
                <w:sz w:val="20"/>
                <w:szCs w:val="20"/>
              </w:rPr>
            </w:pPr>
            <w:r>
              <w:rPr>
                <w:rFonts w:ascii="Arial Narrow" w:hAnsi="Arial Narrow" w:cs="Arial"/>
                <w:sz w:val="20"/>
                <w:szCs w:val="20"/>
              </w:rPr>
              <w:t xml:space="preserve">PCSO filed an </w:t>
            </w:r>
            <w:r>
              <w:rPr>
                <w:rFonts w:ascii="Arial Narrow" w:hAnsi="Arial Narrow" w:cs="Arial"/>
                <w:i/>
                <w:sz w:val="20"/>
                <w:szCs w:val="20"/>
              </w:rPr>
              <w:t xml:space="preserve">Ex-Parte Motion for Restitution of the Garnished amount of </w:t>
            </w:r>
            <w:r>
              <w:rPr>
                <w:rFonts w:ascii="Arial Narrow" w:hAnsi="Arial Narrow" w:cs="Arial"/>
                <w:bCs/>
                <w:i/>
                <w:sz w:val="20"/>
                <w:szCs w:val="20"/>
              </w:rPr>
              <w:t>Php</w:t>
            </w:r>
            <w:r>
              <w:rPr>
                <w:rFonts w:ascii="Arial Narrow" w:hAnsi="Arial Narrow" w:cs="Arial"/>
                <w:i/>
                <w:sz w:val="20"/>
                <w:szCs w:val="20"/>
              </w:rPr>
              <w:t>707,223,555.44 (</w:t>
            </w:r>
            <w:r>
              <w:rPr>
                <w:rFonts w:ascii="Arial Narrow" w:hAnsi="Arial Narrow" w:cs="Arial"/>
                <w:sz w:val="20"/>
                <w:szCs w:val="20"/>
              </w:rPr>
              <w:t>to PCSO) in relation to the 28 August 2019 Supreme Court Decision.</w:t>
            </w:r>
          </w:p>
          <w:p>
            <w:pPr>
              <w:rPr>
                <w:rFonts w:ascii="Arial Narrow" w:hAnsi="Arial Narrow" w:cs="Arial"/>
                <w:sz w:val="20"/>
                <w:szCs w:val="20"/>
              </w:rPr>
            </w:pPr>
            <w:r>
              <w:rPr>
                <w:rFonts w:ascii="Arial Narrow" w:hAnsi="Arial Narrow" w:cs="Arial"/>
                <w:sz w:val="20"/>
                <w:szCs w:val="20"/>
              </w:rPr>
              <w:t xml:space="preserve">Order dated 05 February 2021 granting PCSO’s </w:t>
            </w:r>
            <w:r>
              <w:rPr>
                <w:rFonts w:ascii="Arial Narrow" w:hAnsi="Arial Narrow" w:cs="Arial"/>
                <w:i/>
                <w:sz w:val="20"/>
                <w:szCs w:val="20"/>
              </w:rPr>
              <w:t xml:space="preserve">Ex-Parte Motion for Restitution of the Garnished amount of </w:t>
            </w:r>
            <w:r>
              <w:rPr>
                <w:rFonts w:ascii="Arial Narrow" w:hAnsi="Arial Narrow" w:cs="Arial"/>
                <w:bCs/>
                <w:i/>
                <w:sz w:val="20"/>
                <w:szCs w:val="20"/>
              </w:rPr>
              <w:t>Php</w:t>
            </w:r>
            <w:r>
              <w:rPr>
                <w:rFonts w:ascii="Arial Narrow" w:hAnsi="Arial Narrow" w:cs="Arial"/>
                <w:i/>
                <w:sz w:val="20"/>
                <w:szCs w:val="20"/>
              </w:rPr>
              <w:t>707,223,555.44 (to PCSO</w:t>
            </w:r>
            <w:r>
              <w:rPr>
                <w:rFonts w:ascii="Arial Narrow" w:hAnsi="Arial Narrow" w:cs="Arial"/>
                <w:sz w:val="20"/>
                <w:szCs w:val="20"/>
              </w:rPr>
              <w:t>), to wit:</w:t>
            </w:r>
          </w:p>
          <w:p>
            <w:pPr>
              <w:rPr>
                <w:rFonts w:ascii="Arial Narrow" w:hAnsi="Arial Narrow" w:cs="Arial"/>
                <w:sz w:val="20"/>
                <w:szCs w:val="20"/>
              </w:rPr>
            </w:pPr>
          </w:p>
          <w:p>
            <w:pPr>
              <w:ind w:left="72" w:right="432" w:firstLine="360"/>
              <w:rPr>
                <w:rFonts w:ascii="Arial Narrow" w:hAnsi="Arial Narrow" w:cs="Arial"/>
                <w:i/>
                <w:sz w:val="20"/>
                <w:szCs w:val="20"/>
              </w:rPr>
            </w:pPr>
            <w:r>
              <w:rPr>
                <w:rFonts w:ascii="Arial Narrow" w:hAnsi="Arial Narrow" w:cs="Arial"/>
                <w:i/>
                <w:sz w:val="20"/>
                <w:szCs w:val="20"/>
              </w:rPr>
              <w:t xml:space="preserve">“WHEREFORE, premises considered, the Ex-Parte Motion for Restitution of the Garnished amount of </w:t>
            </w:r>
            <w:r>
              <w:rPr>
                <w:rFonts w:ascii="Arial Narrow" w:hAnsi="Arial Narrow" w:cs="Arial"/>
                <w:bCs/>
                <w:i/>
                <w:sz w:val="20"/>
                <w:szCs w:val="20"/>
              </w:rPr>
              <w:t>Php</w:t>
            </w:r>
            <w:r>
              <w:rPr>
                <w:rFonts w:ascii="Arial Narrow" w:hAnsi="Arial Narrow" w:cs="Arial"/>
                <w:i/>
                <w:sz w:val="20"/>
                <w:szCs w:val="20"/>
              </w:rPr>
              <w:t>707</w:t>
            </w:r>
            <w:proofErr w:type="gramStart"/>
            <w:r>
              <w:rPr>
                <w:rFonts w:ascii="Arial Narrow" w:hAnsi="Arial Narrow" w:cs="Arial"/>
                <w:i/>
                <w:sz w:val="20"/>
                <w:szCs w:val="20"/>
              </w:rPr>
              <w:t>,223,555.44</w:t>
            </w:r>
            <w:proofErr w:type="gramEnd"/>
            <w:r>
              <w:rPr>
                <w:rFonts w:ascii="Arial Narrow" w:hAnsi="Arial Narrow" w:cs="Arial"/>
                <w:i/>
                <w:sz w:val="20"/>
                <w:szCs w:val="20"/>
              </w:rPr>
              <w:t xml:space="preserve"> to PCSO is hereby granted.</w:t>
            </w:r>
          </w:p>
          <w:p>
            <w:pPr>
              <w:ind w:left="720" w:right="722" w:firstLine="720"/>
              <w:rPr>
                <w:rFonts w:ascii="Arial Narrow" w:hAnsi="Arial Narrow" w:cs="Arial"/>
                <w:i/>
                <w:sz w:val="20"/>
                <w:szCs w:val="20"/>
              </w:rPr>
            </w:pPr>
          </w:p>
          <w:p>
            <w:pPr>
              <w:ind w:left="72" w:right="432" w:firstLine="360"/>
              <w:rPr>
                <w:rFonts w:ascii="Arial Narrow" w:hAnsi="Arial Narrow" w:cs="Arial"/>
                <w:i/>
                <w:sz w:val="20"/>
                <w:szCs w:val="20"/>
              </w:rPr>
            </w:pPr>
            <w:r>
              <w:rPr>
                <w:rFonts w:ascii="Arial Narrow" w:hAnsi="Arial Narrow" w:cs="Arial"/>
                <w:i/>
                <w:sz w:val="20"/>
                <w:szCs w:val="20"/>
              </w:rPr>
              <w:t xml:space="preserve">Accordingly, the Branch Clerk of Court is directed to issue appropriate Writ of Execution to enforce the Judgment of the Supreme Court dated 28 August 2019 and for Sheriff </w:t>
            </w:r>
            <w:proofErr w:type="spellStart"/>
            <w:r>
              <w:rPr>
                <w:rFonts w:ascii="Arial Narrow" w:hAnsi="Arial Narrow" w:cs="Arial"/>
                <w:i/>
                <w:sz w:val="20"/>
                <w:szCs w:val="20"/>
              </w:rPr>
              <w:t>Leodel</w:t>
            </w:r>
            <w:proofErr w:type="spellEnd"/>
            <w:r>
              <w:rPr>
                <w:rFonts w:ascii="Arial Narrow" w:hAnsi="Arial Narrow" w:cs="Arial"/>
                <w:i/>
                <w:sz w:val="20"/>
                <w:szCs w:val="20"/>
              </w:rPr>
              <w:t xml:space="preserve"> N. </w:t>
            </w:r>
            <w:proofErr w:type="spellStart"/>
            <w:r>
              <w:rPr>
                <w:rFonts w:ascii="Arial Narrow" w:hAnsi="Arial Narrow" w:cs="Arial"/>
                <w:i/>
                <w:sz w:val="20"/>
                <w:szCs w:val="20"/>
              </w:rPr>
              <w:t>Roxas</w:t>
            </w:r>
            <w:proofErr w:type="spellEnd"/>
            <w:r>
              <w:rPr>
                <w:rFonts w:ascii="Arial Narrow" w:hAnsi="Arial Narrow" w:cs="Arial"/>
                <w:i/>
                <w:sz w:val="20"/>
                <w:szCs w:val="20"/>
              </w:rPr>
              <w:t xml:space="preserve"> to implement the same.</w:t>
            </w:r>
          </w:p>
          <w:p>
            <w:pPr>
              <w:ind w:left="72" w:right="432" w:firstLine="360"/>
              <w:rPr>
                <w:rFonts w:ascii="Arial Narrow" w:hAnsi="Arial Narrow" w:cs="Arial"/>
                <w:sz w:val="20"/>
                <w:szCs w:val="20"/>
              </w:rPr>
            </w:pPr>
          </w:p>
          <w:p>
            <w:pPr>
              <w:ind w:left="400" w:right="432"/>
              <w:rPr>
                <w:rFonts w:ascii="Arial Narrow" w:hAnsi="Arial Narrow" w:cs="Arial"/>
                <w:sz w:val="20"/>
                <w:szCs w:val="20"/>
              </w:rPr>
            </w:pPr>
            <w:r>
              <w:rPr>
                <w:rFonts w:ascii="Arial Narrow" w:hAnsi="Arial Narrow" w:cs="Arial"/>
                <w:sz w:val="20"/>
                <w:szCs w:val="20"/>
              </w:rPr>
              <w:t>RTC issued Writ of Execution, Notice of Garnishments and Notice to Comply dated 15 February 2021.</w:t>
            </w:r>
          </w:p>
        </w:tc>
      </w:tr>
      <w:tr>
        <w:trPr>
          <w:trHeight w:val="1161"/>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(2) TMA Group of Companies Pty. Ltd. vs. PCSO, Dirs. Joaquin, Mamba, Nantes &amp; Tolentino (Special Civil Case No. 11-569, RTC-Makati City, Branch 66)</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Indirect contempt</w:t>
            </w:r>
          </w:p>
        </w:tc>
        <w:tc>
          <w:tcPr>
            <w:tcW w:w="3187" w:type="dxa"/>
            <w:tcBorders>
              <w:top w:val="dotted" w:sz="4" w:space="0" w:color="auto"/>
              <w:left w:val="nil"/>
              <w:bottom w:val="dotted" w:sz="4" w:space="0" w:color="auto"/>
              <w:right w:val="nil"/>
            </w:tcBorders>
            <w:shd w:val="clear" w:color="auto" w:fill="auto"/>
          </w:tcPr>
          <w:p>
            <w:pPr>
              <w:rPr>
                <w:rFonts w:ascii="Arial Narrow" w:hAnsi="Arial Narrow" w:cs="Arial"/>
                <w:b/>
                <w:sz w:val="20"/>
                <w:szCs w:val="20"/>
              </w:rPr>
            </w:pPr>
            <w:r>
              <w:rPr>
                <w:rFonts w:ascii="Arial Narrow" w:hAnsi="Arial Narrow" w:cs="Arial"/>
                <w:sz w:val="20"/>
                <w:szCs w:val="20"/>
              </w:rPr>
              <w:t>The alleged purchase of paper supply by PCSO to POSC and PGMC during the existence of a writ of preliminary injunction dated 16 May 2011</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 Awaiting Order resetting the hearing on Plaintiff’s initial presentation of evidence.</w:t>
            </w:r>
          </w:p>
          <w:p>
            <w:pPr>
              <w:rPr>
                <w:rFonts w:ascii="Arial Narrow" w:hAnsi="Arial Narrow" w:cs="Arial"/>
                <w:sz w:val="20"/>
                <w:szCs w:val="20"/>
              </w:rPr>
            </w:pPr>
          </w:p>
        </w:tc>
      </w:tr>
      <w:tr>
        <w:trPr>
          <w:trHeight w:val="253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(3) PCSO, et al. vs. TMA Group of Companies Pty., Ltd. et al. (G.R. No. 212143)</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Review on Certiorari with Urgent Motion for Issuance of a TRO and/or writ of preliminary injunction</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Assails the issuance of the writ of preliminary injunction dated 16 May 2011</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Filed Petition for Review on Certiorari with Urgent Motion for Issuance of TRO and WPI.A TRO dated 20 October 2014 was issued against TMA to stop it from unloading paper and at prices fixed by the 6 November 2013 Order the in Civil Case No. 11-310.Parties filed a Joint Motion for Suspension of Proceedings on 18 June 2015. SC’s 20 January 2016 Resolution noted Respondents’ Manifestation to immediately inform the Court once the parties have arrived at mutually acceptable Compromise Agreement. </w:t>
            </w:r>
          </w:p>
          <w:p>
            <w:pPr>
              <w:rPr>
                <w:rFonts w:ascii="Arial Narrow" w:hAnsi="Arial Narrow" w:cs="Arial"/>
                <w:sz w:val="20"/>
                <w:szCs w:val="20"/>
              </w:rPr>
            </w:pPr>
            <w:r>
              <w:rPr>
                <w:rFonts w:ascii="Arial Narrow" w:hAnsi="Arial Narrow" w:cs="Arial"/>
                <w:sz w:val="20"/>
                <w:szCs w:val="20"/>
              </w:rPr>
              <w:t>(Please see item (6)</w:t>
            </w:r>
          </w:p>
          <w:p>
            <w:pPr>
              <w:rPr>
                <w:rFonts w:ascii="Arial Narrow" w:hAnsi="Arial Narrow" w:cs="Arial"/>
                <w:sz w:val="20"/>
                <w:szCs w:val="20"/>
              </w:rPr>
            </w:pPr>
          </w:p>
        </w:tc>
      </w:tr>
      <w:tr>
        <w:trPr>
          <w:trHeight w:val="161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(4) PCSO et al vs. TMA Group of Companies Pty. Ltd. (G.R. No. 225457)</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Petition for Review on Certiorari </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Assails the Decision and Resolution of the Court of Appeals dismissing PCSO’s petition for certiorari and affirming the orders of the RTC-Makati City, Branch 133 in Civil Case No. 11-310 granting TMA’s Motion for the Issuance of Writ of Execution against PCSO for the amount of </w:t>
            </w:r>
            <w:proofErr w:type="spellStart"/>
            <w:r>
              <w:rPr>
                <w:rFonts w:ascii="Arial Narrow" w:hAnsi="Arial Narrow" w:cs="Arial"/>
                <w:sz w:val="20"/>
                <w:szCs w:val="20"/>
              </w:rPr>
              <w:t>Php</w:t>
            </w:r>
            <w:proofErr w:type="spellEnd"/>
            <w:r>
              <w:rPr>
                <w:rFonts w:ascii="Arial Narrow" w:hAnsi="Arial Narrow" w:cs="Arial"/>
                <w:sz w:val="20"/>
                <w:szCs w:val="20"/>
              </w:rPr>
              <w:t xml:space="preserve"> 82,354,037.32 representing the deliveries of lotto paper supply pursuant to the 6 November 2013 Order.</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Filed on 22 August 2016</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(Please see item (6))</w:t>
            </w:r>
          </w:p>
        </w:tc>
      </w:tr>
      <w:tr>
        <w:trPr>
          <w:trHeight w:val="69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(5) PCSO et. </w:t>
            </w:r>
            <w:proofErr w:type="gramStart"/>
            <w:r>
              <w:rPr>
                <w:rFonts w:ascii="Arial Narrow" w:hAnsi="Arial Narrow" w:cs="Arial"/>
                <w:sz w:val="20"/>
                <w:szCs w:val="20"/>
              </w:rPr>
              <w:t>al</w:t>
            </w:r>
            <w:proofErr w:type="gramEnd"/>
            <w:r>
              <w:rPr>
                <w:rFonts w:ascii="Arial Narrow" w:hAnsi="Arial Narrow" w:cs="Arial"/>
                <w:sz w:val="20"/>
                <w:szCs w:val="20"/>
              </w:rPr>
              <w:t xml:space="preserve"> vs. RTC et al. (CA G.R. No. SP No. 143220)</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Certiorari</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Assailing the Orders dated 18 May 2016 and 20 September 2016 of RTC-Makati City, Branch 66 directing PCSO to order paper from TMA.  </w:t>
            </w:r>
          </w:p>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Filed on 05 December 2016. Filed Reply to  Comment on 10 April 2017</w:t>
            </w:r>
          </w:p>
        </w:tc>
      </w:tr>
      <w:tr>
        <w:trPr>
          <w:trHeight w:val="393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(6) PCSO vs. Hon. Judge </w:t>
            </w:r>
            <w:proofErr w:type="spellStart"/>
            <w:r>
              <w:rPr>
                <w:rFonts w:ascii="Arial Narrow" w:hAnsi="Arial Narrow" w:cs="Arial"/>
                <w:sz w:val="20"/>
                <w:szCs w:val="20"/>
              </w:rPr>
              <w:t>Joselito</w:t>
            </w:r>
            <w:proofErr w:type="spellEnd"/>
            <w:r>
              <w:rPr>
                <w:rFonts w:ascii="Arial Narrow" w:hAnsi="Arial Narrow" w:cs="Arial"/>
                <w:sz w:val="20"/>
                <w:szCs w:val="20"/>
              </w:rPr>
              <w:t xml:space="preserve"> </w:t>
            </w:r>
            <w:proofErr w:type="spellStart"/>
            <w:r>
              <w:rPr>
                <w:rFonts w:ascii="Arial Narrow" w:hAnsi="Arial Narrow" w:cs="Arial"/>
                <w:sz w:val="20"/>
                <w:szCs w:val="20"/>
              </w:rPr>
              <w:t>Villarosa</w:t>
            </w:r>
            <w:proofErr w:type="spellEnd"/>
            <w:r>
              <w:rPr>
                <w:rFonts w:ascii="Arial Narrow" w:hAnsi="Arial Narrow" w:cs="Arial"/>
                <w:sz w:val="20"/>
                <w:szCs w:val="20"/>
              </w:rPr>
              <w:t xml:space="preserve"> (G.R. No. 236888)</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Certiorari</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TRO and Injunction application on the Order of Execution dated 18 January 2018 of RTC-Makati 66</w:t>
            </w:r>
          </w:p>
        </w:tc>
        <w:tc>
          <w:tcPr>
            <w:tcW w:w="3464" w:type="dxa"/>
            <w:tcBorders>
              <w:top w:val="dotted" w:sz="4" w:space="0" w:color="auto"/>
              <w:left w:val="nil"/>
              <w:bottom w:val="dotted" w:sz="4" w:space="0" w:color="auto"/>
              <w:right w:val="nil"/>
            </w:tcBorders>
            <w:shd w:val="clear" w:color="auto" w:fill="auto"/>
          </w:tcPr>
          <w:p>
            <w:pPr>
              <w:ind w:left="76"/>
              <w:rPr>
                <w:rFonts w:ascii="Arial Narrow" w:hAnsi="Arial Narrow" w:cs="Arial"/>
                <w:sz w:val="20"/>
                <w:szCs w:val="20"/>
              </w:rPr>
            </w:pPr>
            <w:r>
              <w:rPr>
                <w:rFonts w:ascii="Arial Narrow" w:hAnsi="Arial Narrow" w:cs="Arial"/>
                <w:sz w:val="20"/>
                <w:szCs w:val="20"/>
              </w:rPr>
              <w:t>Consolidated with the two other SC petitions ((G.R. No. 212143 and G.R. No. 225457)</w:t>
            </w:r>
          </w:p>
          <w:p>
            <w:pPr>
              <w:ind w:left="76"/>
              <w:rPr>
                <w:rFonts w:ascii="Arial Narrow" w:hAnsi="Arial Narrow" w:cs="Arial"/>
                <w:sz w:val="20"/>
                <w:szCs w:val="20"/>
              </w:rPr>
            </w:pPr>
            <w:r>
              <w:rPr>
                <w:rFonts w:ascii="Arial Narrow" w:hAnsi="Arial Narrow" w:cs="Arial"/>
                <w:sz w:val="20"/>
                <w:szCs w:val="20"/>
              </w:rPr>
              <w:t>Decision dated 28 August 2019:</w:t>
            </w:r>
          </w:p>
          <w:p>
            <w:pPr>
              <w:shd w:val="clear" w:color="auto" w:fill="FFFFFF"/>
              <w:ind w:left="76"/>
              <w:rPr>
                <w:rFonts w:ascii="Arial Narrow" w:hAnsi="Arial Narrow" w:cs="Arial"/>
                <w:sz w:val="20"/>
                <w:szCs w:val="20"/>
              </w:rPr>
            </w:pPr>
            <w:r>
              <w:rPr>
                <w:rFonts w:ascii="Arial Narrow" w:hAnsi="Arial Narrow" w:cs="Arial"/>
                <w:sz w:val="20"/>
                <w:szCs w:val="20"/>
              </w:rPr>
              <w:t xml:space="preserve">WHEREFORE, the Court rules as follows: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(1) In G.R. No. 212143, the Petition for Review on Certiorari is GRANTED. The Court of Appeals' Decision dated March 27, 2014 in CA-G.R. SP No. 132655, is REVERSED and SETASIDE. The Orders dated May 13, 2011, September 4, 2013 and November 6, 2013 of the Regional Trial </w:t>
            </w:r>
          </w:p>
          <w:p>
            <w:pPr>
              <w:shd w:val="clear" w:color="auto" w:fill="FFFFFF"/>
              <w:ind w:left="76"/>
              <w:rPr>
                <w:rFonts w:ascii="Arial Narrow" w:hAnsi="Arial Narrow" w:cs="Arial"/>
                <w:sz w:val="20"/>
                <w:szCs w:val="20"/>
              </w:rPr>
            </w:pPr>
            <w:r>
              <w:rPr>
                <w:rFonts w:ascii="Arial Narrow" w:hAnsi="Arial Narrow" w:cs="Arial"/>
                <w:sz w:val="20"/>
                <w:szCs w:val="20"/>
              </w:rPr>
              <w:t xml:space="preserve">Court of Makati City, Branch 59, in Civil Case No. 11-310 are DECLARED VOID AND OF NO FORCE AND EFFECT;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(2) In G.R. No. 225457, the Petition for Review on Certiorari is GRANTED. The Court of Appeals' Decision dated February 4, 2016 and Resolution dated June 27, 2016 are REVERSED and SET ASIDE. The Orders dated June 11, 2014 and August 12, 2014 of the Regional Trial Court of Makati City, Branch 133 in Civil Case No. 11-310 are DECLARED VOID AND OF NO FORCE AND EFFECT; and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(3) In G.R. No. 236888, the Petition for Certiorari is GRANTED. The Order dated January 18, 2018 of the Regional Trial Court of Makati City, Branch 66 in Civil Case No. 11-310 is ANNULLED and SET ASIDE.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(4) TMA Group of Companies Pty Ltd. (now known as TMA Australia Pty Ltd.), and TMA Group Philippines, Inc., are ORDERED to RETURN the amount of PhP707,223,555.44 representing the amount garnished under the Order dated January 18, 2018 of the Regional Trial Court of Makati City, Branch 66 in Civil Case No. 11-310.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SO ORDERED.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TMA filed Motion for Reconsideration dated 20 November 2019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 PCSO filed in March 2020 a Manifestation and Urgent Motion to Resolve </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04 March 2020 SC Resolution, the SC denied TMA’s motion for reconsideration with finality.</w:t>
            </w:r>
          </w:p>
          <w:p>
            <w:pPr>
              <w:shd w:val="clear" w:color="auto" w:fill="FFFFFF"/>
              <w:ind w:left="76"/>
              <w:rPr>
                <w:rFonts w:ascii="Arial Narrow" w:hAnsi="Arial Narrow" w:cs="Arial"/>
                <w:sz w:val="20"/>
                <w:szCs w:val="20"/>
              </w:rPr>
            </w:pPr>
          </w:p>
          <w:p>
            <w:pPr>
              <w:shd w:val="clear" w:color="auto" w:fill="FFFFFF"/>
              <w:ind w:left="76"/>
              <w:rPr>
                <w:rFonts w:ascii="Arial Narrow" w:hAnsi="Arial Narrow" w:cs="Arial"/>
                <w:sz w:val="20"/>
                <w:szCs w:val="20"/>
              </w:rPr>
            </w:pPr>
            <w:r>
              <w:rPr>
                <w:rFonts w:ascii="Arial Narrow" w:hAnsi="Arial Narrow" w:cs="Arial"/>
                <w:sz w:val="20"/>
                <w:szCs w:val="20"/>
              </w:rPr>
              <w:t xml:space="preserve">14 September 2020 Resolution, the SC denied TMA’s motion for leave of court to admit second motion for reconsideration considering that a second motion for reconsideration is a prohibited pleading. Further, the Court noted without action the: (1) second motion for reconsideration; (2) private respondents motion for leave of court to admit attached motion to refer the case to the Court </w:t>
            </w:r>
            <w:proofErr w:type="spellStart"/>
            <w:r>
              <w:rPr>
                <w:rFonts w:ascii="Arial Narrow" w:hAnsi="Arial Narrow" w:cs="Arial"/>
                <w:i/>
                <w:sz w:val="20"/>
                <w:szCs w:val="20"/>
              </w:rPr>
              <w:t>En</w:t>
            </w:r>
            <w:proofErr w:type="spellEnd"/>
            <w:r>
              <w:rPr>
                <w:rFonts w:ascii="Arial Narrow" w:hAnsi="Arial Narrow" w:cs="Arial"/>
                <w:i/>
                <w:sz w:val="20"/>
                <w:szCs w:val="20"/>
              </w:rPr>
              <w:t xml:space="preserve"> banc</w:t>
            </w:r>
            <w:r>
              <w:rPr>
                <w:rFonts w:ascii="Arial Narrow" w:hAnsi="Arial Narrow" w:cs="Arial"/>
                <w:sz w:val="20"/>
                <w:szCs w:val="20"/>
              </w:rPr>
              <w:t xml:space="preserve"> dated 28 August 2020; and (3) said motion to refer the case to the Court </w:t>
            </w:r>
            <w:proofErr w:type="spellStart"/>
            <w:r>
              <w:rPr>
                <w:rFonts w:ascii="Arial Narrow" w:hAnsi="Arial Narrow" w:cs="Arial"/>
                <w:i/>
                <w:sz w:val="20"/>
                <w:szCs w:val="20"/>
              </w:rPr>
              <w:t>En</w:t>
            </w:r>
            <w:proofErr w:type="spellEnd"/>
            <w:r>
              <w:rPr>
                <w:rFonts w:ascii="Arial Narrow" w:hAnsi="Arial Narrow" w:cs="Arial"/>
                <w:i/>
                <w:sz w:val="20"/>
                <w:szCs w:val="20"/>
              </w:rPr>
              <w:t xml:space="preserve"> Banc </w:t>
            </w:r>
            <w:r>
              <w:rPr>
                <w:rFonts w:ascii="Arial Narrow" w:hAnsi="Arial Narrow" w:cs="Arial"/>
                <w:sz w:val="20"/>
                <w:szCs w:val="20"/>
              </w:rPr>
              <w:t>dated 28 August 2020</w:t>
            </w:r>
          </w:p>
          <w:p>
            <w:pPr>
              <w:shd w:val="clear" w:color="auto" w:fill="FFFFFF"/>
              <w:ind w:left="76"/>
              <w:rPr>
                <w:rFonts w:ascii="Arial Narrow" w:hAnsi="Arial Narrow" w:cs="Arial"/>
                <w:sz w:val="20"/>
                <w:szCs w:val="20"/>
              </w:rPr>
            </w:pPr>
            <w:r>
              <w:rPr>
                <w:rFonts w:ascii="Arial Narrow" w:hAnsi="Arial Narrow" w:cs="Arial"/>
                <w:sz w:val="20"/>
                <w:szCs w:val="20"/>
              </w:rPr>
              <w:t>SC issued an Entry of Judgement dated 26 February 2021</w:t>
            </w:r>
          </w:p>
        </w:tc>
      </w:tr>
      <w:tr>
        <w:trPr>
          <w:trHeight w:val="69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(7) Verified Complaint against Judge </w:t>
            </w:r>
            <w:proofErr w:type="spellStart"/>
            <w:r>
              <w:rPr>
                <w:rFonts w:ascii="Arial Narrow" w:hAnsi="Arial Narrow" w:cs="Arial"/>
                <w:sz w:val="20"/>
                <w:szCs w:val="20"/>
              </w:rPr>
              <w:t>Villarosa</w:t>
            </w:r>
            <w:proofErr w:type="spellEnd"/>
          </w:p>
          <w:p>
            <w:pPr>
              <w:rPr>
                <w:rFonts w:ascii="Arial Narrow" w:hAnsi="Arial Narrow" w:cs="Arial"/>
                <w:sz w:val="20"/>
                <w:szCs w:val="20"/>
              </w:rPr>
            </w:pPr>
            <w:r>
              <w:rPr>
                <w:rFonts w:ascii="Arial Narrow" w:hAnsi="Arial Narrow" w:cs="Arial"/>
                <w:sz w:val="20"/>
                <w:szCs w:val="20"/>
              </w:rPr>
              <w:t>Supplemental Complaint</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Admin before the OCA</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Assailing the propriety of issuing order of execution as it run counters to rules of COA. Supplemental was filed with respect to garnishment of 707,223.555.41</w:t>
            </w:r>
          </w:p>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Judge </w:t>
            </w:r>
            <w:proofErr w:type="spellStart"/>
            <w:r>
              <w:rPr>
                <w:rFonts w:ascii="Arial Narrow" w:hAnsi="Arial Narrow" w:cs="Arial"/>
                <w:sz w:val="20"/>
                <w:szCs w:val="20"/>
              </w:rPr>
              <w:t>Villarosa</w:t>
            </w:r>
            <w:proofErr w:type="spellEnd"/>
            <w:r>
              <w:rPr>
                <w:rFonts w:ascii="Arial Narrow" w:hAnsi="Arial Narrow" w:cs="Arial"/>
                <w:sz w:val="20"/>
                <w:szCs w:val="20"/>
              </w:rPr>
              <w:t xml:space="preserve"> was required to submit Comment on the Verified Complaint</w:t>
            </w:r>
          </w:p>
        </w:tc>
      </w:tr>
      <w:tr>
        <w:trPr>
          <w:trHeight w:val="2880"/>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(8) PCSO v. Judge </w:t>
            </w:r>
            <w:proofErr w:type="spellStart"/>
            <w:r>
              <w:rPr>
                <w:rFonts w:ascii="Arial Narrow" w:hAnsi="Arial Narrow" w:cs="Arial"/>
                <w:sz w:val="20"/>
                <w:szCs w:val="20"/>
              </w:rPr>
              <w:t>Joselito</w:t>
            </w:r>
            <w:proofErr w:type="spellEnd"/>
            <w:r>
              <w:rPr>
                <w:rFonts w:ascii="Arial Narrow" w:hAnsi="Arial Narrow" w:cs="Arial"/>
                <w:sz w:val="20"/>
                <w:szCs w:val="20"/>
              </w:rPr>
              <w:t xml:space="preserve"> </w:t>
            </w:r>
            <w:proofErr w:type="spellStart"/>
            <w:r>
              <w:rPr>
                <w:rFonts w:ascii="Arial Narrow" w:hAnsi="Arial Narrow" w:cs="Arial"/>
                <w:sz w:val="20"/>
                <w:szCs w:val="20"/>
              </w:rPr>
              <w:t>Villarosa,TMA</w:t>
            </w:r>
            <w:proofErr w:type="spellEnd"/>
            <w:r>
              <w:rPr>
                <w:rFonts w:ascii="Arial Narrow" w:hAnsi="Arial Narrow" w:cs="Arial"/>
                <w:sz w:val="20"/>
                <w:szCs w:val="20"/>
              </w:rPr>
              <w:t xml:space="preserve"> Group of Companies, Pty. Ltd. and TMA, CA-G.R.SP. No. 156017 (Petition for Certiorari and Mandamus)</w:t>
            </w:r>
            <w:r>
              <w:rPr>
                <w:rFonts w:ascii="Arial Narrow" w:hAnsi="Arial Narrow" w:cs="Arial"/>
                <w:b/>
                <w:sz w:val="20"/>
                <w:szCs w:val="20"/>
              </w:rPr>
              <w:t xml:space="preserve"> </w:t>
            </w:r>
            <w:r>
              <w:rPr>
                <w:rFonts w:ascii="Arial Narrow" w:hAnsi="Arial Narrow" w:cs="Arial"/>
                <w:sz w:val="20"/>
                <w:szCs w:val="20"/>
              </w:rPr>
              <w:t xml:space="preserve">before the Court of Appeals </w:t>
            </w:r>
          </w:p>
          <w:p>
            <w:pPr>
              <w:rPr>
                <w:rFonts w:ascii="Arial Narrow" w:hAnsi="Arial Narrow" w:cs="Arial"/>
                <w:sz w:val="20"/>
                <w:szCs w:val="20"/>
              </w:rPr>
            </w:pP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Certiorari and Mandamus</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Assailing the 21 March 2018 Order of RTC-Makati granting the Motion for Execution of the Decision dated 05 December 2017 with prayer to direct Judge </w:t>
            </w:r>
            <w:proofErr w:type="spellStart"/>
            <w:r>
              <w:rPr>
                <w:rFonts w:ascii="Arial Narrow" w:hAnsi="Arial Narrow" w:cs="Arial"/>
                <w:sz w:val="20"/>
                <w:szCs w:val="20"/>
              </w:rPr>
              <w:t>Villarosa</w:t>
            </w:r>
            <w:proofErr w:type="spellEnd"/>
            <w:r>
              <w:rPr>
                <w:rFonts w:ascii="Arial Narrow" w:hAnsi="Arial Narrow" w:cs="Arial"/>
                <w:sz w:val="20"/>
                <w:szCs w:val="20"/>
              </w:rPr>
              <w:t xml:space="preserve"> to transmit the records of the case to the Court of Appeals as a result of the filing of a Notice of Appeal by PCSO.</w:t>
            </w:r>
          </w:p>
        </w:tc>
        <w:tc>
          <w:tcPr>
            <w:tcW w:w="3464" w:type="dxa"/>
            <w:tcBorders>
              <w:top w:val="dotted" w:sz="4" w:space="0" w:color="auto"/>
              <w:left w:val="nil"/>
              <w:bottom w:val="dotted" w:sz="4" w:space="0" w:color="auto"/>
              <w:right w:val="nil"/>
            </w:tcBorders>
            <w:shd w:val="clear" w:color="auto" w:fill="auto"/>
          </w:tcPr>
          <w:p>
            <w:pPr>
              <w:ind w:left="-14" w:firstLine="14"/>
              <w:rPr>
                <w:rFonts w:ascii="Arial Narrow" w:hAnsi="Arial Narrow" w:cs="Arial"/>
                <w:sz w:val="20"/>
                <w:szCs w:val="20"/>
              </w:rPr>
            </w:pPr>
            <w:r>
              <w:rPr>
                <w:rFonts w:ascii="Arial Narrow" w:hAnsi="Arial Narrow" w:cs="Arial"/>
                <w:sz w:val="20"/>
                <w:szCs w:val="20"/>
              </w:rPr>
              <w:t>Filed on 01 June 2018. Pending with the CA. Resolution dated 10 July 2018 requiring:</w:t>
            </w:r>
          </w:p>
          <w:p>
            <w:pPr>
              <w:numPr>
                <w:ilvl w:val="0"/>
                <w:numId w:val="27"/>
              </w:numPr>
              <w:spacing w:after="160" w:line="259" w:lineRule="auto"/>
              <w:ind w:left="256" w:hanging="256"/>
              <w:rPr>
                <w:rFonts w:ascii="Arial Narrow" w:hAnsi="Arial Narrow" w:cs="Arial"/>
                <w:sz w:val="20"/>
                <w:szCs w:val="20"/>
              </w:rPr>
            </w:pPr>
            <w:r>
              <w:rPr>
                <w:rFonts w:ascii="Arial Narrow" w:hAnsi="Arial Narrow" w:cs="Arial"/>
                <w:sz w:val="20"/>
                <w:szCs w:val="20"/>
              </w:rPr>
              <w:t>Respondent to Comment and petitioners to file a Reply, if necessary.</w:t>
            </w:r>
          </w:p>
          <w:p>
            <w:pPr>
              <w:numPr>
                <w:ilvl w:val="0"/>
                <w:numId w:val="27"/>
              </w:numPr>
              <w:spacing w:after="160" w:line="259" w:lineRule="auto"/>
              <w:ind w:left="256" w:hanging="256"/>
              <w:rPr>
                <w:rFonts w:ascii="Arial Narrow" w:hAnsi="Arial Narrow" w:cs="Arial"/>
                <w:sz w:val="20"/>
                <w:szCs w:val="20"/>
              </w:rPr>
            </w:pPr>
            <w:r>
              <w:rPr>
                <w:rFonts w:ascii="Arial Narrow" w:hAnsi="Arial Narrow" w:cs="Arial"/>
                <w:sz w:val="20"/>
                <w:szCs w:val="20"/>
              </w:rPr>
              <w:t>As to the prayer for TRO/WPI, await Comment and/or Reply</w:t>
            </w:r>
          </w:p>
          <w:p>
            <w:pPr>
              <w:numPr>
                <w:ilvl w:val="0"/>
                <w:numId w:val="27"/>
              </w:numPr>
              <w:spacing w:after="160" w:line="259" w:lineRule="auto"/>
              <w:ind w:left="256" w:hanging="256"/>
              <w:rPr>
                <w:rFonts w:ascii="Arial Narrow" w:hAnsi="Arial Narrow" w:cs="Arial"/>
                <w:sz w:val="20"/>
                <w:szCs w:val="20"/>
              </w:rPr>
            </w:pPr>
            <w:r>
              <w:rPr>
                <w:rFonts w:ascii="Arial Narrow" w:hAnsi="Arial Narrow" w:cs="Arial"/>
                <w:sz w:val="20"/>
                <w:szCs w:val="20"/>
              </w:rPr>
              <w:t>Directed to inform the court of other cases filed involving these parties and issues.</w:t>
            </w:r>
          </w:p>
          <w:p>
            <w:pPr>
              <w:rPr>
                <w:rFonts w:ascii="Arial Narrow" w:hAnsi="Arial Narrow" w:cs="Arial"/>
                <w:sz w:val="20"/>
                <w:szCs w:val="20"/>
              </w:rPr>
            </w:pPr>
            <w:r>
              <w:rPr>
                <w:rFonts w:ascii="Arial Narrow" w:hAnsi="Arial Narrow" w:cs="Arial"/>
                <w:sz w:val="20"/>
                <w:szCs w:val="20"/>
              </w:rPr>
              <w:t>14 December 2020 Decision, the CA granted PCSO’s Petitions and declared void and no force and effect the18 May 2016 Order, 20 September 2016 and 21 March 2018 Order.</w:t>
            </w:r>
          </w:p>
        </w:tc>
      </w:tr>
      <w:tr>
        <w:trPr>
          <w:trHeight w:val="91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(9) TMA Australia Pty Ltd. &amp; TMA Group Philippines, </w:t>
            </w:r>
            <w:proofErr w:type="spellStart"/>
            <w:r>
              <w:rPr>
                <w:rFonts w:ascii="Arial Narrow" w:hAnsi="Arial Narrow" w:cs="Arial"/>
                <w:sz w:val="20"/>
                <w:szCs w:val="20"/>
              </w:rPr>
              <w:t>Inc</w:t>
            </w:r>
            <w:proofErr w:type="spellEnd"/>
            <w:r>
              <w:rPr>
                <w:rFonts w:ascii="Arial Narrow" w:hAnsi="Arial Narrow" w:cs="Arial"/>
                <w:sz w:val="20"/>
                <w:szCs w:val="20"/>
              </w:rPr>
              <w:t>, v. Philippine Charity Sweepstakes Office</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R-MKT-19-02461-SC</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Indirect Contempt</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Comment/Opposition filed on 8 August 2019 </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TMA filed Request for Admission of Documents</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 xml:space="preserve">PCSO filed a Manifestation before the court of the 28 August 2019 Supreme Court Decision </w:t>
            </w:r>
          </w:p>
          <w:p>
            <w:pPr>
              <w:rPr>
                <w:rFonts w:ascii="Arial Narrow" w:hAnsi="Arial Narrow" w:cs="Arial"/>
                <w:sz w:val="20"/>
                <w:szCs w:val="20"/>
              </w:rPr>
            </w:pPr>
          </w:p>
        </w:tc>
      </w:tr>
      <w:tr>
        <w:trPr>
          <w:trHeight w:val="91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(10) Verified Complaint against Judge </w:t>
            </w:r>
            <w:proofErr w:type="spellStart"/>
            <w:r>
              <w:rPr>
                <w:rFonts w:ascii="Arial Narrow" w:hAnsi="Arial Narrow" w:cs="Arial"/>
                <w:sz w:val="20"/>
                <w:szCs w:val="20"/>
              </w:rPr>
              <w:t>Winlove</w:t>
            </w:r>
            <w:proofErr w:type="spellEnd"/>
            <w:r>
              <w:rPr>
                <w:rFonts w:ascii="Arial Narrow" w:hAnsi="Arial Narrow" w:cs="Arial"/>
                <w:sz w:val="20"/>
                <w:szCs w:val="20"/>
              </w:rPr>
              <w:t xml:space="preserve"> </w:t>
            </w:r>
            <w:proofErr w:type="spellStart"/>
            <w:r>
              <w:rPr>
                <w:rFonts w:ascii="Arial Narrow" w:hAnsi="Arial Narrow" w:cs="Arial"/>
                <w:sz w:val="20"/>
                <w:szCs w:val="20"/>
              </w:rPr>
              <w:t>Dumayas</w:t>
            </w:r>
            <w:proofErr w:type="spellEnd"/>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Admin before the OCA</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Assailing the propriety of issuing the 13 May 2011 Order and 16 May 2011 Writ of Preliminary Injunction and the 6 November 2013 Order</w:t>
            </w:r>
          </w:p>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Pending before the OCA</w:t>
            </w: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p>
        </w:tc>
      </w:tr>
      <w:tr>
        <w:trPr>
          <w:trHeight w:val="4632"/>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(11) TMA Group of Companies Pty. Ltd. (Now Known as TMA Australia Pty. Ltd.) and TMA Group Philippines, Inc., </w:t>
            </w:r>
            <w:r>
              <w:rPr>
                <w:rFonts w:ascii="Arial Narrow" w:hAnsi="Arial Narrow" w:cs="Arial"/>
                <w:i/>
                <w:sz w:val="20"/>
                <w:szCs w:val="20"/>
              </w:rPr>
              <w:t>Plaintiffs-Appellees</w:t>
            </w:r>
            <w:r>
              <w:rPr>
                <w:rFonts w:ascii="Arial Narrow" w:hAnsi="Arial Narrow" w:cs="Arial"/>
                <w:sz w:val="20"/>
                <w:szCs w:val="20"/>
              </w:rPr>
              <w:t xml:space="preserve"> vs. Philippine </w:t>
            </w:r>
            <w:proofErr w:type="spellStart"/>
            <w:r>
              <w:rPr>
                <w:rFonts w:ascii="Arial Narrow" w:hAnsi="Arial Narrow" w:cs="Arial"/>
                <w:sz w:val="20"/>
                <w:szCs w:val="20"/>
              </w:rPr>
              <w:t>Chairty</w:t>
            </w:r>
            <w:proofErr w:type="spellEnd"/>
            <w:r>
              <w:rPr>
                <w:rFonts w:ascii="Arial Narrow" w:hAnsi="Arial Narrow" w:cs="Arial"/>
                <w:sz w:val="20"/>
                <w:szCs w:val="20"/>
              </w:rPr>
              <w:t xml:space="preserve"> Sweepstakes Office, Margarita P. </w:t>
            </w:r>
            <w:proofErr w:type="spellStart"/>
            <w:r>
              <w:rPr>
                <w:rFonts w:ascii="Arial Narrow" w:hAnsi="Arial Narrow" w:cs="Arial"/>
                <w:sz w:val="20"/>
                <w:szCs w:val="20"/>
              </w:rPr>
              <w:t>Juico</w:t>
            </w:r>
            <w:proofErr w:type="spellEnd"/>
            <w:r>
              <w:rPr>
                <w:rFonts w:ascii="Arial Narrow" w:hAnsi="Arial Narrow" w:cs="Arial"/>
                <w:sz w:val="20"/>
                <w:szCs w:val="20"/>
              </w:rPr>
              <w:t xml:space="preserve">, Ma. </w:t>
            </w:r>
            <w:proofErr w:type="spellStart"/>
            <w:r>
              <w:rPr>
                <w:rFonts w:ascii="Arial Narrow" w:hAnsi="Arial Narrow" w:cs="Arial"/>
                <w:sz w:val="20"/>
                <w:szCs w:val="20"/>
              </w:rPr>
              <w:t>Aleta</w:t>
            </w:r>
            <w:proofErr w:type="spellEnd"/>
            <w:r>
              <w:rPr>
                <w:rFonts w:ascii="Arial Narrow" w:hAnsi="Arial Narrow" w:cs="Arial"/>
                <w:sz w:val="20"/>
                <w:szCs w:val="20"/>
              </w:rPr>
              <w:t xml:space="preserve"> Tolentino, Mabel V. Mamba, Francisco G. Joaquin III, Betty B. Nantes, and Jose Ferdinand M. Rojas II </w:t>
            </w:r>
          </w:p>
          <w:p>
            <w:pPr>
              <w:rPr>
                <w:rFonts w:ascii="Arial Narrow" w:hAnsi="Arial Narrow" w:cs="Arial"/>
                <w:sz w:val="20"/>
                <w:szCs w:val="20"/>
              </w:rPr>
            </w:pPr>
            <w:r>
              <w:rPr>
                <w:rFonts w:ascii="Arial Narrow" w:hAnsi="Arial Narrow" w:cs="Arial"/>
                <w:sz w:val="20"/>
                <w:szCs w:val="20"/>
              </w:rPr>
              <w:t>CA-G.R. CV No. 112683</w:t>
            </w:r>
          </w:p>
          <w:p>
            <w:pPr>
              <w:rPr>
                <w:rFonts w:ascii="Arial Narrow" w:hAnsi="Arial Narrow" w:cs="Arial"/>
                <w:sz w:val="20"/>
                <w:szCs w:val="20"/>
              </w:rPr>
            </w:pP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Appeal</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Assailing the Decision dated 5 December 2017 in Civil Case No. 11-310</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PCSO has submitted its Appellant’s Brief dated 1 August 2019.</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TMA submitted Consolidated Appellees’ Brief</w:t>
            </w:r>
          </w:p>
          <w:p>
            <w:pPr>
              <w:rPr>
                <w:rFonts w:ascii="Arial Narrow" w:hAnsi="Arial Narrow" w:cs="Arial"/>
                <w:sz w:val="20"/>
                <w:szCs w:val="20"/>
              </w:rPr>
            </w:pPr>
            <w:r>
              <w:rPr>
                <w:rFonts w:ascii="Arial Narrow" w:hAnsi="Arial Narrow" w:cs="Arial"/>
                <w:sz w:val="20"/>
                <w:szCs w:val="20"/>
              </w:rPr>
              <w:t xml:space="preserve"> </w:t>
            </w:r>
          </w:p>
        </w:tc>
      </w:tr>
      <w:tr>
        <w:trPr>
          <w:trHeight w:val="226"/>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PGMC</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p>
        </w:tc>
      </w:tr>
      <w:tr>
        <w:trPr>
          <w:trHeight w:val="96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(1) Consolidated cases: Philippine Gaming Management Corporation vs. PCSO, et al.  (Civil Case No. 12530 and Civil Case No. 12-011, RTC-Makati City, Branch 143)</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Indirect contempt with application for TRO and/or Preliminary Injunction</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PCSO allegedly violated the Order dated 22 December 2005 and Writ of Execution dated 02 February 2006 of RTC-Makati City, Branch 143 confirming the Arbitral Decision granting exclusivity to PGMC to operate online lotto terminals in Luzon </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PCSO filed Manifestation and Motion on the dismissal of the case in light of the Arbitral Decision dated 20 February 2018</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Confirmed Arbitral Award dated May 25, 2018</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PGMC filed a Motion for Reconsideration and a Motion for Inhibition. PCSO filed its Comment.</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PCSO filed a Motion for Execution of the confirmed Arbitral Award.</w:t>
            </w:r>
          </w:p>
          <w:p>
            <w:pPr>
              <w:rPr>
                <w:rFonts w:ascii="Arial Narrow" w:hAnsi="Arial Narrow" w:cs="Arial"/>
                <w:sz w:val="20"/>
                <w:szCs w:val="20"/>
              </w:rPr>
            </w:pPr>
            <w:r>
              <w:rPr>
                <w:rFonts w:ascii="Arial Narrow" w:hAnsi="Arial Narrow" w:cs="Arial"/>
                <w:sz w:val="20"/>
                <w:szCs w:val="20"/>
              </w:rPr>
              <w:t>Order of Inhibition was issued by RTC-Br. 143.</w:t>
            </w:r>
          </w:p>
          <w:p>
            <w:pPr>
              <w:rPr>
                <w:rFonts w:ascii="Arial Narrow" w:hAnsi="Arial Narrow" w:cs="Arial"/>
                <w:sz w:val="20"/>
                <w:szCs w:val="20"/>
              </w:rPr>
            </w:pPr>
            <w:r>
              <w:rPr>
                <w:rFonts w:ascii="Arial Narrow" w:hAnsi="Arial Narrow" w:cs="Arial"/>
                <w:sz w:val="20"/>
                <w:szCs w:val="20"/>
              </w:rPr>
              <w:t xml:space="preserve"> -Re-raffled to Branch 135</w:t>
            </w:r>
          </w:p>
          <w:p>
            <w:pPr>
              <w:numPr>
                <w:ilvl w:val="0"/>
                <w:numId w:val="36"/>
              </w:numPr>
              <w:spacing w:after="160" w:line="259" w:lineRule="auto"/>
              <w:ind w:left="346" w:hanging="346"/>
              <w:rPr>
                <w:rFonts w:ascii="Arial Narrow" w:hAnsi="Arial Narrow" w:cs="Arial"/>
                <w:sz w:val="20"/>
                <w:szCs w:val="20"/>
              </w:rPr>
            </w:pPr>
            <w:r>
              <w:rPr>
                <w:rFonts w:ascii="Arial Narrow" w:hAnsi="Arial Narrow" w:cs="Arial"/>
                <w:sz w:val="20"/>
                <w:szCs w:val="20"/>
              </w:rPr>
              <w:t xml:space="preserve">Petition to Vacate Award filed by PGMC. In an Order dated 02 April 2018, the court required PCSO to file Comment/Opposition on the Petition to Vacate Arbitral Award of PGMC filed before RTC-Branch 148 (Judge Soriano)   </w:t>
            </w:r>
          </w:p>
          <w:p>
            <w:pPr>
              <w:rPr>
                <w:rFonts w:ascii="Arial Narrow" w:hAnsi="Arial Narrow" w:cs="Arial"/>
                <w:sz w:val="20"/>
                <w:szCs w:val="20"/>
              </w:rPr>
            </w:pPr>
            <w:r>
              <w:rPr>
                <w:rFonts w:ascii="Arial Narrow" w:hAnsi="Arial Narrow" w:cs="Arial"/>
                <w:sz w:val="20"/>
                <w:szCs w:val="20"/>
              </w:rPr>
              <w:t>Order dated 18 September 2019 denying PCSO Motion for Reconsideration on Joint Order dated 22 March 2019.</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 xml:space="preserve">Motion to Withdraw Petition was filed by PGMC on 25 September 2019    </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 xml:space="preserve">Motion to Withdraw Petition for Indirect Contempt filed 25 September 2019 </w:t>
            </w:r>
          </w:p>
          <w:p>
            <w:pPr>
              <w:rPr>
                <w:rFonts w:ascii="Arial Narrow" w:hAnsi="Arial Narrow" w:cs="Arial"/>
                <w:sz w:val="20"/>
                <w:szCs w:val="20"/>
              </w:rPr>
            </w:pPr>
            <w:r>
              <w:rPr>
                <w:rFonts w:ascii="Arial Narrow" w:hAnsi="Arial Narrow" w:cs="Arial"/>
                <w:sz w:val="20"/>
                <w:szCs w:val="20"/>
              </w:rPr>
              <w:t xml:space="preserve">                                           </w:t>
            </w:r>
          </w:p>
          <w:p>
            <w:pPr>
              <w:rPr>
                <w:rFonts w:ascii="Arial Narrow" w:hAnsi="Arial Narrow" w:cs="Arial"/>
                <w:sz w:val="20"/>
                <w:szCs w:val="20"/>
              </w:rPr>
            </w:pPr>
            <w:r>
              <w:rPr>
                <w:rFonts w:ascii="Arial Narrow" w:hAnsi="Arial Narrow" w:cs="Arial"/>
                <w:sz w:val="20"/>
                <w:szCs w:val="20"/>
              </w:rPr>
              <w:t xml:space="preserve">                                                                                                                                                                                                                                                                                                                                                                                                                                                                                                                                                                                                                                                                                                                                                                                                                                                                                                                                                                                                                                                                                                                                                                                                                                                                                                                                                                                                                                                                                                                                                                                                                                                                                                                                                                                                                                                                                                                                                                                                                                                                                                                                                                                                                                                                                                                                                                                                                                    </w:t>
            </w:r>
          </w:p>
        </w:tc>
      </w:tr>
      <w:tr>
        <w:trPr>
          <w:trHeight w:val="5768"/>
        </w:trPr>
        <w:tc>
          <w:tcPr>
            <w:tcW w:w="2077" w:type="dxa"/>
            <w:tcBorders>
              <w:top w:val="dotted" w:sz="4" w:space="0" w:color="auto"/>
              <w:left w:val="nil"/>
              <w:bottom w:val="dotted" w:sz="4" w:space="0" w:color="auto"/>
              <w:right w:val="nil"/>
            </w:tcBorders>
            <w:shd w:val="clear" w:color="auto" w:fill="auto"/>
          </w:tcPr>
          <w:p>
            <w:pPr>
              <w:pStyle w:val="ListParagraph"/>
              <w:ind w:left="0"/>
              <w:rPr>
                <w:rFonts w:ascii="Arial Narrow" w:hAnsi="Arial Narrow" w:cs="Arial"/>
                <w:sz w:val="20"/>
                <w:szCs w:val="20"/>
              </w:rPr>
            </w:pPr>
            <w:r>
              <w:rPr>
                <w:rFonts w:ascii="Arial Narrow" w:hAnsi="Arial Narrow" w:cs="Arial"/>
                <w:sz w:val="20"/>
                <w:szCs w:val="20"/>
              </w:rPr>
              <w:t>(2) PCSO vs. PGMC (CA-G.R. NO. 128259, Court of Appeals)</w:t>
            </w: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p>
          <w:p>
            <w:pPr>
              <w:pStyle w:val="ListParagraph"/>
              <w:ind w:left="0"/>
              <w:rPr>
                <w:rFonts w:ascii="Arial Narrow" w:hAnsi="Arial Narrow" w:cs="Arial"/>
                <w:sz w:val="20"/>
                <w:szCs w:val="20"/>
              </w:rPr>
            </w:pPr>
            <w:r>
              <w:rPr>
                <w:rFonts w:ascii="Arial Narrow" w:hAnsi="Arial Narrow" w:cs="Arial"/>
                <w:sz w:val="20"/>
                <w:szCs w:val="20"/>
              </w:rPr>
              <w:t>PCSO vs. PGMC</w:t>
            </w:r>
          </w:p>
          <w:p>
            <w:pPr>
              <w:pStyle w:val="ListParagraph"/>
              <w:ind w:left="0"/>
              <w:rPr>
                <w:rFonts w:ascii="Arial Narrow" w:hAnsi="Arial Narrow" w:cs="Arial"/>
                <w:sz w:val="20"/>
                <w:szCs w:val="20"/>
              </w:rPr>
            </w:pPr>
            <w:r>
              <w:rPr>
                <w:rFonts w:ascii="Arial Narrow" w:hAnsi="Arial Narrow" w:cs="Arial"/>
                <w:sz w:val="20"/>
                <w:szCs w:val="20"/>
              </w:rPr>
              <w:t>(G.R. No. 228801)</w:t>
            </w:r>
          </w:p>
          <w:p>
            <w:pPr>
              <w:rPr>
                <w:rFonts w:ascii="Arial Narrow" w:hAnsi="Arial Narrow" w:cs="Arial"/>
                <w:sz w:val="20"/>
                <w:szCs w:val="20"/>
              </w:rPr>
            </w:pP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certiorari with TRO and/or writ of preliminary injunction</w:t>
            </w: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Petition for Review on Certiorari</w:t>
            </w:r>
          </w:p>
          <w:p>
            <w:pPr>
              <w:rPr>
                <w:rFonts w:ascii="Arial Narrow" w:hAnsi="Arial Narrow" w:cs="Arial"/>
                <w:sz w:val="20"/>
                <w:szCs w:val="20"/>
              </w:rPr>
            </w:pPr>
          </w:p>
        </w:tc>
        <w:tc>
          <w:tcPr>
            <w:tcW w:w="3187" w:type="dxa"/>
            <w:tcBorders>
              <w:top w:val="dotted" w:sz="4" w:space="0" w:color="auto"/>
              <w:left w:val="nil"/>
              <w:bottom w:val="dotted" w:sz="4" w:space="0" w:color="auto"/>
              <w:right w:val="nil"/>
            </w:tcBorders>
            <w:shd w:val="clear" w:color="auto" w:fill="auto"/>
          </w:tcPr>
          <w:p>
            <w:pPr>
              <w:pStyle w:val="ListParagraph"/>
              <w:ind w:left="0"/>
              <w:rPr>
                <w:rFonts w:ascii="Arial Narrow" w:hAnsi="Arial Narrow" w:cs="Arial"/>
                <w:sz w:val="20"/>
                <w:szCs w:val="20"/>
              </w:rPr>
            </w:pPr>
            <w:r>
              <w:rPr>
                <w:rFonts w:ascii="Arial Narrow" w:hAnsi="Arial Narrow" w:cs="Arial"/>
                <w:sz w:val="20"/>
                <w:szCs w:val="20"/>
              </w:rPr>
              <w:t>PCSO assails the RTC’s denial of PCSO’s Motion to Dismiss and Supplemental Motion to Dismiss and its Motion for Reconsideration of the said denial in the indirect contempt cases for lack of jurisdiction and non-compliance with the condition precedent prior to arbitration, among others.</w:t>
            </w:r>
          </w:p>
          <w:p>
            <w:pPr>
              <w:contextualSpacing/>
              <w:rPr>
                <w:rFonts w:ascii="Arial Narrow" w:hAnsi="Arial Narrow" w:cs="Arial"/>
                <w:sz w:val="20"/>
                <w:szCs w:val="20"/>
              </w:rPr>
            </w:pPr>
          </w:p>
          <w:p>
            <w:pPr>
              <w:contextualSpacing/>
              <w:rPr>
                <w:rFonts w:ascii="Arial Narrow" w:hAnsi="Arial Narrow" w:cs="Arial"/>
                <w:sz w:val="20"/>
                <w:szCs w:val="20"/>
              </w:rPr>
            </w:pPr>
          </w:p>
          <w:p>
            <w:pPr>
              <w:contextualSpacing/>
              <w:rPr>
                <w:rFonts w:ascii="Arial Narrow" w:hAnsi="Arial Narrow" w:cs="Arial"/>
                <w:sz w:val="20"/>
                <w:szCs w:val="20"/>
              </w:rPr>
            </w:pPr>
          </w:p>
          <w:p>
            <w:pPr>
              <w:contextualSpacing/>
              <w:rPr>
                <w:rFonts w:ascii="Arial Narrow" w:hAnsi="Arial Narrow" w:cs="Arial"/>
                <w:sz w:val="20"/>
                <w:szCs w:val="20"/>
              </w:rPr>
            </w:pPr>
            <w:r>
              <w:rPr>
                <w:rFonts w:ascii="Arial Narrow" w:hAnsi="Arial Narrow" w:cs="Arial"/>
                <w:sz w:val="20"/>
                <w:szCs w:val="20"/>
              </w:rPr>
              <w:t xml:space="preserve">Assails the CA’s dismissal of PCSO’s petition </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The CA dismissed the petition upon motion of PCSO pursuant to the agreement of PCSO and PGMC under the 2015 Supplemental and Status Quo Agreement. Considering that PGMC opposed the dismissal of the indirect contempt cases, contrary to the said Agreement, PCSO filed a Motion for Reconsideration, which was denied by CA.</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After deliberating on the Petition for Review on Certiorari assailing the Resolutions dated 01 March 2016 and 2 November 2016 of the CA (CA-GR SP 128259), the Court, without necessarily giving due course, resolved to require respondent to Comment within 10 days from notice.</w:t>
            </w:r>
          </w:p>
          <w:p>
            <w:pPr>
              <w:rPr>
                <w:rFonts w:ascii="Arial Narrow" w:hAnsi="Arial Narrow" w:cs="Arial"/>
                <w:sz w:val="20"/>
                <w:szCs w:val="20"/>
              </w:rPr>
            </w:pPr>
            <w:r>
              <w:rPr>
                <w:rFonts w:ascii="Arial Narrow" w:hAnsi="Arial Narrow" w:cs="Arial"/>
                <w:sz w:val="20"/>
                <w:szCs w:val="20"/>
              </w:rPr>
              <w:t xml:space="preserve">  </w:t>
            </w:r>
          </w:p>
          <w:p>
            <w:pPr>
              <w:rPr>
                <w:rFonts w:ascii="Arial Narrow" w:hAnsi="Arial Narrow" w:cs="Arial"/>
                <w:sz w:val="20"/>
                <w:szCs w:val="20"/>
              </w:rPr>
            </w:pPr>
            <w:r>
              <w:rPr>
                <w:rFonts w:ascii="Arial Narrow" w:hAnsi="Arial Narrow" w:cs="Arial"/>
                <w:sz w:val="20"/>
                <w:szCs w:val="20"/>
              </w:rPr>
              <w:t>PCSO filed Manifestation and Motion on the dismissal of the case in light of the Arbitral Decision dated 20 February 2018.</w:t>
            </w:r>
          </w:p>
          <w:p>
            <w:pPr>
              <w:rPr>
                <w:rFonts w:ascii="Arial Narrow" w:hAnsi="Arial Narrow" w:cs="Arial"/>
                <w:sz w:val="20"/>
                <w:szCs w:val="20"/>
              </w:rPr>
            </w:pPr>
          </w:p>
          <w:p>
            <w:pPr>
              <w:rPr>
                <w:rFonts w:ascii="Arial Narrow" w:hAnsi="Arial Narrow" w:cs="Arial"/>
                <w:sz w:val="20"/>
                <w:szCs w:val="20"/>
              </w:rPr>
            </w:pPr>
          </w:p>
        </w:tc>
      </w:tr>
      <w:tr>
        <w:trPr>
          <w:trHeight w:val="226"/>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b/>
                <w:sz w:val="20"/>
                <w:szCs w:val="20"/>
              </w:rPr>
            </w:pPr>
            <w:r>
              <w:rPr>
                <w:rFonts w:ascii="Arial Narrow" w:hAnsi="Arial Narrow" w:cs="Arial"/>
                <w:b/>
                <w:sz w:val="20"/>
                <w:szCs w:val="20"/>
              </w:rPr>
              <w:t>DFNN</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pStyle w:val="ListParagraph"/>
              <w:kinsoku w:val="0"/>
              <w:overflowPunct w:val="0"/>
              <w:ind w:left="0" w:right="-86"/>
              <w:textAlignment w:val="baseline"/>
              <w:rPr>
                <w:rFonts w:ascii="Arial Narrow" w:hAnsi="Arial Narrow" w:cs="Arial"/>
                <w:sz w:val="20"/>
                <w:szCs w:val="20"/>
              </w:rPr>
            </w:pPr>
          </w:p>
        </w:tc>
      </w:tr>
      <w:tr>
        <w:trPr>
          <w:trHeight w:val="1007"/>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(1)PCSO vs. DFNN Inc. (DFNNI) (G.R. No. 234193)</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Review on Certiorari  before the Supreme Court</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Assails the Decision dated 17 November 2016 of the Court of Appeals dismissing PCSO’s petition. The CA likewise denied PCSO’ MR.</w:t>
            </w:r>
          </w:p>
          <w:p>
            <w:pPr>
              <w:contextualSpacing/>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 xml:space="preserve">PCSO prays for the reversal of the said order granting DFNN’s petition for correction on the ground of lack of jurisdiction by RTC-Makati City, Branch 66 since there is no evident miscalculation of figures to justify correction.  </w:t>
            </w:r>
          </w:p>
        </w:tc>
        <w:tc>
          <w:tcPr>
            <w:tcW w:w="3464" w:type="dxa"/>
            <w:tcBorders>
              <w:top w:val="dotted" w:sz="4" w:space="0" w:color="auto"/>
              <w:left w:val="nil"/>
              <w:bottom w:val="dotted" w:sz="4" w:space="0" w:color="auto"/>
              <w:right w:val="nil"/>
            </w:tcBorders>
            <w:shd w:val="clear" w:color="auto" w:fill="auto"/>
          </w:tcPr>
          <w:p>
            <w:pPr>
              <w:pStyle w:val="ListParagraph"/>
              <w:kinsoku w:val="0"/>
              <w:overflowPunct w:val="0"/>
              <w:ind w:left="400" w:right="-86"/>
              <w:textAlignment w:val="baseline"/>
              <w:rPr>
                <w:rFonts w:ascii="Arial Narrow" w:hAnsi="Arial Narrow" w:cs="Arial"/>
                <w:sz w:val="20"/>
                <w:szCs w:val="20"/>
              </w:rPr>
            </w:pPr>
            <w:r>
              <w:rPr>
                <w:rFonts w:ascii="Arial Narrow" w:hAnsi="Arial Narrow" w:cs="Arial"/>
                <w:sz w:val="20"/>
                <w:szCs w:val="20"/>
              </w:rPr>
              <w:t xml:space="preserve"> Filed on 13 October 2017.</w:t>
            </w:r>
          </w:p>
          <w:p>
            <w:pPr>
              <w:pStyle w:val="ListParagraph"/>
              <w:kinsoku w:val="0"/>
              <w:overflowPunct w:val="0"/>
              <w:ind w:left="0" w:right="-86"/>
              <w:textAlignment w:val="baseline"/>
              <w:rPr>
                <w:rFonts w:ascii="Arial Narrow" w:hAnsi="Arial Narrow" w:cs="Arial"/>
                <w:sz w:val="20"/>
                <w:szCs w:val="20"/>
              </w:rPr>
            </w:pPr>
          </w:p>
          <w:p>
            <w:pPr>
              <w:pStyle w:val="ListParagraph"/>
              <w:kinsoku w:val="0"/>
              <w:overflowPunct w:val="0"/>
              <w:ind w:left="400" w:right="72"/>
              <w:textAlignment w:val="baseline"/>
              <w:rPr>
                <w:rFonts w:ascii="Arial Narrow" w:hAnsi="Arial Narrow"/>
                <w:sz w:val="20"/>
                <w:szCs w:val="20"/>
              </w:rPr>
            </w:pPr>
            <w:r>
              <w:rPr>
                <w:rFonts w:ascii="Arial Narrow" w:hAnsi="Arial Narrow" w:cs="Arial"/>
                <w:sz w:val="20"/>
                <w:szCs w:val="20"/>
              </w:rPr>
              <w:t xml:space="preserve">The Supreme Court issued a Decision dated 30 June 2021, which reversed and set aside the Court of Appeals and RTC Makati for to failing apply applicable standard or test for judicial review prescribed in the Special ADR Rules. The Supreme Court found that the RTC Makati passed off its decision </w:t>
            </w:r>
            <w:r>
              <w:rPr>
                <w:rFonts w:ascii="Arial Narrow" w:hAnsi="Arial Narrow"/>
                <w:sz w:val="20"/>
                <w:szCs w:val="20"/>
              </w:rPr>
              <w:t>as mere correction of the Arbitral Award when in fact, it substituted its decision for that of the Arbitration Panel. In effect, PCSO was able to reinstate the arbitral award of Php27 Million Pesos liquidated damages awarded to DFNN Inc. by the Arbitration Panel from the Php310 Million Pesos plus interest erroneously awarded by the RTC Makati and the Court of Appeals.</w:t>
            </w:r>
          </w:p>
          <w:p>
            <w:pPr>
              <w:pStyle w:val="ListParagraph"/>
              <w:kinsoku w:val="0"/>
              <w:overflowPunct w:val="0"/>
              <w:ind w:left="400" w:right="72"/>
              <w:textAlignment w:val="baseline"/>
              <w:rPr>
                <w:rFonts w:ascii="Arial Narrow" w:hAnsi="Arial Narrow" w:cs="Arial"/>
                <w:sz w:val="20"/>
                <w:szCs w:val="20"/>
              </w:rPr>
            </w:pPr>
          </w:p>
          <w:p>
            <w:pPr>
              <w:pStyle w:val="ListParagraph"/>
              <w:kinsoku w:val="0"/>
              <w:overflowPunct w:val="0"/>
              <w:ind w:left="400" w:right="72"/>
              <w:textAlignment w:val="baseline"/>
            </w:pPr>
          </w:p>
        </w:tc>
      </w:tr>
      <w:tr>
        <w:trPr>
          <w:trHeight w:val="2774"/>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(4)PCSO vs. DFNN   (G.R. No. 232801)</w:t>
            </w:r>
          </w:p>
          <w:p>
            <w:pPr>
              <w:rPr>
                <w:rFonts w:ascii="Arial Narrow" w:hAnsi="Arial Narrow" w:cs="Arial"/>
                <w:sz w:val="20"/>
                <w:szCs w:val="20"/>
              </w:rPr>
            </w:pP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PCSO’s Petition for Review on Certiorari before the Supreme Court</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Assails the Decision dated 20 February 2017 and Resolution dated 10 July 2017 of the Court of Appeals granting DFNN’s petition assailing the Order dated 11 April 2016 of the RTC-</w:t>
            </w:r>
            <w:proofErr w:type="spellStart"/>
            <w:r>
              <w:rPr>
                <w:rFonts w:ascii="Arial Narrow" w:hAnsi="Arial Narrow" w:cs="Arial"/>
                <w:sz w:val="20"/>
                <w:szCs w:val="20"/>
              </w:rPr>
              <w:t>Mandaluyong</w:t>
            </w:r>
            <w:proofErr w:type="spellEnd"/>
            <w:r>
              <w:rPr>
                <w:rFonts w:ascii="Arial Narrow" w:hAnsi="Arial Narrow" w:cs="Arial"/>
                <w:sz w:val="20"/>
                <w:szCs w:val="20"/>
              </w:rPr>
              <w:t xml:space="preserve"> City, Branch 212 denying the motion to consolidate PCSO’s petition with DFNN Inc.’s petition before RTC-Makati City, Branch 66 and affirming its jurisdiction over PCSO’s petition for confirmation of Arbitral Award dated 21 May 2015.</w:t>
            </w:r>
          </w:p>
          <w:p>
            <w:pPr>
              <w:contextualSpacing/>
              <w:rPr>
                <w:rFonts w:ascii="Arial Narrow" w:hAnsi="Arial Narrow" w:cs="Arial"/>
                <w:sz w:val="20"/>
                <w:szCs w:val="20"/>
              </w:rPr>
            </w:pPr>
          </w:p>
          <w:p>
            <w:pPr>
              <w:contextualSpacing/>
              <w:rPr>
                <w:rFonts w:ascii="Arial Narrow" w:hAnsi="Arial Narrow" w:cs="Arial"/>
                <w:sz w:val="20"/>
                <w:szCs w:val="20"/>
              </w:rPr>
            </w:pPr>
            <w:r>
              <w:rPr>
                <w:rFonts w:ascii="Arial Narrow" w:hAnsi="Arial Narrow" w:cs="Arial"/>
                <w:sz w:val="20"/>
                <w:szCs w:val="20"/>
              </w:rPr>
              <w:t xml:space="preserve">The </w:t>
            </w:r>
            <w:proofErr w:type="spellStart"/>
            <w:r>
              <w:rPr>
                <w:rFonts w:ascii="Arial Narrow" w:hAnsi="Arial Narrow" w:cs="Arial"/>
                <w:sz w:val="20"/>
                <w:szCs w:val="20"/>
              </w:rPr>
              <w:t>Mandaluyong</w:t>
            </w:r>
            <w:proofErr w:type="spellEnd"/>
            <w:r>
              <w:rPr>
                <w:rFonts w:ascii="Arial Narrow" w:hAnsi="Arial Narrow" w:cs="Arial"/>
                <w:sz w:val="20"/>
                <w:szCs w:val="20"/>
              </w:rPr>
              <w:t xml:space="preserve"> RTC was directed to consolidate the Petition for Confirmation with the Petition for Correction before the Makati RTC.</w:t>
            </w:r>
          </w:p>
          <w:p>
            <w:pPr>
              <w:contextualSpacing/>
              <w:rPr>
                <w:rFonts w:ascii="Arial Narrow" w:hAnsi="Arial Narrow" w:cs="Arial"/>
                <w:sz w:val="20"/>
                <w:szCs w:val="20"/>
              </w:rPr>
            </w:pPr>
          </w:p>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pStyle w:val="ListParagraph"/>
              <w:tabs>
                <w:tab w:val="left" w:pos="3100"/>
              </w:tabs>
              <w:ind w:left="400"/>
              <w:rPr>
                <w:rFonts w:ascii="Arial Narrow" w:hAnsi="Arial Narrow" w:cs="Arial"/>
                <w:sz w:val="20"/>
                <w:szCs w:val="20"/>
              </w:rPr>
            </w:pPr>
            <w:r>
              <w:rPr>
                <w:rFonts w:ascii="Arial Narrow" w:hAnsi="Arial Narrow" w:cs="Arial"/>
                <w:sz w:val="20"/>
                <w:szCs w:val="20"/>
              </w:rPr>
              <w:t>PCSO Petition filed on 11 August 2017.</w:t>
            </w:r>
          </w:p>
          <w:p>
            <w:pPr>
              <w:pStyle w:val="ListParagraph"/>
              <w:ind w:left="400"/>
              <w:rPr>
                <w:rFonts w:ascii="Arial Narrow" w:hAnsi="Arial Narrow" w:cs="Arial"/>
                <w:sz w:val="20"/>
                <w:szCs w:val="20"/>
              </w:rPr>
            </w:pPr>
          </w:p>
          <w:p>
            <w:pPr>
              <w:pStyle w:val="ListParagraph"/>
              <w:ind w:left="400"/>
              <w:rPr>
                <w:rFonts w:ascii="Arial Narrow" w:hAnsi="Arial Narrow" w:cs="Arial"/>
                <w:sz w:val="20"/>
                <w:szCs w:val="20"/>
              </w:rPr>
            </w:pPr>
            <w:r>
              <w:rPr>
                <w:rFonts w:ascii="Arial Narrow" w:hAnsi="Arial Narrow" w:cs="Arial"/>
                <w:sz w:val="20"/>
                <w:szCs w:val="20"/>
              </w:rPr>
              <w:t>See Item 3 (1)</w:t>
            </w:r>
          </w:p>
          <w:p>
            <w:pPr>
              <w:pStyle w:val="ListParagraph"/>
              <w:ind w:left="0"/>
              <w:rPr>
                <w:rFonts w:ascii="Arial Narrow" w:hAnsi="Arial Narrow" w:cs="Arial"/>
                <w:sz w:val="20"/>
                <w:szCs w:val="20"/>
              </w:rPr>
            </w:pPr>
          </w:p>
        </w:tc>
      </w:tr>
      <w:tr>
        <w:trPr>
          <w:trHeight w:val="69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(5) COA Claim DFNN</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Money Claim</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In light of the Order of Execution of the corrected Arbitral Award</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Filed by DFNN on 23 January 2017.</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PCSO already filed the Answer on 1 March 2017.</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PCSO is awaiting the COA’s Decision</w:t>
            </w:r>
          </w:p>
          <w:p>
            <w:pPr>
              <w:rPr>
                <w:rFonts w:ascii="Arial Narrow" w:hAnsi="Arial Narrow" w:cs="Arial"/>
                <w:sz w:val="20"/>
                <w:szCs w:val="20"/>
              </w:rPr>
            </w:pPr>
          </w:p>
          <w:p>
            <w:pPr>
              <w:rPr>
                <w:rFonts w:ascii="Arial Narrow" w:hAnsi="Arial Narrow" w:cs="Arial"/>
                <w:sz w:val="20"/>
                <w:szCs w:val="20"/>
              </w:rPr>
            </w:pPr>
          </w:p>
        </w:tc>
      </w:tr>
      <w:tr>
        <w:trPr>
          <w:trHeight w:val="461"/>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(6) PCSO v. DFNN (CA-G.R. </w:t>
            </w:r>
            <w:proofErr w:type="spellStart"/>
            <w:r>
              <w:rPr>
                <w:rFonts w:ascii="Arial Narrow" w:hAnsi="Arial Narrow" w:cs="Arial"/>
                <w:sz w:val="20"/>
                <w:szCs w:val="20"/>
              </w:rPr>
              <w:t>Sp</w:t>
            </w:r>
            <w:proofErr w:type="spellEnd"/>
            <w:r>
              <w:rPr>
                <w:rFonts w:ascii="Arial Narrow" w:hAnsi="Arial Narrow" w:cs="Arial"/>
                <w:sz w:val="20"/>
                <w:szCs w:val="20"/>
              </w:rPr>
              <w:t xml:space="preserve"> No. 150401)</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Petition for Certiorari</w:t>
            </w: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Petition for Review on Certiorari</w:t>
            </w:r>
          </w:p>
          <w:p>
            <w:pPr>
              <w:rPr>
                <w:rFonts w:ascii="Arial Narrow" w:hAnsi="Arial Narrow" w:cs="Arial"/>
                <w:sz w:val="20"/>
                <w:szCs w:val="20"/>
              </w:rPr>
            </w:pPr>
            <w:r>
              <w:rPr>
                <w:rFonts w:ascii="Arial Narrow" w:hAnsi="Arial Narrow" w:cs="Arial"/>
                <w:sz w:val="20"/>
                <w:szCs w:val="20"/>
              </w:rPr>
              <w:t>SC</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Order of Execution granted by the RTC of the corrected Arbitral Award</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CA dismissed PCSO’s petition. – 31 May 2019 </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 xml:space="preserve">PCSO filed an MR. </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18 July 2019 Resolution directed DFNN to file Comment</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Motion for Extension to File Comment/Opposition dated 26 July 2019</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CA denied MR 27 September 2019</w:t>
            </w:r>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Filed 15 November 2019</w:t>
            </w:r>
          </w:p>
          <w:p>
            <w:pPr>
              <w:ind w:left="0"/>
              <w:rPr>
                <w:rFonts w:ascii="Arial Narrow" w:hAnsi="Arial Narrow" w:cs="Arial"/>
                <w:sz w:val="20"/>
                <w:szCs w:val="20"/>
              </w:rPr>
            </w:pPr>
          </w:p>
          <w:p>
            <w:pPr>
              <w:ind w:left="0"/>
              <w:rPr>
                <w:rFonts w:ascii="Arial Narrow" w:hAnsi="Arial Narrow" w:cs="Arial"/>
                <w:sz w:val="20"/>
                <w:szCs w:val="20"/>
              </w:rPr>
            </w:pPr>
          </w:p>
        </w:tc>
      </w:tr>
      <w:tr>
        <w:trPr>
          <w:trHeight w:val="226"/>
        </w:trPr>
        <w:tc>
          <w:tcPr>
            <w:tcW w:w="2077" w:type="dxa"/>
            <w:tcBorders>
              <w:top w:val="dotted" w:sz="4" w:space="0" w:color="auto"/>
              <w:left w:val="nil"/>
              <w:bottom w:val="dotted" w:sz="4" w:space="0" w:color="auto"/>
              <w:right w:val="nil"/>
            </w:tcBorders>
            <w:shd w:val="clear" w:color="auto" w:fill="auto"/>
          </w:tcPr>
          <w:p>
            <w:pPr>
              <w:ind w:left="0"/>
              <w:rPr>
                <w:rFonts w:ascii="Arial Narrow" w:hAnsi="Arial Narrow"/>
                <w:b/>
                <w:sz w:val="20"/>
                <w:szCs w:val="20"/>
              </w:rPr>
            </w:pPr>
          </w:p>
          <w:p>
            <w:pPr>
              <w:rPr>
                <w:rFonts w:ascii="Arial Narrow" w:hAnsi="Arial Narrow"/>
                <w:b/>
                <w:sz w:val="20"/>
                <w:szCs w:val="20"/>
              </w:rPr>
            </w:pPr>
            <w:r>
              <w:rPr>
                <w:rFonts w:ascii="Arial Narrow" w:hAnsi="Arial Narrow"/>
                <w:b/>
                <w:sz w:val="20"/>
                <w:szCs w:val="20"/>
              </w:rPr>
              <w:t>GLOBAL TECH</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
        </w:tc>
        <w:tc>
          <w:tcPr>
            <w:tcW w:w="3464" w:type="dxa"/>
            <w:tcBorders>
              <w:top w:val="dotted" w:sz="4" w:space="0" w:color="auto"/>
              <w:left w:val="nil"/>
              <w:bottom w:val="dotted" w:sz="4" w:space="0" w:color="auto"/>
              <w:right w:val="nil"/>
            </w:tcBorders>
            <w:shd w:val="clear" w:color="auto" w:fill="auto"/>
          </w:tcPr>
          <w:p>
            <w:pPr>
              <w:ind w:left="0"/>
              <w:rPr>
                <w:rFonts w:ascii="Arial Narrow" w:hAnsi="Arial Narrow"/>
                <w:sz w:val="20"/>
                <w:szCs w:val="20"/>
              </w:rPr>
            </w:pPr>
          </w:p>
          <w:p>
            <w:pPr>
              <w:ind w:left="0"/>
              <w:rPr>
                <w:rFonts w:ascii="Arial Narrow" w:hAnsi="Arial Narrow"/>
                <w:sz w:val="20"/>
                <w:szCs w:val="20"/>
              </w:rPr>
            </w:pPr>
          </w:p>
        </w:tc>
      </w:tr>
      <w:tr>
        <w:trPr>
          <w:trHeight w:val="1854"/>
        </w:trPr>
        <w:tc>
          <w:tcPr>
            <w:tcW w:w="2077"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 xml:space="preserve">(1) </w:t>
            </w:r>
            <w:proofErr w:type="spellStart"/>
            <w:r>
              <w:rPr>
                <w:rFonts w:ascii="Arial Narrow" w:hAnsi="Arial Narrow"/>
                <w:sz w:val="20"/>
                <w:szCs w:val="20"/>
              </w:rPr>
              <w:t>Globaltech</w:t>
            </w:r>
            <w:proofErr w:type="spellEnd"/>
            <w:r>
              <w:rPr>
                <w:rFonts w:ascii="Arial Narrow" w:hAnsi="Arial Narrow"/>
                <w:sz w:val="20"/>
                <w:szCs w:val="20"/>
              </w:rPr>
              <w:t xml:space="preserve"> Mobile Online Corporation vs. PCSO (Civil Case No. 75149-PSG, RTC-Pasig City, Branch 161)</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Amended Complaint for Preliminary Injunction and Referral to Arbitration</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Assails PCSO’s termination on 17 February 2016 of its Deed of Authority to Operate the </w:t>
            </w:r>
            <w:proofErr w:type="spellStart"/>
            <w:r>
              <w:rPr>
                <w:rFonts w:ascii="Arial Narrow" w:hAnsi="Arial Narrow" w:cs="Arial"/>
                <w:sz w:val="20"/>
                <w:szCs w:val="20"/>
              </w:rPr>
              <w:t>Peryahan</w:t>
            </w:r>
            <w:proofErr w:type="spellEnd"/>
            <w:r>
              <w:rPr>
                <w:rFonts w:ascii="Arial Narrow" w:hAnsi="Arial Narrow" w:cs="Arial"/>
                <w:sz w:val="20"/>
                <w:szCs w:val="20"/>
              </w:rPr>
              <w:t xml:space="preserve"> Games</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 xml:space="preserve">Order of Execution   </w:t>
            </w:r>
          </w:p>
          <w:p>
            <w:pPr>
              <w:rPr>
                <w:rFonts w:ascii="Arial Narrow" w:hAnsi="Arial Narrow"/>
                <w:sz w:val="20"/>
                <w:szCs w:val="20"/>
              </w:rPr>
            </w:pPr>
            <w:r>
              <w:rPr>
                <w:rFonts w:ascii="Arial Narrow" w:hAnsi="Arial Narrow"/>
                <w:sz w:val="20"/>
                <w:szCs w:val="20"/>
              </w:rPr>
              <w:t>PCSO filed a Motion for Reconsideration</w:t>
            </w:r>
          </w:p>
          <w:p>
            <w:pPr>
              <w:rPr>
                <w:rFonts w:ascii="Arial Narrow" w:hAnsi="Arial Narrow"/>
                <w:sz w:val="20"/>
                <w:szCs w:val="20"/>
              </w:rPr>
            </w:pPr>
            <w:r>
              <w:rPr>
                <w:rFonts w:ascii="Arial Narrow" w:hAnsi="Arial Narrow"/>
                <w:sz w:val="20"/>
                <w:szCs w:val="20"/>
              </w:rPr>
              <w:t>Order dated 18 February 2020 recalling the Writ of Execution dated 24 January 2020</w:t>
            </w:r>
          </w:p>
          <w:p>
            <w:pPr>
              <w:rPr>
                <w:rFonts w:ascii="Arial Narrow" w:hAnsi="Arial Narrow"/>
                <w:sz w:val="20"/>
                <w:szCs w:val="20"/>
              </w:rPr>
            </w:pPr>
            <w:proofErr w:type="spellStart"/>
            <w:r>
              <w:rPr>
                <w:rFonts w:ascii="Arial Narrow" w:hAnsi="Arial Narrow"/>
                <w:sz w:val="20"/>
                <w:szCs w:val="20"/>
              </w:rPr>
              <w:t>Globaltech</w:t>
            </w:r>
            <w:proofErr w:type="spellEnd"/>
            <w:r>
              <w:rPr>
                <w:rFonts w:ascii="Arial Narrow" w:hAnsi="Arial Narrow"/>
                <w:sz w:val="20"/>
                <w:szCs w:val="20"/>
              </w:rPr>
              <w:t xml:space="preserve"> filed an Amended Motion for Reconsideration (of the 18 February 2020 Order)</w:t>
            </w:r>
          </w:p>
          <w:p>
            <w:pPr>
              <w:rPr>
                <w:rFonts w:ascii="Arial Narrow" w:hAnsi="Arial Narrow"/>
                <w:sz w:val="20"/>
                <w:szCs w:val="20"/>
              </w:rPr>
            </w:pPr>
            <w:r>
              <w:rPr>
                <w:rFonts w:ascii="Arial Narrow" w:hAnsi="Arial Narrow"/>
                <w:sz w:val="20"/>
                <w:szCs w:val="20"/>
              </w:rPr>
              <w:t xml:space="preserve">Order dated 24 August 2020 denying </w:t>
            </w:r>
            <w:proofErr w:type="spellStart"/>
            <w:r>
              <w:rPr>
                <w:rFonts w:ascii="Arial Narrow" w:hAnsi="Arial Narrow"/>
                <w:sz w:val="20"/>
                <w:szCs w:val="20"/>
              </w:rPr>
              <w:t>Globaltech’s</w:t>
            </w:r>
            <w:proofErr w:type="spellEnd"/>
            <w:r>
              <w:rPr>
                <w:rFonts w:ascii="Arial Narrow" w:hAnsi="Arial Narrow"/>
                <w:sz w:val="20"/>
                <w:szCs w:val="20"/>
              </w:rPr>
              <w:t xml:space="preserve"> Amended Motion for Reconsideration.</w:t>
            </w:r>
          </w:p>
          <w:p>
            <w:pPr>
              <w:rPr>
                <w:rFonts w:ascii="Arial Narrow" w:hAnsi="Arial Narrow"/>
                <w:sz w:val="20"/>
                <w:szCs w:val="20"/>
              </w:rPr>
            </w:pPr>
          </w:p>
        </w:tc>
      </w:tr>
      <w:tr>
        <w:trPr>
          <w:trHeight w:val="91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(2) </w:t>
            </w:r>
            <w:proofErr w:type="spellStart"/>
            <w:r>
              <w:rPr>
                <w:rFonts w:ascii="Arial Narrow" w:hAnsi="Arial Narrow" w:cs="Arial"/>
                <w:sz w:val="20"/>
                <w:szCs w:val="20"/>
              </w:rPr>
              <w:t>Remeliza</w:t>
            </w:r>
            <w:proofErr w:type="spellEnd"/>
            <w:r>
              <w:rPr>
                <w:rFonts w:ascii="Arial Narrow" w:hAnsi="Arial Narrow" w:cs="Arial"/>
                <w:sz w:val="20"/>
                <w:szCs w:val="20"/>
              </w:rPr>
              <w:t xml:space="preserve"> </w:t>
            </w:r>
            <w:proofErr w:type="spellStart"/>
            <w:r>
              <w:rPr>
                <w:rFonts w:ascii="Arial Narrow" w:hAnsi="Arial Narrow" w:cs="Arial"/>
                <w:sz w:val="20"/>
                <w:szCs w:val="20"/>
              </w:rPr>
              <w:t>Gabuyo</w:t>
            </w:r>
            <w:proofErr w:type="spellEnd"/>
            <w:r>
              <w:rPr>
                <w:rFonts w:ascii="Arial Narrow" w:hAnsi="Arial Narrow" w:cs="Arial"/>
                <w:sz w:val="20"/>
                <w:szCs w:val="20"/>
              </w:rPr>
              <w:t xml:space="preserve"> vs. Jose </w:t>
            </w:r>
            <w:proofErr w:type="spellStart"/>
            <w:r>
              <w:rPr>
                <w:rFonts w:ascii="Arial Narrow" w:hAnsi="Arial Narrow" w:cs="Arial"/>
                <w:sz w:val="20"/>
                <w:szCs w:val="20"/>
              </w:rPr>
              <w:t>Aguiling</w:t>
            </w:r>
            <w:proofErr w:type="spellEnd"/>
            <w:r>
              <w:rPr>
                <w:rFonts w:ascii="Arial Narrow" w:hAnsi="Arial Narrow" w:cs="Arial"/>
                <w:sz w:val="20"/>
                <w:szCs w:val="20"/>
              </w:rPr>
              <w:t xml:space="preserve">, et al. (directors and officers of </w:t>
            </w:r>
            <w:proofErr w:type="spellStart"/>
            <w:r>
              <w:rPr>
                <w:rFonts w:ascii="Arial Narrow" w:hAnsi="Arial Narrow" w:cs="Arial"/>
                <w:sz w:val="20"/>
                <w:szCs w:val="20"/>
              </w:rPr>
              <w:t>Globaltech</w:t>
            </w:r>
            <w:proofErr w:type="spellEnd"/>
            <w:r>
              <w:rPr>
                <w:rFonts w:ascii="Arial Narrow" w:hAnsi="Arial Narrow" w:cs="Arial"/>
                <w:sz w:val="20"/>
                <w:szCs w:val="20"/>
              </w:rPr>
              <w:t xml:space="preserve"> Mobile Online Corp.)  </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Criminal Complaint  for </w:t>
            </w:r>
            <w:proofErr w:type="spellStart"/>
            <w:r>
              <w:rPr>
                <w:rFonts w:ascii="Arial Narrow" w:hAnsi="Arial Narrow" w:cs="Arial"/>
                <w:sz w:val="20"/>
                <w:szCs w:val="20"/>
              </w:rPr>
              <w:t>estafa</w:t>
            </w:r>
            <w:proofErr w:type="spellEnd"/>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roofErr w:type="spellStart"/>
            <w:r>
              <w:rPr>
                <w:rFonts w:ascii="Arial Narrow" w:hAnsi="Arial Narrow" w:cs="Arial"/>
                <w:sz w:val="20"/>
                <w:szCs w:val="20"/>
              </w:rPr>
              <w:t>Estafa</w:t>
            </w:r>
            <w:proofErr w:type="spellEnd"/>
            <w:r>
              <w:rPr>
                <w:rFonts w:ascii="Arial Narrow" w:hAnsi="Arial Narrow" w:cs="Arial"/>
                <w:sz w:val="20"/>
                <w:szCs w:val="20"/>
              </w:rPr>
              <w:t xml:space="preserve"> was filed for </w:t>
            </w:r>
            <w:proofErr w:type="spellStart"/>
            <w:r>
              <w:rPr>
                <w:rFonts w:ascii="Arial Narrow" w:hAnsi="Arial Narrow" w:cs="Arial"/>
                <w:sz w:val="20"/>
                <w:szCs w:val="20"/>
              </w:rPr>
              <w:t>Globaletch’s</w:t>
            </w:r>
            <w:proofErr w:type="spellEnd"/>
            <w:r>
              <w:rPr>
                <w:rFonts w:ascii="Arial Narrow" w:hAnsi="Arial Narrow" w:cs="Arial"/>
                <w:sz w:val="20"/>
                <w:szCs w:val="20"/>
              </w:rPr>
              <w:t xml:space="preserve"> act of misappropriating </w:t>
            </w:r>
            <w:proofErr w:type="spellStart"/>
            <w:r>
              <w:rPr>
                <w:rFonts w:ascii="Arial Narrow" w:hAnsi="Arial Narrow" w:cs="Arial"/>
                <w:sz w:val="20"/>
                <w:szCs w:val="20"/>
              </w:rPr>
              <w:t>Peryahan</w:t>
            </w:r>
            <w:proofErr w:type="spellEnd"/>
            <w:r>
              <w:rPr>
                <w:rFonts w:ascii="Arial Narrow" w:hAnsi="Arial Narrow" w:cs="Arial"/>
                <w:sz w:val="20"/>
                <w:szCs w:val="20"/>
              </w:rPr>
              <w:t xml:space="preserve"> sales due to PCSO in the amount of </w:t>
            </w:r>
            <w:proofErr w:type="spellStart"/>
            <w:r>
              <w:rPr>
                <w:rFonts w:ascii="Arial Narrow" w:hAnsi="Arial Narrow" w:cs="Arial"/>
                <w:sz w:val="20"/>
                <w:szCs w:val="20"/>
              </w:rPr>
              <w:t>Php</w:t>
            </w:r>
            <w:proofErr w:type="spellEnd"/>
            <w:r>
              <w:rPr>
                <w:rFonts w:ascii="Arial Narrow" w:hAnsi="Arial Narrow" w:cs="Arial"/>
                <w:sz w:val="20"/>
                <w:szCs w:val="20"/>
              </w:rPr>
              <w:t xml:space="preserve"> 708,037,074.06.</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PCSO’s Motion for Reconsideration of dismissal of the criminal complaint (25 January 2017) was denied by the Office of the City Prosecutor.</w:t>
            </w:r>
          </w:p>
          <w:p>
            <w:pPr>
              <w:rPr>
                <w:rFonts w:ascii="Arial Narrow" w:hAnsi="Arial Narrow" w:cs="Arial"/>
                <w:sz w:val="20"/>
                <w:szCs w:val="20"/>
              </w:rPr>
            </w:pPr>
            <w:r>
              <w:rPr>
                <w:rFonts w:ascii="Arial Narrow" w:hAnsi="Arial Narrow" w:cs="Arial"/>
                <w:sz w:val="20"/>
                <w:szCs w:val="20"/>
              </w:rPr>
              <w:t>Petition for Review is pending before the DOJ</w:t>
            </w:r>
          </w:p>
          <w:p>
            <w:pPr>
              <w:rPr>
                <w:rFonts w:ascii="Arial Narrow" w:hAnsi="Arial Narrow" w:cs="Arial"/>
                <w:sz w:val="20"/>
                <w:szCs w:val="20"/>
              </w:rPr>
            </w:pPr>
            <w:r>
              <w:rPr>
                <w:rFonts w:ascii="Arial Narrow" w:hAnsi="Arial Narrow" w:cs="Arial"/>
                <w:sz w:val="20"/>
                <w:szCs w:val="20"/>
              </w:rPr>
              <w:t xml:space="preserve">On 14 June 2021, DOJ issued a Resolution denying PCSO’s Petition for review and affirmed the Resolutions of the Office of the Prosecutor of </w:t>
            </w:r>
            <w:proofErr w:type="spellStart"/>
            <w:r>
              <w:rPr>
                <w:rFonts w:ascii="Arial Narrow" w:hAnsi="Arial Narrow" w:cs="Arial"/>
                <w:sz w:val="20"/>
                <w:szCs w:val="20"/>
              </w:rPr>
              <w:t>Mandaluyong</w:t>
            </w:r>
            <w:proofErr w:type="spellEnd"/>
            <w:r>
              <w:rPr>
                <w:rFonts w:ascii="Arial Narrow" w:hAnsi="Arial Narrow" w:cs="Arial"/>
                <w:sz w:val="20"/>
                <w:szCs w:val="20"/>
              </w:rPr>
              <w:t xml:space="preserve"> dismissing the complaint for </w:t>
            </w:r>
            <w:proofErr w:type="spellStart"/>
            <w:r>
              <w:rPr>
                <w:rFonts w:ascii="Arial Narrow" w:hAnsi="Arial Narrow" w:cs="Arial"/>
                <w:sz w:val="20"/>
                <w:szCs w:val="20"/>
              </w:rPr>
              <w:t>Estafa</w:t>
            </w:r>
            <w:proofErr w:type="spellEnd"/>
            <w:r>
              <w:rPr>
                <w:rFonts w:ascii="Arial Narrow" w:hAnsi="Arial Narrow" w:cs="Arial"/>
                <w:sz w:val="20"/>
                <w:szCs w:val="20"/>
              </w:rPr>
              <w:t xml:space="preserve"> against the respondents.</w:t>
            </w:r>
          </w:p>
          <w:p>
            <w:pPr>
              <w:rPr>
                <w:rFonts w:ascii="Arial Narrow" w:hAnsi="Arial Narrow" w:cs="Arial"/>
                <w:sz w:val="20"/>
                <w:szCs w:val="20"/>
              </w:rPr>
            </w:pPr>
          </w:p>
        </w:tc>
      </w:tr>
      <w:tr>
        <w:trPr>
          <w:trHeight w:val="1839"/>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(3) Global Mobile Corporation vs. PNP, </w:t>
            </w:r>
            <w:proofErr w:type="spellStart"/>
            <w:r>
              <w:rPr>
                <w:rFonts w:ascii="Arial Narrow" w:hAnsi="Arial Narrow" w:cs="Arial"/>
                <w:sz w:val="20"/>
                <w:szCs w:val="20"/>
              </w:rPr>
              <w:t>Dagupan</w:t>
            </w:r>
            <w:proofErr w:type="spellEnd"/>
            <w:r>
              <w:rPr>
                <w:rFonts w:ascii="Arial Narrow" w:hAnsi="Arial Narrow" w:cs="Arial"/>
                <w:sz w:val="20"/>
                <w:szCs w:val="20"/>
              </w:rPr>
              <w:t xml:space="preserve"> </w:t>
            </w:r>
            <w:proofErr w:type="spellStart"/>
            <w:r>
              <w:rPr>
                <w:rFonts w:ascii="Arial Narrow" w:hAnsi="Arial Narrow" w:cs="Arial"/>
                <w:sz w:val="20"/>
                <w:szCs w:val="20"/>
              </w:rPr>
              <w:t>Pangasinan</w:t>
            </w:r>
            <w:proofErr w:type="spellEnd"/>
          </w:p>
          <w:p>
            <w:pPr>
              <w:rPr>
                <w:rFonts w:ascii="Arial Narrow" w:hAnsi="Arial Narrow" w:cs="Arial"/>
                <w:sz w:val="20"/>
                <w:szCs w:val="20"/>
              </w:rPr>
            </w:pPr>
          </w:p>
          <w:p>
            <w:pPr>
              <w:rPr>
                <w:rFonts w:ascii="Arial Narrow" w:hAnsi="Arial Narrow" w:cs="Arial"/>
                <w:sz w:val="20"/>
                <w:szCs w:val="20"/>
              </w:rPr>
            </w:pPr>
            <w:r>
              <w:rPr>
                <w:rFonts w:ascii="Arial Narrow" w:hAnsi="Arial Narrow" w:cs="Arial"/>
                <w:sz w:val="20"/>
                <w:szCs w:val="20"/>
              </w:rPr>
              <w:t>Civil Case No. 2018-0001-D</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Injunction and damages with prayer for TRO and WPI  </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TRO and Injunction to stop the PNP to arrest </w:t>
            </w:r>
            <w:proofErr w:type="spellStart"/>
            <w:r>
              <w:rPr>
                <w:rFonts w:ascii="Arial Narrow" w:hAnsi="Arial Narrow" w:cs="Arial"/>
                <w:sz w:val="20"/>
                <w:szCs w:val="20"/>
              </w:rPr>
              <w:t>Globaltech</w:t>
            </w:r>
            <w:proofErr w:type="spellEnd"/>
            <w:r>
              <w:rPr>
                <w:rFonts w:ascii="Arial Narrow" w:hAnsi="Arial Narrow" w:cs="Arial"/>
                <w:sz w:val="20"/>
                <w:szCs w:val="20"/>
              </w:rPr>
              <w:t xml:space="preserve"> employees operating </w:t>
            </w:r>
            <w:proofErr w:type="spellStart"/>
            <w:r>
              <w:rPr>
                <w:rFonts w:ascii="Arial Narrow" w:hAnsi="Arial Narrow" w:cs="Arial"/>
                <w:sz w:val="20"/>
                <w:szCs w:val="20"/>
              </w:rPr>
              <w:t>Peryahan</w:t>
            </w:r>
            <w:proofErr w:type="spellEnd"/>
            <w:r>
              <w:rPr>
                <w:rFonts w:ascii="Arial Narrow" w:hAnsi="Arial Narrow" w:cs="Arial"/>
                <w:sz w:val="20"/>
                <w:szCs w:val="20"/>
              </w:rPr>
              <w:t xml:space="preserve"> games. PCSO was impleaded.</w:t>
            </w:r>
          </w:p>
          <w:p>
            <w:pPr>
              <w:contextualSpacing/>
              <w:rPr>
                <w:rFonts w:ascii="Arial Narrow" w:hAnsi="Arial Narrow" w:cs="Arial"/>
                <w:sz w:val="20"/>
                <w:szCs w:val="20"/>
              </w:rPr>
            </w:pPr>
          </w:p>
          <w:p>
            <w:pPr>
              <w:contextualSpacing/>
              <w:rPr>
                <w:rFonts w:ascii="Arial Narrow" w:hAnsi="Arial Narrow" w:cs="Arial"/>
                <w:sz w:val="20"/>
                <w:szCs w:val="20"/>
              </w:rPr>
            </w:pPr>
            <w:r>
              <w:rPr>
                <w:rFonts w:ascii="Arial Narrow" w:hAnsi="Arial Narrow" w:cs="Arial"/>
                <w:sz w:val="20"/>
                <w:szCs w:val="20"/>
              </w:rPr>
              <w:t>Dismissed by Court</w:t>
            </w:r>
          </w:p>
          <w:p>
            <w:pPr>
              <w:contextualSpacing/>
              <w:rPr>
                <w:rFonts w:ascii="Arial Narrow" w:hAnsi="Arial Narrow" w:cs="Arial"/>
                <w:sz w:val="20"/>
                <w:szCs w:val="20"/>
              </w:rPr>
            </w:pPr>
          </w:p>
          <w:p>
            <w:pPr>
              <w:contextualSpacing/>
              <w:rPr>
                <w:rFonts w:ascii="Arial Narrow" w:hAnsi="Arial Narrow" w:cs="Arial"/>
                <w:sz w:val="20"/>
                <w:szCs w:val="20"/>
              </w:rPr>
            </w:pPr>
            <w:r>
              <w:rPr>
                <w:rFonts w:ascii="Arial Narrow" w:hAnsi="Arial Narrow" w:cs="Arial"/>
                <w:sz w:val="20"/>
                <w:szCs w:val="20"/>
              </w:rPr>
              <w:t xml:space="preserve">Resolution dated 10 May 2019 – Motion for Reconsideration of </w:t>
            </w:r>
            <w:proofErr w:type="spellStart"/>
            <w:r>
              <w:rPr>
                <w:rFonts w:ascii="Arial Narrow" w:hAnsi="Arial Narrow" w:cs="Arial"/>
                <w:sz w:val="20"/>
                <w:szCs w:val="20"/>
              </w:rPr>
              <w:t>Globaltech</w:t>
            </w:r>
            <w:proofErr w:type="spellEnd"/>
            <w:r>
              <w:rPr>
                <w:rFonts w:ascii="Arial Narrow" w:hAnsi="Arial Narrow" w:cs="Arial"/>
                <w:sz w:val="20"/>
                <w:szCs w:val="20"/>
              </w:rPr>
              <w:t xml:space="preserve"> was granted.</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Fourth TRO hearing dated 23 March 2018 </w:t>
            </w:r>
          </w:p>
          <w:p>
            <w:pPr>
              <w:rPr>
                <w:rFonts w:ascii="Arial Narrow" w:hAnsi="Arial Narrow" w:cs="Arial"/>
                <w:sz w:val="20"/>
                <w:szCs w:val="20"/>
              </w:rPr>
            </w:pPr>
            <w:r>
              <w:rPr>
                <w:rFonts w:ascii="Arial Narrow" w:hAnsi="Arial Narrow" w:cs="Arial"/>
                <w:sz w:val="20"/>
                <w:szCs w:val="20"/>
              </w:rPr>
              <w:t xml:space="preserve">TRO application of </w:t>
            </w:r>
            <w:proofErr w:type="spellStart"/>
            <w:r>
              <w:rPr>
                <w:rFonts w:ascii="Arial Narrow" w:hAnsi="Arial Narrow" w:cs="Arial"/>
                <w:sz w:val="20"/>
                <w:szCs w:val="20"/>
              </w:rPr>
              <w:t>Globaltech</w:t>
            </w:r>
            <w:proofErr w:type="spellEnd"/>
            <w:r>
              <w:rPr>
                <w:rFonts w:ascii="Arial Narrow" w:hAnsi="Arial Narrow" w:cs="Arial"/>
                <w:sz w:val="20"/>
                <w:szCs w:val="20"/>
              </w:rPr>
              <w:t>.</w:t>
            </w:r>
          </w:p>
          <w:p>
            <w:pPr>
              <w:rPr>
                <w:rFonts w:ascii="Arial Narrow" w:hAnsi="Arial Narrow" w:cs="Arial"/>
                <w:sz w:val="20"/>
                <w:szCs w:val="20"/>
              </w:rPr>
            </w:pPr>
            <w:r>
              <w:rPr>
                <w:rFonts w:ascii="Arial Narrow" w:hAnsi="Arial Narrow" w:cs="Arial"/>
                <w:sz w:val="20"/>
                <w:szCs w:val="20"/>
              </w:rPr>
              <w:t>PCSO filed Answer and Comment to TRO.</w:t>
            </w:r>
          </w:p>
          <w:p>
            <w:pPr>
              <w:rPr>
                <w:rFonts w:ascii="Arial Narrow" w:hAnsi="Arial Narrow" w:cs="Arial"/>
                <w:sz w:val="20"/>
                <w:szCs w:val="20"/>
              </w:rPr>
            </w:pPr>
            <w:r>
              <w:rPr>
                <w:rFonts w:ascii="Arial Narrow" w:hAnsi="Arial Narrow" w:cs="Arial"/>
                <w:sz w:val="20"/>
                <w:szCs w:val="20"/>
              </w:rPr>
              <w:t>Denied TRO - 23 March 2018</w:t>
            </w:r>
          </w:p>
          <w:p>
            <w:pPr>
              <w:rPr>
                <w:rFonts w:ascii="Arial Narrow" w:hAnsi="Arial Narrow" w:cs="Arial"/>
                <w:sz w:val="20"/>
                <w:szCs w:val="20"/>
              </w:rPr>
            </w:pPr>
            <w:r>
              <w:rPr>
                <w:rFonts w:ascii="Arial Narrow" w:hAnsi="Arial Narrow" w:cs="Arial"/>
                <w:sz w:val="20"/>
                <w:szCs w:val="20"/>
              </w:rPr>
              <w:t>Hearing on 20 September 2018</w:t>
            </w:r>
          </w:p>
          <w:p>
            <w:pPr>
              <w:rPr>
                <w:rFonts w:ascii="Arial Narrow" w:hAnsi="Arial Narrow" w:cs="Arial"/>
                <w:sz w:val="20"/>
                <w:szCs w:val="20"/>
              </w:rPr>
            </w:pPr>
            <w:r>
              <w:rPr>
                <w:rFonts w:ascii="Arial Narrow" w:hAnsi="Arial Narrow" w:cs="Arial"/>
                <w:sz w:val="20"/>
                <w:szCs w:val="20"/>
              </w:rPr>
              <w:t>MR on Denied TRO is Denied - Order dated 17 September 2018</w:t>
            </w:r>
          </w:p>
        </w:tc>
      </w:tr>
      <w:tr>
        <w:trPr>
          <w:trHeight w:val="1613"/>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(4)</w:t>
            </w:r>
            <w:proofErr w:type="spellStart"/>
            <w:r>
              <w:rPr>
                <w:rFonts w:ascii="Arial Narrow" w:hAnsi="Arial Narrow" w:cs="Arial"/>
                <w:sz w:val="20"/>
                <w:szCs w:val="20"/>
              </w:rPr>
              <w:t>Globaltech</w:t>
            </w:r>
            <w:proofErr w:type="spellEnd"/>
            <w:r>
              <w:rPr>
                <w:rFonts w:ascii="Arial Narrow" w:hAnsi="Arial Narrow" w:cs="Arial"/>
                <w:sz w:val="20"/>
                <w:szCs w:val="20"/>
              </w:rPr>
              <w:t xml:space="preserve"> v. PO3 Reynold </w:t>
            </w:r>
            <w:proofErr w:type="spellStart"/>
            <w:r>
              <w:rPr>
                <w:rFonts w:ascii="Arial Narrow" w:hAnsi="Arial Narrow" w:cs="Arial"/>
                <w:sz w:val="20"/>
                <w:szCs w:val="20"/>
              </w:rPr>
              <w:t>Luspo</w:t>
            </w:r>
            <w:proofErr w:type="spellEnd"/>
            <w:r>
              <w:rPr>
                <w:rFonts w:ascii="Arial Narrow" w:hAnsi="Arial Narrow" w:cs="Arial"/>
                <w:sz w:val="20"/>
                <w:szCs w:val="20"/>
              </w:rPr>
              <w:t>, et al. (for Damages) docketed as Civil Case No. 2018-757 before the Regional Trial Court, Branch 39 of Cagayan de Oro</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cs="Arial"/>
                <w:sz w:val="20"/>
                <w:szCs w:val="20"/>
              </w:rPr>
              <w:t xml:space="preserve">Case filed by </w:t>
            </w:r>
            <w:proofErr w:type="spellStart"/>
            <w:r>
              <w:rPr>
                <w:rFonts w:ascii="Arial Narrow" w:hAnsi="Arial Narrow" w:cs="Arial"/>
                <w:sz w:val="20"/>
                <w:szCs w:val="20"/>
              </w:rPr>
              <w:t>Globaltech</w:t>
            </w:r>
            <w:proofErr w:type="spellEnd"/>
            <w:r>
              <w:rPr>
                <w:rFonts w:ascii="Arial Narrow" w:hAnsi="Arial Narrow" w:cs="Arial"/>
                <w:sz w:val="20"/>
                <w:szCs w:val="20"/>
              </w:rPr>
              <w:t xml:space="preserve"> against members of the police and PCSO’s STL agent who conducted operations against the </w:t>
            </w:r>
            <w:proofErr w:type="spellStart"/>
            <w:r>
              <w:rPr>
                <w:rFonts w:ascii="Arial Narrow" w:hAnsi="Arial Narrow" w:cs="Arial"/>
                <w:sz w:val="20"/>
                <w:szCs w:val="20"/>
              </w:rPr>
              <w:t>Peryahan</w:t>
            </w:r>
            <w:proofErr w:type="spellEnd"/>
            <w:r>
              <w:rPr>
                <w:rFonts w:ascii="Arial Narrow" w:hAnsi="Arial Narrow" w:cs="Arial"/>
                <w:sz w:val="20"/>
                <w:szCs w:val="20"/>
              </w:rPr>
              <w:t xml:space="preserve"> ng Bayan within Cagayan de Oro</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cs="Arial"/>
                <w:sz w:val="20"/>
                <w:szCs w:val="20"/>
              </w:rPr>
              <w:t xml:space="preserve">PCSO Motion for Intervention </w:t>
            </w:r>
          </w:p>
          <w:p>
            <w:pPr>
              <w:rPr>
                <w:rFonts w:ascii="Arial Narrow" w:hAnsi="Arial Narrow" w:cs="Arial"/>
                <w:sz w:val="20"/>
                <w:szCs w:val="20"/>
              </w:rPr>
            </w:pPr>
            <w:r>
              <w:rPr>
                <w:rFonts w:ascii="Arial Narrow" w:hAnsi="Arial Narrow" w:cs="Arial"/>
                <w:sz w:val="20"/>
                <w:szCs w:val="20"/>
              </w:rPr>
              <w:t xml:space="preserve">The RTC admitted PCSO’s intervention. In addition, PCSO filed a Comment/Opposition against </w:t>
            </w:r>
            <w:proofErr w:type="spellStart"/>
            <w:r>
              <w:rPr>
                <w:rFonts w:ascii="Arial Narrow" w:hAnsi="Arial Narrow" w:cs="Arial"/>
                <w:sz w:val="20"/>
                <w:szCs w:val="20"/>
              </w:rPr>
              <w:t>Globaltech’s</w:t>
            </w:r>
            <w:proofErr w:type="spellEnd"/>
            <w:r>
              <w:rPr>
                <w:rFonts w:ascii="Arial Narrow" w:hAnsi="Arial Narrow" w:cs="Arial"/>
                <w:sz w:val="20"/>
                <w:szCs w:val="20"/>
              </w:rPr>
              <w:t xml:space="preserve"> Motion to Archive the case pending negotiations with the police officers and the defendants. PCSO’s position is that the negotiation, if these is one, is illegal and the case should be dismissed for lack of cause of action.</w:t>
            </w:r>
          </w:p>
        </w:tc>
      </w:tr>
      <w:tr>
        <w:trPr>
          <w:trHeight w:val="2548"/>
        </w:trPr>
        <w:tc>
          <w:tcPr>
            <w:tcW w:w="2077" w:type="dxa"/>
            <w:tcBorders>
              <w:top w:val="dotted" w:sz="4" w:space="0" w:color="auto"/>
              <w:left w:val="nil"/>
              <w:bottom w:val="dotted" w:sz="4" w:space="0" w:color="auto"/>
              <w:right w:val="nil"/>
            </w:tcBorders>
            <w:shd w:val="clear" w:color="auto" w:fill="auto"/>
          </w:tcPr>
          <w:p>
            <w:pPr>
              <w:ind w:left="396"/>
              <w:rPr>
                <w:rFonts w:ascii="Arial Narrow" w:hAnsi="Arial Narrow" w:cs="Arial"/>
                <w:sz w:val="20"/>
                <w:szCs w:val="20"/>
              </w:rPr>
            </w:pPr>
            <w:r>
              <w:rPr>
                <w:rFonts w:ascii="Arial Narrow" w:hAnsi="Arial Narrow" w:cs="Arial"/>
                <w:sz w:val="20"/>
                <w:szCs w:val="20"/>
              </w:rPr>
              <w:t>(5)</w:t>
            </w:r>
            <w:r>
              <w:rPr>
                <w:rFonts w:ascii="Arial Narrow" w:hAnsi="Arial Narrow"/>
                <w:sz w:val="20"/>
                <w:szCs w:val="20"/>
              </w:rPr>
              <w:t xml:space="preserve"> </w:t>
            </w:r>
            <w:proofErr w:type="spellStart"/>
            <w:r>
              <w:rPr>
                <w:rFonts w:ascii="Arial Narrow" w:hAnsi="Arial Narrow"/>
                <w:sz w:val="20"/>
                <w:szCs w:val="20"/>
              </w:rPr>
              <w:t>Globaltech</w:t>
            </w:r>
            <w:proofErr w:type="spellEnd"/>
            <w:r>
              <w:rPr>
                <w:rFonts w:ascii="Arial Narrow" w:hAnsi="Arial Narrow"/>
                <w:sz w:val="20"/>
                <w:szCs w:val="20"/>
              </w:rPr>
              <w:t xml:space="preserve"> v. Saturn Gaming N’ Amusement Corp., Atty. Dante </w:t>
            </w:r>
            <w:proofErr w:type="spellStart"/>
            <w:r>
              <w:rPr>
                <w:rFonts w:ascii="Arial Narrow" w:hAnsi="Arial Narrow"/>
                <w:sz w:val="20"/>
                <w:szCs w:val="20"/>
              </w:rPr>
              <w:t>Gierran</w:t>
            </w:r>
            <w:proofErr w:type="spellEnd"/>
            <w:r>
              <w:rPr>
                <w:rFonts w:ascii="Arial Narrow" w:hAnsi="Arial Narrow"/>
                <w:sz w:val="20"/>
                <w:szCs w:val="20"/>
              </w:rPr>
              <w:t xml:space="preserve"> and </w:t>
            </w:r>
            <w:proofErr w:type="spellStart"/>
            <w:r>
              <w:rPr>
                <w:rFonts w:ascii="Arial Narrow" w:hAnsi="Arial Narrow"/>
                <w:sz w:val="20"/>
                <w:szCs w:val="20"/>
              </w:rPr>
              <w:t>Atty</w:t>
            </w:r>
            <w:proofErr w:type="spellEnd"/>
            <w:r>
              <w:rPr>
                <w:rFonts w:ascii="Arial Narrow" w:hAnsi="Arial Narrow"/>
                <w:sz w:val="20"/>
                <w:szCs w:val="20"/>
              </w:rPr>
              <w:t xml:space="preserve">, Antonio </w:t>
            </w:r>
            <w:proofErr w:type="spellStart"/>
            <w:r>
              <w:rPr>
                <w:rFonts w:ascii="Arial Narrow" w:hAnsi="Arial Narrow"/>
                <w:sz w:val="20"/>
                <w:szCs w:val="20"/>
              </w:rPr>
              <w:t>Pagatpat</w:t>
            </w:r>
            <w:proofErr w:type="spellEnd"/>
            <w:r>
              <w:rPr>
                <w:rFonts w:ascii="Arial Narrow" w:hAnsi="Arial Narrow"/>
                <w:sz w:val="20"/>
                <w:szCs w:val="20"/>
              </w:rPr>
              <w:t xml:space="preserve">, NBI (for Damages) as Civil Case Man-8009 before the Regional Trial Court, Branch 88 of </w:t>
            </w:r>
            <w:proofErr w:type="spellStart"/>
            <w:r>
              <w:rPr>
                <w:rFonts w:ascii="Arial Narrow" w:hAnsi="Arial Narrow"/>
                <w:sz w:val="20"/>
                <w:szCs w:val="20"/>
              </w:rPr>
              <w:t>Mandaue</w:t>
            </w:r>
            <w:proofErr w:type="spellEnd"/>
            <w:r>
              <w:rPr>
                <w:rFonts w:ascii="Arial Narrow" w:hAnsi="Arial Narrow"/>
                <w:sz w:val="20"/>
                <w:szCs w:val="20"/>
              </w:rPr>
              <w:t xml:space="preserve"> City</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r>
              <w:rPr>
                <w:rFonts w:ascii="Arial Narrow" w:hAnsi="Arial Narrow"/>
                <w:sz w:val="20"/>
                <w:szCs w:val="20"/>
              </w:rPr>
              <w:t xml:space="preserve">Case filed by </w:t>
            </w:r>
            <w:proofErr w:type="spellStart"/>
            <w:r>
              <w:rPr>
                <w:rFonts w:ascii="Arial Narrow" w:hAnsi="Arial Narrow"/>
                <w:sz w:val="20"/>
                <w:szCs w:val="20"/>
              </w:rPr>
              <w:t>Globaltech</w:t>
            </w:r>
            <w:proofErr w:type="spellEnd"/>
            <w:r>
              <w:rPr>
                <w:rFonts w:ascii="Arial Narrow" w:hAnsi="Arial Narrow"/>
                <w:sz w:val="20"/>
                <w:szCs w:val="20"/>
              </w:rPr>
              <w:t xml:space="preserve"> against members of the police and PCSO’s STL agent who conducted operations against the </w:t>
            </w:r>
            <w:proofErr w:type="spellStart"/>
            <w:r>
              <w:rPr>
                <w:rFonts w:ascii="Arial Narrow" w:hAnsi="Arial Narrow"/>
                <w:sz w:val="20"/>
                <w:szCs w:val="20"/>
              </w:rPr>
              <w:t>Peryahan</w:t>
            </w:r>
            <w:proofErr w:type="spellEnd"/>
            <w:r>
              <w:rPr>
                <w:rFonts w:ascii="Arial Narrow" w:hAnsi="Arial Narrow"/>
                <w:sz w:val="20"/>
                <w:szCs w:val="20"/>
              </w:rPr>
              <w:t xml:space="preserve"> ng Bayan within </w:t>
            </w:r>
            <w:proofErr w:type="spellStart"/>
            <w:r>
              <w:rPr>
                <w:rFonts w:ascii="Arial Narrow" w:hAnsi="Arial Narrow"/>
                <w:sz w:val="20"/>
                <w:szCs w:val="20"/>
              </w:rPr>
              <w:t>Mandaue</w:t>
            </w:r>
            <w:proofErr w:type="spellEnd"/>
            <w:r>
              <w:rPr>
                <w:rFonts w:ascii="Arial Narrow" w:hAnsi="Arial Narrow"/>
                <w:sz w:val="20"/>
                <w:szCs w:val="20"/>
              </w:rPr>
              <w:t xml:space="preserve"> City, Cebu.</w:t>
            </w:r>
          </w:p>
        </w:tc>
        <w:tc>
          <w:tcPr>
            <w:tcW w:w="3464"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PCSO Motion for Intervention.</w:t>
            </w:r>
          </w:p>
          <w:p>
            <w:pPr>
              <w:rPr>
                <w:rFonts w:ascii="Arial Narrow" w:hAnsi="Arial Narrow"/>
                <w:sz w:val="20"/>
                <w:szCs w:val="20"/>
              </w:rPr>
            </w:pPr>
          </w:p>
          <w:p>
            <w:pPr>
              <w:rPr>
                <w:rFonts w:ascii="Arial Narrow" w:hAnsi="Arial Narrow"/>
                <w:sz w:val="20"/>
                <w:szCs w:val="20"/>
              </w:rPr>
            </w:pPr>
            <w:r>
              <w:rPr>
                <w:rFonts w:ascii="Arial Narrow" w:hAnsi="Arial Narrow"/>
                <w:sz w:val="20"/>
                <w:szCs w:val="20"/>
              </w:rPr>
              <w:t xml:space="preserve">PCSO’s motion for intervention with attached Answer-in-Intervention is pending resolution. The RTC required </w:t>
            </w:r>
            <w:proofErr w:type="spellStart"/>
            <w:r>
              <w:rPr>
                <w:rFonts w:ascii="Arial Narrow" w:hAnsi="Arial Narrow"/>
                <w:sz w:val="20"/>
                <w:szCs w:val="20"/>
              </w:rPr>
              <w:t>Globaltech</w:t>
            </w:r>
            <w:proofErr w:type="spellEnd"/>
            <w:r>
              <w:rPr>
                <w:rFonts w:ascii="Arial Narrow" w:hAnsi="Arial Narrow"/>
                <w:sz w:val="20"/>
                <w:szCs w:val="20"/>
              </w:rPr>
              <w:t xml:space="preserve"> to file Comment. The NBI has also filed its Answer.</w:t>
            </w:r>
          </w:p>
          <w:p>
            <w:pPr>
              <w:rPr>
                <w:rFonts w:ascii="Arial Narrow" w:hAnsi="Arial Narrow"/>
                <w:sz w:val="20"/>
                <w:szCs w:val="20"/>
              </w:rPr>
            </w:pPr>
          </w:p>
          <w:p>
            <w:pPr>
              <w:rPr>
                <w:rFonts w:ascii="Arial Narrow" w:hAnsi="Arial Narrow"/>
                <w:sz w:val="20"/>
                <w:szCs w:val="20"/>
              </w:rPr>
            </w:pPr>
            <w:r>
              <w:rPr>
                <w:rFonts w:ascii="Arial Narrow" w:hAnsi="Arial Narrow"/>
                <w:sz w:val="20"/>
                <w:szCs w:val="20"/>
              </w:rPr>
              <w:t xml:space="preserve">The RTC denied the Motion for Intervention and Motion for Reconsideration filed by the PCSO. </w:t>
            </w:r>
          </w:p>
          <w:p>
            <w:pPr>
              <w:rPr>
                <w:rFonts w:ascii="Arial Narrow" w:hAnsi="Arial Narrow"/>
                <w:sz w:val="20"/>
                <w:szCs w:val="20"/>
              </w:rPr>
            </w:pPr>
          </w:p>
          <w:p>
            <w:pPr>
              <w:rPr>
                <w:rFonts w:ascii="Arial Narrow" w:hAnsi="Arial Narrow"/>
                <w:sz w:val="20"/>
                <w:szCs w:val="20"/>
              </w:rPr>
            </w:pPr>
            <w:r>
              <w:rPr>
                <w:rFonts w:ascii="Arial Narrow" w:hAnsi="Arial Narrow"/>
                <w:sz w:val="20"/>
                <w:szCs w:val="20"/>
              </w:rPr>
              <w:t xml:space="preserve">PCSO filed a Petition for Certiorari before the CA Cebu City, entitled as “PCSO vs. Hon. Marc Joseph A. </w:t>
            </w:r>
            <w:proofErr w:type="spellStart"/>
            <w:r>
              <w:rPr>
                <w:rFonts w:ascii="Arial Narrow" w:hAnsi="Arial Narrow"/>
                <w:sz w:val="20"/>
                <w:szCs w:val="20"/>
              </w:rPr>
              <w:t>Quirante</w:t>
            </w:r>
            <w:proofErr w:type="spellEnd"/>
            <w:r>
              <w:rPr>
                <w:rFonts w:ascii="Arial Narrow" w:hAnsi="Arial Narrow"/>
                <w:sz w:val="20"/>
                <w:szCs w:val="20"/>
              </w:rPr>
              <w:t>, et al.,” docketed as C.A-G.R. CEB-SP No. 13604 assailing the denial of PCSO’s Motion for Intervention.</w:t>
            </w:r>
          </w:p>
          <w:p>
            <w:pPr>
              <w:rPr>
                <w:rFonts w:ascii="Arial Narrow" w:hAnsi="Arial Narrow"/>
                <w:sz w:val="20"/>
                <w:szCs w:val="20"/>
              </w:rPr>
            </w:pPr>
          </w:p>
          <w:p>
            <w:pPr>
              <w:rPr>
                <w:rFonts w:ascii="Arial Narrow" w:hAnsi="Arial Narrow"/>
                <w:sz w:val="20"/>
                <w:szCs w:val="20"/>
              </w:rPr>
            </w:pPr>
            <w:r>
              <w:rPr>
                <w:rFonts w:ascii="Arial Narrow" w:hAnsi="Arial Narrow"/>
                <w:sz w:val="20"/>
                <w:szCs w:val="20"/>
              </w:rPr>
              <w:t xml:space="preserve">On 21 December 2020, the CA Cebu City issued the subject Minute Resolution directing </w:t>
            </w:r>
            <w:proofErr w:type="spellStart"/>
            <w:r>
              <w:rPr>
                <w:rFonts w:ascii="Arial Narrow" w:hAnsi="Arial Narrow"/>
                <w:sz w:val="20"/>
                <w:szCs w:val="20"/>
              </w:rPr>
              <w:t>Globaltech</w:t>
            </w:r>
            <w:proofErr w:type="spellEnd"/>
            <w:r>
              <w:rPr>
                <w:rFonts w:ascii="Arial Narrow" w:hAnsi="Arial Narrow"/>
                <w:sz w:val="20"/>
                <w:szCs w:val="20"/>
              </w:rPr>
              <w:t xml:space="preserve"> to file a Comment on PCSO’s Petition.</w:t>
            </w:r>
          </w:p>
          <w:p>
            <w:pPr>
              <w:rPr>
                <w:rFonts w:ascii="Arial Narrow" w:hAnsi="Arial Narrow" w:cs="Arial"/>
                <w:sz w:val="20"/>
                <w:szCs w:val="20"/>
              </w:rPr>
            </w:pPr>
          </w:p>
        </w:tc>
      </w:tr>
      <w:tr>
        <w:trPr>
          <w:trHeight w:val="2060"/>
        </w:trPr>
        <w:tc>
          <w:tcPr>
            <w:tcW w:w="2077"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sz w:val="20"/>
                <w:szCs w:val="20"/>
              </w:rPr>
              <w:t>(6) GLOBALTECH MOBILE ONLINE CORPORATION VS. RYAN A. AVELINO DOCKETED AS RPSG-20-02420-SC</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sz w:val="20"/>
                <w:szCs w:val="20"/>
              </w:rPr>
              <w:t>INDIRECT CONTEMPT</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cs="Arial"/>
                <w:sz w:val="20"/>
                <w:szCs w:val="20"/>
              </w:rPr>
            </w:pPr>
            <w:proofErr w:type="spellStart"/>
            <w:r>
              <w:rPr>
                <w:rFonts w:ascii="Arial Narrow" w:hAnsi="Arial Narrow"/>
                <w:sz w:val="20"/>
                <w:szCs w:val="20"/>
              </w:rPr>
              <w:t>Globaltech</w:t>
            </w:r>
            <w:proofErr w:type="spellEnd"/>
            <w:r>
              <w:rPr>
                <w:rFonts w:ascii="Arial Narrow" w:hAnsi="Arial Narrow"/>
                <w:sz w:val="20"/>
                <w:szCs w:val="20"/>
              </w:rPr>
              <w:t xml:space="preserve"> posits that Mr. </w:t>
            </w:r>
            <w:proofErr w:type="spellStart"/>
            <w:r>
              <w:rPr>
                <w:rFonts w:ascii="Arial Narrow" w:hAnsi="Arial Narrow"/>
                <w:sz w:val="20"/>
                <w:szCs w:val="20"/>
              </w:rPr>
              <w:t>Avelino</w:t>
            </w:r>
            <w:proofErr w:type="spellEnd"/>
            <w:r>
              <w:rPr>
                <w:rFonts w:ascii="Arial Narrow" w:hAnsi="Arial Narrow"/>
                <w:sz w:val="20"/>
                <w:szCs w:val="20"/>
              </w:rPr>
              <w:t xml:space="preserve"> defied the SQAO issued in favor of </w:t>
            </w:r>
            <w:proofErr w:type="spellStart"/>
            <w:r>
              <w:rPr>
                <w:rFonts w:ascii="Arial Narrow" w:hAnsi="Arial Narrow"/>
                <w:sz w:val="20"/>
                <w:szCs w:val="20"/>
              </w:rPr>
              <w:t>Globaltech</w:t>
            </w:r>
            <w:proofErr w:type="spellEnd"/>
          </w:p>
        </w:tc>
        <w:tc>
          <w:tcPr>
            <w:tcW w:w="3464" w:type="dxa"/>
            <w:tcBorders>
              <w:top w:val="dotted" w:sz="4" w:space="0" w:color="auto"/>
              <w:left w:val="nil"/>
              <w:bottom w:val="dotted" w:sz="4" w:space="0" w:color="auto"/>
              <w:right w:val="nil"/>
            </w:tcBorders>
            <w:shd w:val="clear" w:color="auto" w:fill="auto"/>
          </w:tcPr>
          <w:p>
            <w:pPr>
              <w:rPr>
                <w:rFonts w:ascii="Arial Narrow" w:hAnsi="Arial Narrow" w:cs="Arial"/>
                <w:sz w:val="20"/>
                <w:szCs w:val="20"/>
              </w:rPr>
            </w:pPr>
            <w:r>
              <w:rPr>
                <w:rFonts w:ascii="Arial Narrow" w:hAnsi="Arial Narrow"/>
                <w:sz w:val="20"/>
                <w:szCs w:val="20"/>
              </w:rPr>
              <w:t xml:space="preserve">The RTC Pasig issued a Decision dated 17 June 2021 dismissing the case against ABM </w:t>
            </w:r>
            <w:proofErr w:type="spellStart"/>
            <w:r>
              <w:rPr>
                <w:rFonts w:ascii="Arial Narrow" w:hAnsi="Arial Narrow"/>
                <w:sz w:val="20"/>
                <w:szCs w:val="20"/>
              </w:rPr>
              <w:t>Avelino</w:t>
            </w:r>
            <w:proofErr w:type="spellEnd"/>
          </w:p>
        </w:tc>
      </w:tr>
      <w:tr>
        <w:trPr>
          <w:trHeight w:val="2240"/>
        </w:trPr>
        <w:tc>
          <w:tcPr>
            <w:tcW w:w="2077"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(7) GLOBALTECH MOBILE ONLINE CORPORATION VS. HEHERSON PAMBID DOCKETED AS RPSG-20-02547-SC INDIRECT CONTEMPT</w:t>
            </w:r>
          </w:p>
        </w:tc>
        <w:tc>
          <w:tcPr>
            <w:tcW w:w="1316"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NDIRECT CONTEMPT</w:t>
            </w:r>
          </w:p>
        </w:tc>
        <w:tc>
          <w:tcPr>
            <w:tcW w:w="3187" w:type="dxa"/>
            <w:tcBorders>
              <w:top w:val="dotted" w:sz="4" w:space="0" w:color="auto"/>
              <w:left w:val="nil"/>
              <w:bottom w:val="dotted" w:sz="4" w:space="0" w:color="auto"/>
              <w:right w:val="nil"/>
            </w:tcBorders>
            <w:shd w:val="clear" w:color="auto" w:fill="auto"/>
          </w:tcPr>
          <w:p>
            <w:pPr>
              <w:contextualSpacing/>
              <w:rPr>
                <w:rFonts w:ascii="Arial Narrow" w:hAnsi="Arial Narrow"/>
                <w:sz w:val="20"/>
                <w:szCs w:val="20"/>
              </w:rPr>
            </w:pPr>
            <w:proofErr w:type="spellStart"/>
            <w:r>
              <w:rPr>
                <w:rFonts w:ascii="Arial Narrow" w:hAnsi="Arial Narrow"/>
                <w:sz w:val="20"/>
                <w:szCs w:val="20"/>
              </w:rPr>
              <w:t>Globaltech</w:t>
            </w:r>
            <w:proofErr w:type="spellEnd"/>
            <w:r>
              <w:rPr>
                <w:rFonts w:ascii="Arial Narrow" w:hAnsi="Arial Narrow"/>
                <w:sz w:val="20"/>
                <w:szCs w:val="20"/>
              </w:rPr>
              <w:t xml:space="preserve"> posits that Mr. </w:t>
            </w:r>
            <w:proofErr w:type="spellStart"/>
            <w:r>
              <w:rPr>
                <w:rFonts w:ascii="Arial Narrow" w:hAnsi="Arial Narrow"/>
                <w:sz w:val="20"/>
                <w:szCs w:val="20"/>
              </w:rPr>
              <w:t>Pambid</w:t>
            </w:r>
            <w:proofErr w:type="spellEnd"/>
            <w:r>
              <w:rPr>
                <w:rFonts w:ascii="Arial Narrow" w:hAnsi="Arial Narrow"/>
                <w:sz w:val="20"/>
                <w:szCs w:val="20"/>
              </w:rPr>
              <w:t xml:space="preserve"> defied the SQAO issued in favor of </w:t>
            </w:r>
            <w:proofErr w:type="spellStart"/>
            <w:r>
              <w:rPr>
                <w:rFonts w:ascii="Arial Narrow" w:hAnsi="Arial Narrow"/>
                <w:sz w:val="20"/>
                <w:szCs w:val="20"/>
              </w:rPr>
              <w:t>Globaltech</w:t>
            </w:r>
            <w:proofErr w:type="spellEnd"/>
          </w:p>
        </w:tc>
        <w:tc>
          <w:tcPr>
            <w:tcW w:w="3464" w:type="dxa"/>
            <w:tcBorders>
              <w:top w:val="dotted" w:sz="4" w:space="0" w:color="auto"/>
              <w:left w:val="nil"/>
              <w:bottom w:val="dotted" w:sz="4" w:space="0" w:color="auto"/>
              <w:right w:val="nil"/>
            </w:tcBorders>
            <w:shd w:val="clear" w:color="auto" w:fill="auto"/>
          </w:tcPr>
          <w:p>
            <w:pPr>
              <w:rPr>
                <w:rFonts w:ascii="Arial Narrow" w:hAnsi="Arial Narrow"/>
                <w:sz w:val="20"/>
                <w:szCs w:val="20"/>
              </w:rPr>
            </w:pPr>
            <w:r>
              <w:rPr>
                <w:rFonts w:ascii="Arial Narrow" w:hAnsi="Arial Narrow"/>
                <w:sz w:val="20"/>
                <w:szCs w:val="20"/>
              </w:rPr>
              <w:t xml:space="preserve">Mr. </w:t>
            </w:r>
            <w:proofErr w:type="spellStart"/>
            <w:r>
              <w:rPr>
                <w:rFonts w:ascii="Arial Narrow" w:hAnsi="Arial Narrow"/>
                <w:sz w:val="20"/>
                <w:szCs w:val="20"/>
              </w:rPr>
              <w:t>Pambid</w:t>
            </w:r>
            <w:proofErr w:type="spellEnd"/>
            <w:r>
              <w:rPr>
                <w:rFonts w:ascii="Arial Narrow" w:hAnsi="Arial Narrow"/>
                <w:sz w:val="20"/>
                <w:szCs w:val="20"/>
              </w:rPr>
              <w:t xml:space="preserve"> filed a Comment in August 2021.PGMC</w:t>
            </w:r>
          </w:p>
        </w:tc>
      </w:tr>
    </w:tbl>
    <w:p>
      <w:pPr>
        <w:ind w:left="0"/>
        <w:rPr>
          <w:rFonts w:ascii="Arial" w:hAnsi="Arial" w:cs="Arial"/>
          <w:b/>
          <w:sz w:val="22"/>
          <w:szCs w:val="22"/>
        </w:rPr>
      </w:pPr>
    </w:p>
    <w:p>
      <w:pPr>
        <w:ind w:left="0"/>
        <w:rPr>
          <w:rFonts w:ascii="Arial" w:hAnsi="Arial" w:cs="Arial"/>
          <w:b/>
          <w:sz w:val="22"/>
          <w:szCs w:val="22"/>
        </w:rPr>
      </w:pPr>
    </w:p>
    <w:p>
      <w:pPr>
        <w:pStyle w:val="ListParagraph"/>
        <w:numPr>
          <w:ilvl w:val="0"/>
          <w:numId w:val="28"/>
        </w:numPr>
        <w:ind w:hanging="720"/>
        <w:rPr>
          <w:rFonts w:ascii="Arial" w:hAnsi="Arial" w:cs="Arial"/>
          <w:b/>
          <w:sz w:val="22"/>
          <w:szCs w:val="22"/>
        </w:rPr>
      </w:pPr>
      <w:r>
        <w:rPr>
          <w:rFonts w:ascii="Arial" w:hAnsi="Arial" w:cs="Arial"/>
          <w:b/>
          <w:sz w:val="22"/>
          <w:szCs w:val="22"/>
        </w:rPr>
        <w:t>DIVIDENDS PAYABLE</w:t>
      </w:r>
    </w:p>
    <w:p>
      <w:pPr>
        <w:ind w:left="0"/>
        <w:rPr>
          <w:rFonts w:ascii="Arial" w:hAnsi="Arial" w:cs="Arial"/>
          <w:b/>
          <w:sz w:val="22"/>
          <w:szCs w:val="22"/>
        </w:rPr>
      </w:pPr>
    </w:p>
    <w:p>
      <w:pPr>
        <w:suppressAutoHyphens/>
        <w:ind w:left="0"/>
        <w:rPr>
          <w:rFonts w:ascii="Arial" w:hAnsi="Arial" w:cs="Arial"/>
          <w:bCs/>
          <w:sz w:val="22"/>
          <w:szCs w:val="22"/>
          <w:lang w:eastAsia="ar-SA"/>
        </w:rPr>
      </w:pPr>
      <w:r>
        <w:rPr>
          <w:rFonts w:ascii="Arial" w:hAnsi="Arial" w:cs="Arial"/>
          <w:bCs/>
          <w:sz w:val="22"/>
          <w:szCs w:val="22"/>
          <w:lang w:eastAsia="ar-SA"/>
        </w:rPr>
        <w:t>Section 3 of RA No. 7656 dated November 9, 1993 and its Revised Implementing Rules and Regulations (IRR) require Government Owned and/or Controlled Corporations (GOCC) to declare and remit at least fifty per cent (50%) of their annual earnings as dividends to the National Government.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Commission on Audit (COA) issued audit observations pertaining to PCSO’s non-payment of dividends for CYs 2012, 2013 and 2014 in the total amount of P4</w:t>
      </w:r>
      <w:proofErr w:type="gramStart"/>
      <w:r>
        <w:rPr>
          <w:rFonts w:ascii="Arial" w:hAnsi="Arial" w:cs="Arial"/>
          <w:bCs/>
          <w:sz w:val="22"/>
          <w:szCs w:val="22"/>
          <w:lang w:eastAsia="ar-SA"/>
        </w:rPr>
        <w:t>,034,319,731</w:t>
      </w:r>
      <w:proofErr w:type="gramEnd"/>
      <w:r>
        <w:rPr>
          <w:rFonts w:ascii="Arial" w:hAnsi="Arial" w:cs="Arial"/>
          <w:bCs/>
          <w:sz w:val="22"/>
          <w:szCs w:val="22"/>
          <w:lang w:eastAsia="ar-SA"/>
        </w:rPr>
        <w:t>. However, due to the provision in RA No. 1169, otherwise known as the “PCSO Charter”, PCSO is mandated that all balances of any funds shall regularly revert to and form part of the Charity fund, thus, there is nothing left to be declared and remitted as dividend. This matter has been referred to the DOF.</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On March 16, 2016, the DOF clarified PCSO’s exemption from RA No. 7656 in its reply to the COA’s inquiry regarding the applicability of the Dividends Law to PCSO.</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DOF confirms that PCSO is not exempt from RA No. 7656, however, DOF recognizes that PCSO’s Charter, RA No. 1169 mandate all balance of any funds to revert to and form part of the Charity fund.</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Likewise, the DOF, through its then Assistant Secretary and Officer-in-Charge of the Corporate Affairs Group and the Privatization and Office of Special Concerns shared that </w:t>
      </w:r>
      <w:r>
        <w:rPr>
          <w:rFonts w:ascii="Arial" w:hAnsi="Arial" w:cs="Arial"/>
          <w:bCs/>
          <w:i/>
          <w:sz w:val="22"/>
          <w:szCs w:val="22"/>
          <w:lang w:eastAsia="ar-SA"/>
        </w:rPr>
        <w:t>“DOF, PCSO and Governance Commission for Government-Owned and/or Controlled Corporations (GCG) on 25 August 2015, it was agreed that PCSO will have to revert all accumulated surplus to the Charity Fund in compliance with its Charter; then, DOF shall further reassess PCSO’s outstanding dividend due, if any.”</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The DOF also recognize that the PCSO does not have any outstanding dividends due covering prior years until 2014, since unutilized Operating Fund was transferred to the Charity Fund.</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On December 20, 2016, the OGCC rendered an opinion on the applicability of the Dividends Law to PCSO.  The OGCC is of the opinion that since PCSO’s earnings has already been allocated, the remittance of 50% of its income to the National Treasury is a violation of PCSO’s mandate. OGCC mentioned that </w:t>
      </w:r>
      <w:r>
        <w:rPr>
          <w:rFonts w:ascii="Arial" w:hAnsi="Arial" w:cs="Arial"/>
          <w:bCs/>
          <w:i/>
          <w:sz w:val="22"/>
          <w:szCs w:val="22"/>
          <w:lang w:eastAsia="ar-SA"/>
        </w:rPr>
        <w:t>“while PCSO cannot remit dividends to the National Government, it is the public at large that in a way reaps the benefits through the vital public service that they render, funding individual and institutional assistance, as well as special programs”</w:t>
      </w:r>
      <w:r>
        <w:rPr>
          <w:rFonts w:ascii="Arial" w:hAnsi="Arial" w:cs="Arial"/>
          <w:bCs/>
          <w:sz w:val="22"/>
          <w:szCs w:val="22"/>
          <w:lang w:eastAsia="ar-SA"/>
        </w:rPr>
        <w:t>. It was further recommended that any deviation from PCSO’s Charter should have corresponding amendment to the mandate of the law creating it.</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In the DOF letter dated May 18, 2017, it was specified that PCSO has an outstanding dividend due to National Government in the amount of P4</w:t>
      </w:r>
      <w:proofErr w:type="gramStart"/>
      <w:r>
        <w:rPr>
          <w:rFonts w:ascii="Arial" w:hAnsi="Arial" w:cs="Arial"/>
          <w:bCs/>
          <w:sz w:val="22"/>
          <w:szCs w:val="22"/>
          <w:lang w:eastAsia="ar-SA"/>
        </w:rPr>
        <w:t>,034.32</w:t>
      </w:r>
      <w:proofErr w:type="gramEnd"/>
      <w:r>
        <w:rPr>
          <w:rFonts w:ascii="Arial" w:hAnsi="Arial" w:cs="Arial"/>
          <w:bCs/>
          <w:sz w:val="22"/>
          <w:szCs w:val="22"/>
          <w:lang w:eastAsia="ar-SA"/>
        </w:rPr>
        <w:t xml:space="preserve"> million for Fiscal Years (FYs) 2012 to 2014 and P1,202.50 million for FY 2016 or a total of P5,236.82 million.</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On January 17, 2018, COA Legal Services Sector, rendered an Opinion on the nature and extent of the obligation of the PCSO relative to the declaration and remittance of dividends to the National Government under RA No. 7656 and </w:t>
      </w:r>
      <w:proofErr w:type="gramStart"/>
      <w:r>
        <w:rPr>
          <w:rFonts w:ascii="Arial" w:hAnsi="Arial" w:cs="Arial"/>
          <w:bCs/>
          <w:sz w:val="22"/>
          <w:szCs w:val="22"/>
          <w:lang w:eastAsia="ar-SA"/>
        </w:rPr>
        <w:t>its</w:t>
      </w:r>
      <w:proofErr w:type="gramEnd"/>
      <w:r>
        <w:rPr>
          <w:rFonts w:ascii="Arial" w:hAnsi="Arial" w:cs="Arial"/>
          <w:bCs/>
          <w:sz w:val="22"/>
          <w:szCs w:val="22"/>
          <w:lang w:eastAsia="ar-SA"/>
        </w:rPr>
        <w:t xml:space="preserve"> IRR. </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 xml:space="preserve">The COA Legal Affairs Office is of the position that </w:t>
      </w:r>
      <w:r>
        <w:rPr>
          <w:rFonts w:ascii="Arial" w:hAnsi="Arial" w:cs="Arial"/>
          <w:bCs/>
          <w:i/>
          <w:sz w:val="22"/>
          <w:szCs w:val="22"/>
          <w:lang w:eastAsia="ar-SA"/>
        </w:rPr>
        <w:t>“Section 3 of RA No. 7656 provides that all GOCCs shall declare and remit at least 50% of their annual earnings as cash stock or property dividends to the National Government while Section 6(D) of R.A. No. 1169 provides that all balances of any funds in the PCSO shall revert to and form part of the Charity Fund.” It further stated that “the provisions should be interpreted in a way that they can be harmonized in accordance with the rules on statutory construction.  Thus, the interpretation that any balance from the Operating Fund will be reverted back to Charity Fund only after the declaration and remittance of the required dividends under R.A. No. 7656, is more in accord with the purposes and intents of the two laws.”</w:t>
      </w:r>
    </w:p>
    <w:p>
      <w:pPr>
        <w:suppressAutoHyphens/>
        <w:rPr>
          <w:rFonts w:ascii="Arial" w:hAnsi="Arial" w:cs="Arial"/>
          <w:bCs/>
          <w:sz w:val="22"/>
          <w:szCs w:val="22"/>
          <w:lang w:eastAsia="ar-SA"/>
        </w:rPr>
      </w:pPr>
    </w:p>
    <w:p>
      <w:pPr>
        <w:suppressAutoHyphens/>
        <w:ind w:left="0"/>
        <w:rPr>
          <w:rFonts w:ascii="Arial" w:hAnsi="Arial" w:cs="Arial"/>
          <w:bCs/>
          <w:sz w:val="22"/>
          <w:szCs w:val="22"/>
          <w:lang w:eastAsia="ar-SA"/>
        </w:rPr>
      </w:pPr>
      <w:r>
        <w:rPr>
          <w:rFonts w:ascii="Arial" w:hAnsi="Arial" w:cs="Arial"/>
          <w:bCs/>
          <w:sz w:val="22"/>
          <w:szCs w:val="22"/>
          <w:lang w:eastAsia="ar-SA"/>
        </w:rPr>
        <w:t>COA Legal Affairs Office concluded that pending the approval of the President exempting the PCSO from the unpaid dividends, the provision of RA No. 7656 on the remittance of dividends should be applied in conjunction with PCSO’s Charter.</w:t>
      </w:r>
    </w:p>
    <w:p>
      <w:pPr>
        <w:suppressAutoHyphens/>
        <w:rPr>
          <w:rFonts w:ascii="Arial" w:hAnsi="Arial" w:cs="Arial"/>
          <w:bCs/>
          <w:sz w:val="22"/>
          <w:szCs w:val="22"/>
          <w:lang w:eastAsia="ar-SA"/>
        </w:rPr>
      </w:pPr>
    </w:p>
    <w:p>
      <w:pPr>
        <w:suppressAutoHyphens/>
        <w:ind w:left="0"/>
        <w:rPr>
          <w:rFonts w:ascii="Arial" w:hAnsi="Arial" w:cs="Arial"/>
          <w:sz w:val="22"/>
          <w:szCs w:val="22"/>
        </w:rPr>
      </w:pPr>
      <w:r>
        <w:rPr>
          <w:rFonts w:ascii="Arial" w:hAnsi="Arial" w:cs="Arial"/>
          <w:bCs/>
          <w:sz w:val="22"/>
          <w:szCs w:val="22"/>
          <w:lang w:eastAsia="ar-SA"/>
        </w:rPr>
        <w:t xml:space="preserve">In May 2018, PCSO remitted </w:t>
      </w:r>
      <w:r>
        <w:rPr>
          <w:rFonts w:ascii="Arial" w:hAnsi="Arial" w:cs="Arial"/>
          <w:sz w:val="22"/>
          <w:szCs w:val="22"/>
        </w:rPr>
        <w:t>Pesos: Two Billion Five Hundred Thirty Five Million Two Hundred Eighty Nine Thousand One Hundred Fourteen and 49/100 (P2</w:t>
      </w:r>
      <w:proofErr w:type="gramStart"/>
      <w:r>
        <w:rPr>
          <w:rFonts w:ascii="Arial" w:hAnsi="Arial" w:cs="Arial"/>
          <w:sz w:val="22"/>
          <w:szCs w:val="22"/>
        </w:rPr>
        <w:t>,535,289,114.49</w:t>
      </w:r>
      <w:proofErr w:type="gramEnd"/>
      <w:r>
        <w:rPr>
          <w:rFonts w:ascii="Arial" w:hAnsi="Arial" w:cs="Arial"/>
          <w:sz w:val="22"/>
          <w:szCs w:val="22"/>
        </w:rPr>
        <w:t>) to the Bureau of the Treasury (</w:t>
      </w:r>
      <w:proofErr w:type="spellStart"/>
      <w:r>
        <w:rPr>
          <w:rFonts w:ascii="Arial" w:hAnsi="Arial" w:cs="Arial"/>
          <w:sz w:val="22"/>
          <w:szCs w:val="22"/>
        </w:rPr>
        <w:t>BTr</w:t>
      </w:r>
      <w:proofErr w:type="spellEnd"/>
      <w:r>
        <w:rPr>
          <w:rFonts w:ascii="Arial" w:hAnsi="Arial" w:cs="Arial"/>
          <w:sz w:val="22"/>
          <w:szCs w:val="22"/>
        </w:rPr>
        <w:t>), representing the Dividend due for CY 2017.</w:t>
      </w:r>
    </w:p>
    <w:p>
      <w:pPr>
        <w:suppressAutoHyphens/>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As of December 31, 2019, the PCSO is still negotiating with the DOF if indeed the PCSO would be required to remit P8.422 billion for CYs 1994 to 2016. The PCSO is in close contact with the Corporate Affairs Group of the DOF, on the proposed settlement of arrears in Dividends.</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The PCSO paid an additional dividend for CY 2018 on January 27, 2020 amounting to P49</w:t>
      </w:r>
      <w:proofErr w:type="gramStart"/>
      <w:r>
        <w:rPr>
          <w:rFonts w:ascii="Arial" w:hAnsi="Arial" w:cs="Arial"/>
          <w:sz w:val="22"/>
          <w:szCs w:val="22"/>
        </w:rPr>
        <w:t>,110,582.59</w:t>
      </w:r>
      <w:proofErr w:type="gramEnd"/>
      <w:r>
        <w:rPr>
          <w:rFonts w:ascii="Arial" w:hAnsi="Arial" w:cs="Arial"/>
          <w:sz w:val="22"/>
          <w:szCs w:val="22"/>
        </w:rPr>
        <w:t xml:space="preserve"> to </w:t>
      </w:r>
      <w:proofErr w:type="spellStart"/>
      <w:r>
        <w:rPr>
          <w:rFonts w:ascii="Arial" w:hAnsi="Arial" w:cs="Arial"/>
          <w:sz w:val="22"/>
          <w:szCs w:val="22"/>
        </w:rPr>
        <w:t>BTr</w:t>
      </w:r>
      <w:proofErr w:type="spellEnd"/>
      <w:r>
        <w:rPr>
          <w:rFonts w:ascii="Arial" w:hAnsi="Arial" w:cs="Arial"/>
          <w:sz w:val="22"/>
          <w:szCs w:val="22"/>
        </w:rPr>
        <w:t xml:space="preserve">. </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On April 7, 2020, the PCSO remitted Two Billion Two Hundred Nineteen Million Eight Hundred Sixteen Thousand Six Hundred Forty Eight and 06/100 (P2</w:t>
      </w:r>
      <w:proofErr w:type="gramStart"/>
      <w:r>
        <w:rPr>
          <w:rFonts w:ascii="Arial" w:hAnsi="Arial" w:cs="Arial"/>
          <w:sz w:val="22"/>
          <w:szCs w:val="22"/>
        </w:rPr>
        <w:t>,219,816,648.06</w:t>
      </w:r>
      <w:proofErr w:type="gramEnd"/>
      <w:r>
        <w:rPr>
          <w:rFonts w:ascii="Arial" w:hAnsi="Arial" w:cs="Arial"/>
          <w:sz w:val="22"/>
          <w:szCs w:val="22"/>
        </w:rPr>
        <w:t xml:space="preserve">) to the </w:t>
      </w:r>
      <w:proofErr w:type="spellStart"/>
      <w:r>
        <w:rPr>
          <w:rFonts w:ascii="Arial" w:hAnsi="Arial" w:cs="Arial"/>
          <w:sz w:val="22"/>
          <w:szCs w:val="22"/>
        </w:rPr>
        <w:t>BTr</w:t>
      </w:r>
      <w:proofErr w:type="spellEnd"/>
      <w:r>
        <w:rPr>
          <w:rFonts w:ascii="Arial" w:hAnsi="Arial" w:cs="Arial"/>
          <w:sz w:val="22"/>
          <w:szCs w:val="22"/>
        </w:rPr>
        <w:t xml:space="preserve"> as payment for its 2019 Dividend Payable.</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On April 8, 2021, PCSO received a letter from the DOF requesting to remit One Billion Pesos (P1</w:t>
      </w:r>
      <w:proofErr w:type="gramStart"/>
      <w:r>
        <w:rPr>
          <w:rFonts w:ascii="Arial" w:hAnsi="Arial" w:cs="Arial"/>
          <w:sz w:val="22"/>
          <w:szCs w:val="22"/>
        </w:rPr>
        <w:t>,000,000,000.00</w:t>
      </w:r>
      <w:proofErr w:type="gramEnd"/>
      <w:r>
        <w:rPr>
          <w:rFonts w:ascii="Arial" w:hAnsi="Arial" w:cs="Arial"/>
          <w:sz w:val="22"/>
          <w:szCs w:val="22"/>
        </w:rPr>
        <w:t>) as additional dividends from 2019 net earnings due to urgent need to fund the various health and economic measures to mitigate the impact of COVID 19. On April 28, 2021, PCSO thru BR No. 0072 s. 2021, approved the request of DOF for the additional dividend remittance from 2019 earnings that shall be culled from the Charity fund and subject to the approval of the Office of the President. On September 14, 2021, the PCSO received the memorandum from the Office of the President which approve the remittance of One Billion Pesos (P1</w:t>
      </w:r>
      <w:proofErr w:type="gramStart"/>
      <w:r>
        <w:rPr>
          <w:rFonts w:ascii="Arial" w:hAnsi="Arial" w:cs="Arial"/>
          <w:sz w:val="22"/>
          <w:szCs w:val="22"/>
        </w:rPr>
        <w:t>,000,000,000.00</w:t>
      </w:r>
      <w:proofErr w:type="gramEnd"/>
      <w:r>
        <w:rPr>
          <w:rFonts w:ascii="Arial" w:hAnsi="Arial" w:cs="Arial"/>
          <w:sz w:val="22"/>
          <w:szCs w:val="22"/>
        </w:rPr>
        <w:t>) that will be charged to the PCSO Charity fund. Hence, on October 11, 2021, the PCSO remitted One Billion Pesos (P1</w:t>
      </w:r>
      <w:proofErr w:type="gramStart"/>
      <w:r>
        <w:rPr>
          <w:rFonts w:ascii="Arial" w:hAnsi="Arial" w:cs="Arial"/>
          <w:sz w:val="22"/>
          <w:szCs w:val="22"/>
        </w:rPr>
        <w:t>,000,000,000.00</w:t>
      </w:r>
      <w:proofErr w:type="gramEnd"/>
      <w:r>
        <w:rPr>
          <w:rFonts w:ascii="Arial" w:hAnsi="Arial" w:cs="Arial"/>
          <w:sz w:val="22"/>
          <w:szCs w:val="22"/>
        </w:rPr>
        <w:t xml:space="preserve">) to the </w:t>
      </w:r>
      <w:proofErr w:type="spellStart"/>
      <w:r>
        <w:rPr>
          <w:rFonts w:ascii="Arial" w:hAnsi="Arial" w:cs="Arial"/>
          <w:sz w:val="22"/>
          <w:szCs w:val="22"/>
        </w:rPr>
        <w:t>BTr</w:t>
      </w:r>
      <w:proofErr w:type="spellEnd"/>
      <w:r>
        <w:rPr>
          <w:rFonts w:ascii="Arial" w:hAnsi="Arial" w:cs="Arial"/>
          <w:sz w:val="22"/>
          <w:szCs w:val="22"/>
        </w:rPr>
        <w:t xml:space="preserve">. </w:t>
      </w:r>
    </w:p>
    <w:p>
      <w:pPr>
        <w:suppressAutoHyphens/>
        <w:ind w:left="0"/>
        <w:rPr>
          <w:rFonts w:ascii="Arial" w:hAnsi="Arial" w:cs="Arial"/>
          <w:sz w:val="22"/>
          <w:szCs w:val="22"/>
        </w:rPr>
      </w:pPr>
    </w:p>
    <w:p>
      <w:pPr>
        <w:suppressAutoHyphens/>
        <w:ind w:left="0"/>
        <w:rPr>
          <w:rFonts w:ascii="Arial" w:hAnsi="Arial" w:cs="Arial"/>
          <w:sz w:val="22"/>
          <w:szCs w:val="22"/>
        </w:rPr>
      </w:pPr>
      <w:r>
        <w:rPr>
          <w:rFonts w:ascii="Arial" w:hAnsi="Arial" w:cs="Arial"/>
          <w:sz w:val="22"/>
          <w:szCs w:val="22"/>
        </w:rPr>
        <w:t xml:space="preserve">Also on the same year, the PCSO remitted Two Hundred Forty-Four Million Two Hundred Thirteen Thousand Three Hundred Seventy-Five and 34/100 (P244,213,375.34) to the </w:t>
      </w:r>
      <w:proofErr w:type="spellStart"/>
      <w:r>
        <w:rPr>
          <w:rFonts w:ascii="Arial" w:hAnsi="Arial" w:cs="Arial"/>
          <w:sz w:val="22"/>
          <w:szCs w:val="22"/>
        </w:rPr>
        <w:t>BTr</w:t>
      </w:r>
      <w:proofErr w:type="spellEnd"/>
      <w:r>
        <w:rPr>
          <w:rFonts w:ascii="Arial" w:hAnsi="Arial" w:cs="Arial"/>
          <w:sz w:val="22"/>
          <w:szCs w:val="22"/>
        </w:rPr>
        <w:t xml:space="preserve"> as payment for its 2020 Dividend Payable on May 28, 2021 and recognized the 2021 provision amounting to One Billion Five Hundred Seventy-Nine Million Six Hundred Seventy-Nine Thousand Four Hundred Fifty-Five and 85/100 (P1,579,679,455.85) on December 31, 2021.</w:t>
      </w:r>
    </w:p>
    <w:sectPr>
      <w:footerReference w:type="even" r:id="rId8"/>
      <w:footerReference w:type="default" r:id="rId9"/>
      <w:type w:val="continuous"/>
      <w:pgSz w:w="12240" w:h="15840" w:code="1"/>
      <w:pgMar w:top="1440" w:right="1440" w:bottom="1440" w:left="1440" w:header="720" w:footer="720" w:gutter="720"/>
      <w:pgNumType w:start="1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7D93" w16cex:dateUtc="2022-06-28T06:14:00Z"/>
  <w16cex:commentExtensible w16cex:durableId="266D7D94" w16cex:dateUtc="2022-06-28T06:38:00Z"/>
  <w16cex:commentExtensible w16cex:durableId="266D7D95" w16cex:dateUtc="2022-06-28T06:39:00Z"/>
  <w16cex:commentExtensible w16cex:durableId="266D7D96" w16cex:dateUtc="2022-06-20T02:41:00Z"/>
  <w16cex:commentExtensible w16cex:durableId="266D7D97" w16cex:dateUtc="2022-06-20T02:45:00Z"/>
  <w16cex:commentExtensible w16cex:durableId="266D7D98" w16cex:dateUtc="2022-06-20T02:45:00Z"/>
  <w16cex:commentExtensible w16cex:durableId="266D7D99" w16cex:dateUtc="2022-06-20T02:45:00Z"/>
  <w16cex:commentExtensible w16cex:durableId="266FEB40" w16cex:dateUtc="2022-07-06T03:06:00Z"/>
  <w16cex:commentExtensible w16cex:durableId="266D7D9A" w16cex:dateUtc="2022-06-21T02:50:00Z"/>
  <w16cex:commentExtensible w16cex:durableId="266D7D9B" w16cex:dateUtc="2022-06-22T05:39:00Z"/>
  <w16cex:commentExtensible w16cex:durableId="266D7D9D" w16cex:dateUtc="2022-06-28T07:37:00Z"/>
  <w16cex:commentExtensible w16cex:durableId="266D7D9E" w16cex:dateUtc="2022-06-21T06:09:00Z"/>
  <w16cex:commentExtensible w16cex:durableId="266D7D9F" w16cex:dateUtc="2022-06-22T02:18:00Z"/>
  <w16cex:commentExtensible w16cex:durableId="266D7DA0" w16cex:dateUtc="2022-06-22T02:33:00Z"/>
  <w16cex:commentExtensible w16cex:durableId="266D7DA1" w16cex:dateUtc="2022-06-22T02:35:00Z"/>
  <w16cex:commentExtensible w16cex:durableId="266D7DA2" w16cex:dateUtc="2022-06-22T02:38:00Z"/>
  <w16cex:commentExtensible w16cex:durableId="266D7DA3" w16cex:dateUtc="2022-06-22T02:39:00Z"/>
  <w16cex:commentExtensible w16cex:durableId="266D7DA4" w16cex:dateUtc="2022-06-22T02:40:00Z"/>
  <w16cex:commentExtensible w16cex:durableId="266D7DA5" w16cex:dateUtc="2022-06-22T02:41:00Z"/>
  <w16cex:commentExtensible w16cex:durableId="266D7DA6" w16cex:dateUtc="2022-06-22T02:42:00Z"/>
  <w16cex:commentExtensible w16cex:durableId="266D7DA7" w16cex:dateUtc="2022-06-22T02:43:00Z"/>
  <w16cex:commentExtensible w16cex:durableId="266D7DA8" w16cex:dateUtc="2022-06-22T02:44:00Z"/>
  <w16cex:commentExtensible w16cex:durableId="266D7DA9" w16cex:dateUtc="2022-06-22T02:51:00Z"/>
  <w16cex:commentExtensible w16cex:durableId="266D7DAA" w16cex:dateUtc="2022-06-22T02:51:00Z"/>
  <w16cex:commentExtensible w16cex:durableId="266D7DAB" w16cex:dateUtc="2022-06-22T02:52:00Z"/>
  <w16cex:commentExtensible w16cex:durableId="266D7DAC" w16cex:dateUtc="2022-06-22T02:52:00Z"/>
  <w16cex:commentExtensible w16cex:durableId="266D7DAD" w16cex:dateUtc="2022-06-22T02:53:00Z"/>
  <w16cex:commentExtensible w16cex:durableId="266D7DAE" w16cex:dateUtc="2022-06-22T02:53:00Z"/>
  <w16cex:commentExtensible w16cex:durableId="266D7DAF" w16cex:dateUtc="2022-06-22T02:54:00Z"/>
  <w16cex:commentExtensible w16cex:durableId="266D7DB0" w16cex:dateUtc="2022-06-22T02:54:00Z"/>
  <w16cex:commentExtensible w16cex:durableId="266D7DB1" w16cex:dateUtc="2022-06-22T02:58:00Z"/>
  <w16cex:commentExtensible w16cex:durableId="266D7DB2" w16cex:dateUtc="2022-06-22T03:01:00Z"/>
  <w16cex:commentExtensible w16cex:durableId="266D7DB3" w16cex:dateUtc="2022-06-28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2845A4" w16cid:durableId="266D7D93"/>
  <w16cid:commentId w16cid:paraId="3A77DCED" w16cid:durableId="266D7D94"/>
  <w16cid:commentId w16cid:paraId="73AC2FBF" w16cid:durableId="266D7D95"/>
  <w16cid:commentId w16cid:paraId="146F2260" w16cid:durableId="266D7D96"/>
  <w16cid:commentId w16cid:paraId="6EA9EA76" w16cid:durableId="266D7D97"/>
  <w16cid:commentId w16cid:paraId="0C52017C" w16cid:durableId="266D7D98"/>
  <w16cid:commentId w16cid:paraId="0F470331" w16cid:durableId="266D7D99"/>
  <w16cid:commentId w16cid:paraId="2536B6F5" w16cid:durableId="266FEB40"/>
  <w16cid:commentId w16cid:paraId="1F076EFF" w16cid:durableId="266D7D9A"/>
  <w16cid:commentId w16cid:paraId="76F0E6DA" w16cid:durableId="266D7D9B"/>
  <w16cid:commentId w16cid:paraId="57CFECF9" w16cid:durableId="266D7D9C"/>
  <w16cid:commentId w16cid:paraId="7D4D0C6B" w16cid:durableId="266D7D9D"/>
  <w16cid:commentId w16cid:paraId="35AC485A" w16cid:durableId="266D7D9E"/>
  <w16cid:commentId w16cid:paraId="60CF7E9A" w16cid:durableId="266D7D9F"/>
  <w16cid:commentId w16cid:paraId="07B888EC" w16cid:durableId="266D7DA0"/>
  <w16cid:commentId w16cid:paraId="248055B6" w16cid:durableId="266D7DA1"/>
  <w16cid:commentId w16cid:paraId="76597F28" w16cid:durableId="266D7DA2"/>
  <w16cid:commentId w16cid:paraId="290A5CA1" w16cid:durableId="266D7DA3"/>
  <w16cid:commentId w16cid:paraId="58E12CBF" w16cid:durableId="266D7DA4"/>
  <w16cid:commentId w16cid:paraId="4084AC00" w16cid:durableId="266D7DA5"/>
  <w16cid:commentId w16cid:paraId="1B003028" w16cid:durableId="266D7DA6"/>
  <w16cid:commentId w16cid:paraId="0DD65BD1" w16cid:durableId="266D7DA7"/>
  <w16cid:commentId w16cid:paraId="25D2DE31" w16cid:durableId="266D7DA8"/>
  <w16cid:commentId w16cid:paraId="14CA6681" w16cid:durableId="266D7DA9"/>
  <w16cid:commentId w16cid:paraId="619B316A" w16cid:durableId="266D7DAA"/>
  <w16cid:commentId w16cid:paraId="164A364C" w16cid:durableId="266D7DAB"/>
  <w16cid:commentId w16cid:paraId="7E7E5ED1" w16cid:durableId="266D7DAC"/>
  <w16cid:commentId w16cid:paraId="1F800718" w16cid:durableId="266D7DAD"/>
  <w16cid:commentId w16cid:paraId="5E1B1AFB" w16cid:durableId="266D7DAE"/>
  <w16cid:commentId w16cid:paraId="39D60E6D" w16cid:durableId="266D7DAF"/>
  <w16cid:commentId w16cid:paraId="45D196B8" w16cid:durableId="266D7DB0"/>
  <w16cid:commentId w16cid:paraId="1A6334BF" w16cid:durableId="266D7DB1"/>
  <w16cid:commentId w16cid:paraId="63B01FE0" w16cid:durableId="266D7DB2"/>
  <w16cid:commentId w16cid:paraId="25FFB9A2" w16cid:durableId="266D7D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40</w:t>
    </w:r>
    <w:r>
      <w:rPr>
        <w:rStyle w:val="PageNumber"/>
      </w:rPr>
      <w:fldChar w:fldCharType="end"/>
    </w:r>
  </w:p>
  <w:p>
    <w:pPr>
      <w:pStyle w:val="Footer"/>
      <w:ind w:right="360"/>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825817679"/>
      <w:docPartObj>
        <w:docPartGallery w:val="Page Numbers (Bottom of Page)"/>
        <w:docPartUnique/>
      </w:docPartObj>
    </w:sdtPr>
    <w:sdtEndPr>
      <w:rPr>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46</w:t>
        </w:r>
        <w:r>
          <w:rPr>
            <w:rFonts w:ascii="Arial" w:hAnsi="Arial" w:cs="Arial"/>
            <w:noProof/>
            <w:sz w:val="20"/>
            <w:szCs w:val="20"/>
          </w:rPr>
          <w:fldChar w:fldCharType="end"/>
        </w:r>
      </w:p>
    </w:sdtContent>
  </w:sdt>
  <w:p>
    <w:pPr>
      <w:pStyle w:val="Footer"/>
      <w:tabs>
        <w:tab w:val="left" w:pos="3285"/>
      </w:tabs>
      <w:ind w:right="360"/>
    </w:pP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3C9A"/>
    <w:multiLevelType w:val="hybridMultilevel"/>
    <w:tmpl w:val="740A135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3B3160E"/>
    <w:multiLevelType w:val="hybridMultilevel"/>
    <w:tmpl w:val="523AF6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52D4017"/>
    <w:multiLevelType w:val="hybridMultilevel"/>
    <w:tmpl w:val="DADE30B0"/>
    <w:lvl w:ilvl="0" w:tplc="C8981A4A">
      <w:start w:val="4"/>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5E85360"/>
    <w:multiLevelType w:val="hybridMultilevel"/>
    <w:tmpl w:val="C9181C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738220D"/>
    <w:multiLevelType w:val="hybridMultilevel"/>
    <w:tmpl w:val="A99E9CA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75457D3"/>
    <w:multiLevelType w:val="hybridMultilevel"/>
    <w:tmpl w:val="1682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1A7AFC"/>
    <w:multiLevelType w:val="hybridMultilevel"/>
    <w:tmpl w:val="1BFA84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636194"/>
    <w:multiLevelType w:val="multilevel"/>
    <w:tmpl w:val="8D1E63F6"/>
    <w:lvl w:ilvl="0">
      <w:start w:val="26"/>
      <w:numFmt w:val="decimal"/>
      <w:pStyle w:val="Style2"/>
      <w:lvlText w:val="%1."/>
      <w:lvlJc w:val="left"/>
      <w:pPr>
        <w:ind w:left="284" w:hanging="284"/>
      </w:pPr>
      <w:rPr>
        <w:rFonts w:hint="default"/>
        <w:sz w:val="22"/>
      </w:rPr>
    </w:lvl>
    <w:lvl w:ilvl="1">
      <w:start w:val="1"/>
      <w:numFmt w:val="decimal"/>
      <w:lvlRestart w:val="0"/>
      <w:lvlText w:val="%1.%2."/>
      <w:lvlJc w:val="left"/>
      <w:pPr>
        <w:ind w:left="1021" w:hanging="737"/>
      </w:pPr>
      <w:rPr>
        <w:rFonts w:hint="default"/>
      </w:rPr>
    </w:lvl>
    <w:lvl w:ilvl="2">
      <w:start w:val="1"/>
      <w:numFmt w:val="lowerLetter"/>
      <w:lvlText w:val="%3."/>
      <w:lvlJc w:val="left"/>
      <w:pPr>
        <w:ind w:left="852" w:hanging="284"/>
      </w:pPr>
      <w:rPr>
        <w:rFonts w:hint="default"/>
      </w:rPr>
    </w:lvl>
    <w:lvl w:ilvl="3">
      <w:start w:val="1"/>
      <w:numFmt w:val="lowerRoman"/>
      <w:lvlText w:val="%4."/>
      <w:lvlJc w:val="right"/>
      <w:pPr>
        <w:ind w:left="1136" w:hanging="284"/>
      </w:pPr>
      <w:rPr>
        <w:rFonts w:hint="default"/>
      </w:rPr>
    </w:lvl>
    <w:lvl w:ilvl="4">
      <w:start w:val="1"/>
      <w:numFmt w:val="lowerLetter"/>
      <w:lvlText w:val="%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lowerRoman"/>
      <w:lvlText w:val="%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8" w15:restartNumberingAfterBreak="0">
    <w:nsid w:val="088F008D"/>
    <w:multiLevelType w:val="hybridMultilevel"/>
    <w:tmpl w:val="F1DC12C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0979122C"/>
    <w:multiLevelType w:val="hybridMultilevel"/>
    <w:tmpl w:val="68DA0002"/>
    <w:lvl w:ilvl="0" w:tplc="AAC83530">
      <w:start w:val="5"/>
      <w:numFmt w:val="decimal"/>
      <w:lvlText w:val="%1."/>
      <w:lvlJc w:val="left"/>
      <w:pPr>
        <w:ind w:left="45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0CCD420D"/>
    <w:multiLevelType w:val="hybridMultilevel"/>
    <w:tmpl w:val="1D489E06"/>
    <w:lvl w:ilvl="0" w:tplc="AB7404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295034C"/>
    <w:multiLevelType w:val="hybridMultilevel"/>
    <w:tmpl w:val="896ED3C8"/>
    <w:lvl w:ilvl="0" w:tplc="8B5E1CCE">
      <w:start w:val="8"/>
      <w:numFmt w:val="decimal"/>
      <w:lvlText w:val="%1."/>
      <w:lvlJc w:val="left"/>
      <w:pPr>
        <w:ind w:left="7873" w:hanging="360"/>
      </w:pPr>
      <w:rPr>
        <w:rFonts w:hint="default"/>
        <w:b/>
      </w:rPr>
    </w:lvl>
    <w:lvl w:ilvl="1" w:tplc="34090019" w:tentative="1">
      <w:start w:val="1"/>
      <w:numFmt w:val="lowerLetter"/>
      <w:lvlText w:val="%2."/>
      <w:lvlJc w:val="left"/>
      <w:pPr>
        <w:ind w:left="8203" w:hanging="360"/>
      </w:pPr>
    </w:lvl>
    <w:lvl w:ilvl="2" w:tplc="3409001B" w:tentative="1">
      <w:start w:val="1"/>
      <w:numFmt w:val="lowerRoman"/>
      <w:lvlText w:val="%3."/>
      <w:lvlJc w:val="right"/>
      <w:pPr>
        <w:ind w:left="8923" w:hanging="180"/>
      </w:pPr>
    </w:lvl>
    <w:lvl w:ilvl="3" w:tplc="3409000F" w:tentative="1">
      <w:start w:val="1"/>
      <w:numFmt w:val="decimal"/>
      <w:lvlText w:val="%4."/>
      <w:lvlJc w:val="left"/>
      <w:pPr>
        <w:ind w:left="9643" w:hanging="360"/>
      </w:pPr>
    </w:lvl>
    <w:lvl w:ilvl="4" w:tplc="34090019" w:tentative="1">
      <w:start w:val="1"/>
      <w:numFmt w:val="lowerLetter"/>
      <w:lvlText w:val="%5."/>
      <w:lvlJc w:val="left"/>
      <w:pPr>
        <w:ind w:left="10363" w:hanging="360"/>
      </w:pPr>
    </w:lvl>
    <w:lvl w:ilvl="5" w:tplc="3409001B" w:tentative="1">
      <w:start w:val="1"/>
      <w:numFmt w:val="lowerRoman"/>
      <w:lvlText w:val="%6."/>
      <w:lvlJc w:val="right"/>
      <w:pPr>
        <w:ind w:left="11083" w:hanging="180"/>
      </w:pPr>
    </w:lvl>
    <w:lvl w:ilvl="6" w:tplc="3409000F" w:tentative="1">
      <w:start w:val="1"/>
      <w:numFmt w:val="decimal"/>
      <w:lvlText w:val="%7."/>
      <w:lvlJc w:val="left"/>
      <w:pPr>
        <w:ind w:left="11803" w:hanging="360"/>
      </w:pPr>
    </w:lvl>
    <w:lvl w:ilvl="7" w:tplc="34090019" w:tentative="1">
      <w:start w:val="1"/>
      <w:numFmt w:val="lowerLetter"/>
      <w:lvlText w:val="%8."/>
      <w:lvlJc w:val="left"/>
      <w:pPr>
        <w:ind w:left="12523" w:hanging="360"/>
      </w:pPr>
    </w:lvl>
    <w:lvl w:ilvl="8" w:tplc="3409001B" w:tentative="1">
      <w:start w:val="1"/>
      <w:numFmt w:val="lowerRoman"/>
      <w:lvlText w:val="%9."/>
      <w:lvlJc w:val="right"/>
      <w:pPr>
        <w:ind w:left="13243" w:hanging="180"/>
      </w:pPr>
    </w:lvl>
  </w:abstractNum>
  <w:abstractNum w:abstractNumId="12" w15:restartNumberingAfterBreak="0">
    <w:nsid w:val="16C3797C"/>
    <w:multiLevelType w:val="hybridMultilevel"/>
    <w:tmpl w:val="7D26939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1717085F"/>
    <w:multiLevelType w:val="hybridMultilevel"/>
    <w:tmpl w:val="0F00F4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7321670"/>
    <w:multiLevelType w:val="hybridMultilevel"/>
    <w:tmpl w:val="B64ABA1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1A8525A5"/>
    <w:multiLevelType w:val="hybridMultilevel"/>
    <w:tmpl w:val="3B4E7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B12A01"/>
    <w:multiLevelType w:val="hybridMultilevel"/>
    <w:tmpl w:val="8D7656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1ADD53D0"/>
    <w:multiLevelType w:val="hybridMultilevel"/>
    <w:tmpl w:val="0934631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1CA4079C"/>
    <w:multiLevelType w:val="hybridMultilevel"/>
    <w:tmpl w:val="172A059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1E696BBB"/>
    <w:multiLevelType w:val="hybridMultilevel"/>
    <w:tmpl w:val="7670247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1FBC37FF"/>
    <w:multiLevelType w:val="hybridMultilevel"/>
    <w:tmpl w:val="9C1EC5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20744057"/>
    <w:multiLevelType w:val="hybridMultilevel"/>
    <w:tmpl w:val="67E661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22747936"/>
    <w:multiLevelType w:val="hybridMultilevel"/>
    <w:tmpl w:val="CAC0E70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23510DFF"/>
    <w:multiLevelType w:val="multilevel"/>
    <w:tmpl w:val="7FB6FB90"/>
    <w:lvl w:ilvl="0">
      <w:start w:val="1"/>
      <w:numFmt w:val="none"/>
      <w:lvlText w:val="2."/>
      <w:lvlJc w:val="left"/>
      <w:pPr>
        <w:ind w:left="360" w:hanging="360"/>
      </w:pPr>
      <w:rPr>
        <w:rFonts w:hint="default"/>
        <w:b/>
        <w:sz w:val="24"/>
        <w:szCs w:val="24"/>
      </w:rPr>
    </w:lvl>
    <w:lvl w:ilvl="1">
      <w:start w:val="2"/>
      <w:numFmt w:val="decimalZero"/>
      <w:isLgl/>
      <w:lvlText w:val="%1.%2."/>
      <w:lvlJc w:val="left"/>
      <w:pPr>
        <w:ind w:left="1062" w:hanging="720"/>
      </w:pPr>
      <w:rPr>
        <w:rFonts w:hint="default"/>
      </w:rPr>
    </w:lvl>
    <w:lvl w:ilvl="2">
      <w:start w:val="2"/>
      <w:numFmt w:val="decimal"/>
      <w:lvlText w:val="3.%3"/>
      <w:lvlJc w:val="left"/>
      <w:pPr>
        <w:ind w:left="1404" w:hanging="720"/>
      </w:pPr>
      <w:rPr>
        <w:rFonts w:hint="default"/>
        <w:b w:val="0"/>
        <w:i w:val="0"/>
      </w:rPr>
    </w:lvl>
    <w:lvl w:ilvl="3">
      <w:start w:val="1"/>
      <w:numFmt w:val="decimal"/>
      <w:isLgl/>
      <w:lvlText w:val="%1.%2.%3.%4."/>
      <w:lvlJc w:val="left"/>
      <w:pPr>
        <w:ind w:left="2106" w:hanging="108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92" w:hanging="1440"/>
      </w:pPr>
      <w:rPr>
        <w:rFonts w:hint="default"/>
      </w:rPr>
    </w:lvl>
    <w:lvl w:ilvl="7">
      <w:start w:val="1"/>
      <w:numFmt w:val="decimal"/>
      <w:isLgl/>
      <w:lvlText w:val="%1.%2.%3.%4.%5.%6.%7.%8."/>
      <w:lvlJc w:val="left"/>
      <w:pPr>
        <w:ind w:left="4194" w:hanging="1800"/>
      </w:pPr>
      <w:rPr>
        <w:rFonts w:hint="default"/>
      </w:rPr>
    </w:lvl>
    <w:lvl w:ilvl="8">
      <w:start w:val="1"/>
      <w:numFmt w:val="decimal"/>
      <w:isLgl/>
      <w:lvlText w:val="%1.%2.%3.%4.%5.%6.%7.%8.%9."/>
      <w:lvlJc w:val="left"/>
      <w:pPr>
        <w:ind w:left="4536" w:hanging="1800"/>
      </w:pPr>
      <w:rPr>
        <w:rFonts w:hint="default"/>
      </w:rPr>
    </w:lvl>
  </w:abstractNum>
  <w:abstractNum w:abstractNumId="24" w15:restartNumberingAfterBreak="0">
    <w:nsid w:val="23622CAB"/>
    <w:multiLevelType w:val="hybridMultilevel"/>
    <w:tmpl w:val="C0C02A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25264DF1"/>
    <w:multiLevelType w:val="hybridMultilevel"/>
    <w:tmpl w:val="9E664F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25305AA0"/>
    <w:multiLevelType w:val="hybridMultilevel"/>
    <w:tmpl w:val="D1DC5F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26264698"/>
    <w:multiLevelType w:val="hybridMultilevel"/>
    <w:tmpl w:val="ECCE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A82BC3"/>
    <w:multiLevelType w:val="hybridMultilevel"/>
    <w:tmpl w:val="60D2E0E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27146265"/>
    <w:multiLevelType w:val="hybridMultilevel"/>
    <w:tmpl w:val="0F5EC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A1115E1"/>
    <w:multiLevelType w:val="hybridMultilevel"/>
    <w:tmpl w:val="E2E655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2B187A4C"/>
    <w:multiLevelType w:val="hybridMultilevel"/>
    <w:tmpl w:val="FBA80602"/>
    <w:lvl w:ilvl="0" w:tplc="34090001">
      <w:start w:val="1"/>
      <w:numFmt w:val="bullet"/>
      <w:lvlText w:val=""/>
      <w:lvlJc w:val="left"/>
      <w:pPr>
        <w:ind w:left="1080" w:hanging="360"/>
      </w:pPr>
      <w:rPr>
        <w:rFonts w:ascii="Symbol" w:hAnsi="Symbol" w:hint="default"/>
      </w:rPr>
    </w:lvl>
    <w:lvl w:ilvl="1" w:tplc="EF7AD700">
      <w:numFmt w:val="bullet"/>
      <w:lvlText w:val="•"/>
      <w:lvlJc w:val="left"/>
      <w:pPr>
        <w:ind w:left="1800" w:hanging="360"/>
      </w:pPr>
      <w:rPr>
        <w:rFonts w:ascii="Calibri" w:eastAsiaTheme="minorEastAsia" w:hAnsi="Calibri" w:cs="Times New Roman"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2" w15:restartNumberingAfterBreak="0">
    <w:nsid w:val="2BB8746D"/>
    <w:multiLevelType w:val="hybridMultilevel"/>
    <w:tmpl w:val="6D524FB2"/>
    <w:lvl w:ilvl="0" w:tplc="6E1E14E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80753A"/>
    <w:multiLevelType w:val="hybridMultilevel"/>
    <w:tmpl w:val="E528C86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2D275E9D"/>
    <w:multiLevelType w:val="hybridMultilevel"/>
    <w:tmpl w:val="59D0017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2E426623"/>
    <w:multiLevelType w:val="hybridMultilevel"/>
    <w:tmpl w:val="4C18BF04"/>
    <w:lvl w:ilvl="0" w:tplc="65EC7B36">
      <w:start w:val="2"/>
      <w:numFmt w:val="lowerLetter"/>
      <w:lvlText w:val="%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3011418C"/>
    <w:multiLevelType w:val="hybridMultilevel"/>
    <w:tmpl w:val="6BDC304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305B53F0"/>
    <w:multiLevelType w:val="hybridMultilevel"/>
    <w:tmpl w:val="A66885BE"/>
    <w:lvl w:ilvl="0" w:tplc="BF7A3644">
      <w:start w:val="5"/>
      <w:numFmt w:val="upperLetter"/>
      <w:lvlText w:val="%1."/>
      <w:lvlJc w:val="left"/>
      <w:pPr>
        <w:ind w:left="513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31695380"/>
    <w:multiLevelType w:val="hybridMultilevel"/>
    <w:tmpl w:val="CD409DA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31721CEA"/>
    <w:multiLevelType w:val="hybridMultilevel"/>
    <w:tmpl w:val="4F40D4D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32577794"/>
    <w:multiLevelType w:val="hybridMultilevel"/>
    <w:tmpl w:val="4398AFB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327160EC"/>
    <w:multiLevelType w:val="hybridMultilevel"/>
    <w:tmpl w:val="30CEAF1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33672E12"/>
    <w:multiLevelType w:val="hybridMultilevel"/>
    <w:tmpl w:val="BA84CCB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349859DE"/>
    <w:multiLevelType w:val="hybridMultilevel"/>
    <w:tmpl w:val="2E32A33E"/>
    <w:lvl w:ilvl="0" w:tplc="E3387A18">
      <w:start w:val="1"/>
      <w:numFmt w:val="upperLetter"/>
      <w:lvlText w:val="%1."/>
      <w:lvlJc w:val="left"/>
      <w:pPr>
        <w:ind w:left="4050" w:hanging="360"/>
      </w:pPr>
      <w:rPr>
        <w:rFonts w:hint="default"/>
        <w:b/>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tentative="1">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44" w15:restartNumberingAfterBreak="0">
    <w:nsid w:val="36CA1B8E"/>
    <w:multiLevelType w:val="hybridMultilevel"/>
    <w:tmpl w:val="B93CA88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377130AC"/>
    <w:multiLevelType w:val="multilevel"/>
    <w:tmpl w:val="5616E892"/>
    <w:lvl w:ilvl="0">
      <w:start w:val="24"/>
      <w:numFmt w:val="none"/>
      <w:lvlText w:val="22."/>
      <w:lvlJc w:val="left"/>
      <w:pPr>
        <w:ind w:left="420" w:hanging="420"/>
      </w:pPr>
      <w:rPr>
        <w:rFonts w:hint="default"/>
      </w:rPr>
    </w:lvl>
    <w:lvl w:ilvl="1">
      <w:start w:val="1"/>
      <w:numFmt w:val="decimal"/>
      <w:suff w:val="space"/>
      <w:lvlText w:val="%122.%2"/>
      <w:lvlJc w:val="left"/>
      <w:pPr>
        <w:ind w:left="780" w:hanging="42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7724C13"/>
    <w:multiLevelType w:val="hybridMultilevel"/>
    <w:tmpl w:val="F0C8F1D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38443BAF"/>
    <w:multiLevelType w:val="hybridMultilevel"/>
    <w:tmpl w:val="18C49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A297B35"/>
    <w:multiLevelType w:val="hybridMultilevel"/>
    <w:tmpl w:val="3796D54E"/>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9" w15:restartNumberingAfterBreak="0">
    <w:nsid w:val="3C4F5487"/>
    <w:multiLevelType w:val="hybridMultilevel"/>
    <w:tmpl w:val="50B6DFE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0" w15:restartNumberingAfterBreak="0">
    <w:nsid w:val="3E243EA8"/>
    <w:multiLevelType w:val="hybridMultilevel"/>
    <w:tmpl w:val="4C4C531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3EC37FBD"/>
    <w:multiLevelType w:val="hybridMultilevel"/>
    <w:tmpl w:val="00400FF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3F1551DC"/>
    <w:multiLevelType w:val="hybridMultilevel"/>
    <w:tmpl w:val="FC1EC6A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42446969"/>
    <w:multiLevelType w:val="hybridMultilevel"/>
    <w:tmpl w:val="53BE0B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442C09FE"/>
    <w:multiLevelType w:val="hybridMultilevel"/>
    <w:tmpl w:val="F9C8F3E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44D30DDE"/>
    <w:multiLevelType w:val="hybridMultilevel"/>
    <w:tmpl w:val="5354115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45837D64"/>
    <w:multiLevelType w:val="hybridMultilevel"/>
    <w:tmpl w:val="07A45FD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57" w15:restartNumberingAfterBreak="0">
    <w:nsid w:val="466710A4"/>
    <w:multiLevelType w:val="hybridMultilevel"/>
    <w:tmpl w:val="A968AEB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46E91FA4"/>
    <w:multiLevelType w:val="hybridMultilevel"/>
    <w:tmpl w:val="B03ED2D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9" w15:restartNumberingAfterBreak="0">
    <w:nsid w:val="48411DC4"/>
    <w:multiLevelType w:val="hybridMultilevel"/>
    <w:tmpl w:val="743ED7BC"/>
    <w:lvl w:ilvl="0" w:tplc="B4026712">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0" w15:restartNumberingAfterBreak="0">
    <w:nsid w:val="48854857"/>
    <w:multiLevelType w:val="hybridMultilevel"/>
    <w:tmpl w:val="FF9C9F48"/>
    <w:lvl w:ilvl="0" w:tplc="24088CAE">
      <w:start w:val="1"/>
      <w:numFmt w:val="decimal"/>
      <w:lvlText w:val="3.%1"/>
      <w:lvlJc w:val="left"/>
      <w:pPr>
        <w:ind w:left="720" w:hanging="360"/>
      </w:pPr>
      <w:rPr>
        <w:rFonts w:hint="default"/>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1" w15:restartNumberingAfterBreak="0">
    <w:nsid w:val="4898418A"/>
    <w:multiLevelType w:val="hybridMultilevel"/>
    <w:tmpl w:val="CED0A7B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2" w15:restartNumberingAfterBreak="0">
    <w:nsid w:val="49B13D36"/>
    <w:multiLevelType w:val="hybridMultilevel"/>
    <w:tmpl w:val="F6A6BF2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3" w15:restartNumberingAfterBreak="0">
    <w:nsid w:val="4B345CE2"/>
    <w:multiLevelType w:val="hybridMultilevel"/>
    <w:tmpl w:val="656668A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4" w15:restartNumberingAfterBreak="0">
    <w:nsid w:val="4CAD4881"/>
    <w:multiLevelType w:val="hybridMultilevel"/>
    <w:tmpl w:val="7CEA96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5" w15:restartNumberingAfterBreak="0">
    <w:nsid w:val="4E4E50B8"/>
    <w:multiLevelType w:val="hybridMultilevel"/>
    <w:tmpl w:val="9D30B0F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6" w15:restartNumberingAfterBreak="0">
    <w:nsid w:val="4F1F2A14"/>
    <w:multiLevelType w:val="hybridMultilevel"/>
    <w:tmpl w:val="CA86EAA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7" w15:restartNumberingAfterBreak="0">
    <w:nsid w:val="4F257C13"/>
    <w:multiLevelType w:val="hybridMultilevel"/>
    <w:tmpl w:val="90D4B3EC"/>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68" w15:restartNumberingAfterBreak="0">
    <w:nsid w:val="50FC14EC"/>
    <w:multiLevelType w:val="hybridMultilevel"/>
    <w:tmpl w:val="8830F87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9" w15:restartNumberingAfterBreak="0">
    <w:nsid w:val="5152045D"/>
    <w:multiLevelType w:val="hybridMultilevel"/>
    <w:tmpl w:val="40624946"/>
    <w:lvl w:ilvl="0" w:tplc="34090001">
      <w:start w:val="1"/>
      <w:numFmt w:val="bullet"/>
      <w:lvlText w:val=""/>
      <w:lvlJc w:val="left"/>
      <w:pPr>
        <w:ind w:left="1710" w:hanging="360"/>
      </w:pPr>
      <w:rPr>
        <w:rFonts w:ascii="Symbol" w:hAnsi="Symbol" w:hint="default"/>
      </w:rPr>
    </w:lvl>
    <w:lvl w:ilvl="1" w:tplc="34090003" w:tentative="1">
      <w:start w:val="1"/>
      <w:numFmt w:val="bullet"/>
      <w:lvlText w:val="o"/>
      <w:lvlJc w:val="left"/>
      <w:pPr>
        <w:ind w:left="2430" w:hanging="360"/>
      </w:pPr>
      <w:rPr>
        <w:rFonts w:ascii="Courier New" w:hAnsi="Courier New" w:cs="Courier New" w:hint="default"/>
      </w:rPr>
    </w:lvl>
    <w:lvl w:ilvl="2" w:tplc="34090005" w:tentative="1">
      <w:start w:val="1"/>
      <w:numFmt w:val="bullet"/>
      <w:lvlText w:val=""/>
      <w:lvlJc w:val="left"/>
      <w:pPr>
        <w:ind w:left="3150" w:hanging="360"/>
      </w:pPr>
      <w:rPr>
        <w:rFonts w:ascii="Wingdings" w:hAnsi="Wingdings" w:hint="default"/>
      </w:rPr>
    </w:lvl>
    <w:lvl w:ilvl="3" w:tplc="34090001" w:tentative="1">
      <w:start w:val="1"/>
      <w:numFmt w:val="bullet"/>
      <w:lvlText w:val=""/>
      <w:lvlJc w:val="left"/>
      <w:pPr>
        <w:ind w:left="3870" w:hanging="360"/>
      </w:pPr>
      <w:rPr>
        <w:rFonts w:ascii="Symbol" w:hAnsi="Symbol" w:hint="default"/>
      </w:rPr>
    </w:lvl>
    <w:lvl w:ilvl="4" w:tplc="34090003" w:tentative="1">
      <w:start w:val="1"/>
      <w:numFmt w:val="bullet"/>
      <w:lvlText w:val="o"/>
      <w:lvlJc w:val="left"/>
      <w:pPr>
        <w:ind w:left="4590" w:hanging="360"/>
      </w:pPr>
      <w:rPr>
        <w:rFonts w:ascii="Courier New" w:hAnsi="Courier New" w:cs="Courier New" w:hint="default"/>
      </w:rPr>
    </w:lvl>
    <w:lvl w:ilvl="5" w:tplc="34090005" w:tentative="1">
      <w:start w:val="1"/>
      <w:numFmt w:val="bullet"/>
      <w:lvlText w:val=""/>
      <w:lvlJc w:val="left"/>
      <w:pPr>
        <w:ind w:left="5310" w:hanging="360"/>
      </w:pPr>
      <w:rPr>
        <w:rFonts w:ascii="Wingdings" w:hAnsi="Wingdings" w:hint="default"/>
      </w:rPr>
    </w:lvl>
    <w:lvl w:ilvl="6" w:tplc="34090001" w:tentative="1">
      <w:start w:val="1"/>
      <w:numFmt w:val="bullet"/>
      <w:lvlText w:val=""/>
      <w:lvlJc w:val="left"/>
      <w:pPr>
        <w:ind w:left="6030" w:hanging="360"/>
      </w:pPr>
      <w:rPr>
        <w:rFonts w:ascii="Symbol" w:hAnsi="Symbol" w:hint="default"/>
      </w:rPr>
    </w:lvl>
    <w:lvl w:ilvl="7" w:tplc="34090003" w:tentative="1">
      <w:start w:val="1"/>
      <w:numFmt w:val="bullet"/>
      <w:lvlText w:val="o"/>
      <w:lvlJc w:val="left"/>
      <w:pPr>
        <w:ind w:left="6750" w:hanging="360"/>
      </w:pPr>
      <w:rPr>
        <w:rFonts w:ascii="Courier New" w:hAnsi="Courier New" w:cs="Courier New" w:hint="default"/>
      </w:rPr>
    </w:lvl>
    <w:lvl w:ilvl="8" w:tplc="34090005" w:tentative="1">
      <w:start w:val="1"/>
      <w:numFmt w:val="bullet"/>
      <w:lvlText w:val=""/>
      <w:lvlJc w:val="left"/>
      <w:pPr>
        <w:ind w:left="7470" w:hanging="360"/>
      </w:pPr>
      <w:rPr>
        <w:rFonts w:ascii="Wingdings" w:hAnsi="Wingdings" w:hint="default"/>
      </w:rPr>
    </w:lvl>
  </w:abstractNum>
  <w:abstractNum w:abstractNumId="70" w15:restartNumberingAfterBreak="0">
    <w:nsid w:val="534F38E2"/>
    <w:multiLevelType w:val="hybridMultilevel"/>
    <w:tmpl w:val="CB1ECCB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1" w15:restartNumberingAfterBreak="0">
    <w:nsid w:val="53BD4059"/>
    <w:multiLevelType w:val="hybridMultilevel"/>
    <w:tmpl w:val="8878CBB6"/>
    <w:lvl w:ilvl="0" w:tplc="20FCE66E">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72" w15:restartNumberingAfterBreak="0">
    <w:nsid w:val="54191A6F"/>
    <w:multiLevelType w:val="hybridMultilevel"/>
    <w:tmpl w:val="E42056C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3" w15:restartNumberingAfterBreak="0">
    <w:nsid w:val="571B6D5C"/>
    <w:multiLevelType w:val="multilevel"/>
    <w:tmpl w:val="E8B4E60A"/>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5C41735B"/>
    <w:multiLevelType w:val="hybridMultilevel"/>
    <w:tmpl w:val="938834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5" w15:restartNumberingAfterBreak="0">
    <w:nsid w:val="5C922331"/>
    <w:multiLevelType w:val="hybridMultilevel"/>
    <w:tmpl w:val="A5F2A93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6" w15:restartNumberingAfterBreak="0">
    <w:nsid w:val="5F3950C1"/>
    <w:multiLevelType w:val="hybridMultilevel"/>
    <w:tmpl w:val="0930DDB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7" w15:restartNumberingAfterBreak="0">
    <w:nsid w:val="5FAA4770"/>
    <w:multiLevelType w:val="hybridMultilevel"/>
    <w:tmpl w:val="BF884250"/>
    <w:lvl w:ilvl="0" w:tplc="3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60090A1C"/>
    <w:multiLevelType w:val="hybridMultilevel"/>
    <w:tmpl w:val="8F7C13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9" w15:restartNumberingAfterBreak="0">
    <w:nsid w:val="611A7525"/>
    <w:multiLevelType w:val="hybridMultilevel"/>
    <w:tmpl w:val="849E3E5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0" w15:restartNumberingAfterBreak="0">
    <w:nsid w:val="61874240"/>
    <w:multiLevelType w:val="hybridMultilevel"/>
    <w:tmpl w:val="34D66544"/>
    <w:lvl w:ilvl="0" w:tplc="40FC8FA2">
      <w:start w:val="1"/>
      <w:numFmt w:val="decimal"/>
      <w:lvlText w:val="%1."/>
      <w:lvlJc w:val="left"/>
      <w:pPr>
        <w:ind w:left="720" w:hanging="360"/>
      </w:pPr>
      <w:rPr>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1" w15:restartNumberingAfterBreak="0">
    <w:nsid w:val="638D5F92"/>
    <w:multiLevelType w:val="hybridMultilevel"/>
    <w:tmpl w:val="84DEB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2" w15:restartNumberingAfterBreak="0">
    <w:nsid w:val="63B31B1F"/>
    <w:multiLevelType w:val="hybridMultilevel"/>
    <w:tmpl w:val="C6E8280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3" w15:restartNumberingAfterBreak="0">
    <w:nsid w:val="65DC016D"/>
    <w:multiLevelType w:val="hybridMultilevel"/>
    <w:tmpl w:val="9388572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4" w15:restartNumberingAfterBreak="0">
    <w:nsid w:val="66760262"/>
    <w:multiLevelType w:val="hybridMultilevel"/>
    <w:tmpl w:val="C3425A3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5" w15:restartNumberingAfterBreak="0">
    <w:nsid w:val="66F46A68"/>
    <w:multiLevelType w:val="hybridMultilevel"/>
    <w:tmpl w:val="B8005A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86" w15:restartNumberingAfterBreak="0">
    <w:nsid w:val="67741D27"/>
    <w:multiLevelType w:val="multilevel"/>
    <w:tmpl w:val="0AB2A4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68DA4EE7"/>
    <w:multiLevelType w:val="hybridMultilevel"/>
    <w:tmpl w:val="47CA9BE0"/>
    <w:lvl w:ilvl="0" w:tplc="DD5A87CA">
      <w:start w:val="1"/>
      <w:numFmt w:val="decimal"/>
      <w:lvlText w:val="4.%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8" w15:restartNumberingAfterBreak="0">
    <w:nsid w:val="6AFC1F16"/>
    <w:multiLevelType w:val="hybridMultilevel"/>
    <w:tmpl w:val="773E1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D5F1B46"/>
    <w:multiLevelType w:val="hybridMultilevel"/>
    <w:tmpl w:val="87CADF6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0" w15:restartNumberingAfterBreak="0">
    <w:nsid w:val="6E5346DC"/>
    <w:multiLevelType w:val="hybridMultilevel"/>
    <w:tmpl w:val="E2ECF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C820FF"/>
    <w:multiLevelType w:val="hybridMultilevel"/>
    <w:tmpl w:val="5256176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2" w15:restartNumberingAfterBreak="0">
    <w:nsid w:val="7110534E"/>
    <w:multiLevelType w:val="hybridMultilevel"/>
    <w:tmpl w:val="60F89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A03179"/>
    <w:multiLevelType w:val="hybridMultilevel"/>
    <w:tmpl w:val="3D88DCB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4" w15:restartNumberingAfterBreak="0">
    <w:nsid w:val="74C92593"/>
    <w:multiLevelType w:val="hybridMultilevel"/>
    <w:tmpl w:val="93F242B8"/>
    <w:lvl w:ilvl="0" w:tplc="EE34DDF6">
      <w:start w:val="1"/>
      <w:numFmt w:val="decimal"/>
      <w:lvlText w:val="2.%1"/>
      <w:lvlJc w:val="left"/>
      <w:pPr>
        <w:ind w:left="720" w:hanging="360"/>
      </w:pPr>
      <w:rPr>
        <w:rFonts w:hint="default"/>
        <w:b/>
        <w:bCs/>
        <w:i w:val="0"/>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5" w15:restartNumberingAfterBreak="0">
    <w:nsid w:val="76894677"/>
    <w:multiLevelType w:val="hybridMultilevel"/>
    <w:tmpl w:val="E49E0A5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6" w15:restartNumberingAfterBreak="0">
    <w:nsid w:val="789E0602"/>
    <w:multiLevelType w:val="hybridMultilevel"/>
    <w:tmpl w:val="887EF14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7" w15:restartNumberingAfterBreak="0">
    <w:nsid w:val="7C1868E9"/>
    <w:multiLevelType w:val="hybridMultilevel"/>
    <w:tmpl w:val="6292F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C9411D9"/>
    <w:multiLevelType w:val="hybridMultilevel"/>
    <w:tmpl w:val="43A213E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9" w15:restartNumberingAfterBreak="0">
    <w:nsid w:val="7E1B2DEB"/>
    <w:multiLevelType w:val="multilevel"/>
    <w:tmpl w:val="45EE4D2A"/>
    <w:lvl w:ilvl="0">
      <w:start w:val="1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7FF940D4"/>
    <w:multiLevelType w:val="hybridMultilevel"/>
    <w:tmpl w:val="1FA451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80"/>
  </w:num>
  <w:num w:numId="2">
    <w:abstractNumId w:val="23"/>
  </w:num>
  <w:num w:numId="3">
    <w:abstractNumId w:val="94"/>
  </w:num>
  <w:num w:numId="4">
    <w:abstractNumId w:val="59"/>
  </w:num>
  <w:num w:numId="5">
    <w:abstractNumId w:val="69"/>
  </w:num>
  <w:num w:numId="6">
    <w:abstractNumId w:val="67"/>
  </w:num>
  <w:num w:numId="7">
    <w:abstractNumId w:val="2"/>
  </w:num>
  <w:num w:numId="8">
    <w:abstractNumId w:val="60"/>
  </w:num>
  <w:num w:numId="9">
    <w:abstractNumId w:val="87"/>
  </w:num>
  <w:num w:numId="10">
    <w:abstractNumId w:val="35"/>
  </w:num>
  <w:num w:numId="11">
    <w:abstractNumId w:val="74"/>
  </w:num>
  <w:num w:numId="12">
    <w:abstractNumId w:val="9"/>
  </w:num>
  <w:num w:numId="13">
    <w:abstractNumId w:val="11"/>
  </w:num>
  <w:num w:numId="14">
    <w:abstractNumId w:val="71"/>
  </w:num>
  <w:num w:numId="15">
    <w:abstractNumId w:val="43"/>
  </w:num>
  <w:num w:numId="16">
    <w:abstractNumId w:val="5"/>
  </w:num>
  <w:num w:numId="17">
    <w:abstractNumId w:val="85"/>
  </w:num>
  <w:num w:numId="18">
    <w:abstractNumId w:val="56"/>
  </w:num>
  <w:num w:numId="19">
    <w:abstractNumId w:val="31"/>
  </w:num>
  <w:num w:numId="20">
    <w:abstractNumId w:val="25"/>
  </w:num>
  <w:num w:numId="21">
    <w:abstractNumId w:val="27"/>
  </w:num>
  <w:num w:numId="22">
    <w:abstractNumId w:val="88"/>
  </w:num>
  <w:num w:numId="23">
    <w:abstractNumId w:val="10"/>
  </w:num>
  <w:num w:numId="24">
    <w:abstractNumId w:val="45"/>
  </w:num>
  <w:num w:numId="25">
    <w:abstractNumId w:val="7"/>
  </w:num>
  <w:num w:numId="26">
    <w:abstractNumId w:val="99"/>
  </w:num>
  <w:num w:numId="27">
    <w:abstractNumId w:val="97"/>
  </w:num>
  <w:num w:numId="28">
    <w:abstractNumId w:val="73"/>
  </w:num>
  <w:num w:numId="29">
    <w:abstractNumId w:val="37"/>
  </w:num>
  <w:num w:numId="30">
    <w:abstractNumId w:val="19"/>
  </w:num>
  <w:num w:numId="31">
    <w:abstractNumId w:val="77"/>
  </w:num>
  <w:num w:numId="32">
    <w:abstractNumId w:val="48"/>
  </w:num>
  <w:num w:numId="33">
    <w:abstractNumId w:val="92"/>
  </w:num>
  <w:num w:numId="34">
    <w:abstractNumId w:val="29"/>
  </w:num>
  <w:num w:numId="35">
    <w:abstractNumId w:val="90"/>
  </w:num>
  <w:num w:numId="36">
    <w:abstractNumId w:val="32"/>
  </w:num>
  <w:num w:numId="37">
    <w:abstractNumId w:val="57"/>
  </w:num>
  <w:num w:numId="38">
    <w:abstractNumId w:val="86"/>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6"/>
  </w:num>
  <w:num w:numId="46">
    <w:abstractNumId w:val="14"/>
  </w:num>
  <w:num w:numId="47">
    <w:abstractNumId w:val="63"/>
  </w:num>
  <w:num w:numId="48">
    <w:abstractNumId w:val="51"/>
  </w:num>
  <w:num w:numId="49">
    <w:abstractNumId w:val="22"/>
  </w:num>
  <w:num w:numId="50">
    <w:abstractNumId w:val="38"/>
  </w:num>
  <w:num w:numId="51">
    <w:abstractNumId w:val="54"/>
  </w:num>
  <w:num w:numId="52">
    <w:abstractNumId w:val="4"/>
  </w:num>
  <w:num w:numId="53">
    <w:abstractNumId w:val="6"/>
  </w:num>
  <w:num w:numId="54">
    <w:abstractNumId w:val="81"/>
  </w:num>
  <w:num w:numId="55">
    <w:abstractNumId w:val="47"/>
  </w:num>
  <w:num w:numId="56">
    <w:abstractNumId w:val="12"/>
  </w:num>
  <w:num w:numId="57">
    <w:abstractNumId w:val="8"/>
  </w:num>
  <w:num w:numId="58">
    <w:abstractNumId w:val="76"/>
  </w:num>
  <w:num w:numId="59">
    <w:abstractNumId w:val="1"/>
  </w:num>
  <w:num w:numId="60">
    <w:abstractNumId w:val="91"/>
  </w:num>
  <w:num w:numId="61">
    <w:abstractNumId w:val="30"/>
  </w:num>
  <w:num w:numId="62">
    <w:abstractNumId w:val="70"/>
  </w:num>
  <w:num w:numId="63">
    <w:abstractNumId w:val="3"/>
  </w:num>
  <w:num w:numId="64">
    <w:abstractNumId w:val="98"/>
  </w:num>
  <w:num w:numId="65">
    <w:abstractNumId w:val="39"/>
  </w:num>
  <w:num w:numId="66">
    <w:abstractNumId w:val="82"/>
  </w:num>
  <w:num w:numId="67">
    <w:abstractNumId w:val="83"/>
  </w:num>
  <w:num w:numId="68">
    <w:abstractNumId w:val="46"/>
  </w:num>
  <w:num w:numId="69">
    <w:abstractNumId w:val="17"/>
  </w:num>
  <w:num w:numId="70">
    <w:abstractNumId w:val="40"/>
  </w:num>
  <w:num w:numId="71">
    <w:abstractNumId w:val="75"/>
  </w:num>
  <w:num w:numId="72">
    <w:abstractNumId w:val="36"/>
  </w:num>
  <w:num w:numId="73">
    <w:abstractNumId w:val="93"/>
  </w:num>
  <w:num w:numId="74">
    <w:abstractNumId w:val="0"/>
  </w:num>
  <w:num w:numId="75">
    <w:abstractNumId w:val="21"/>
  </w:num>
  <w:num w:numId="76">
    <w:abstractNumId w:val="100"/>
  </w:num>
  <w:num w:numId="77">
    <w:abstractNumId w:val="34"/>
  </w:num>
  <w:num w:numId="78">
    <w:abstractNumId w:val="50"/>
  </w:num>
  <w:num w:numId="79">
    <w:abstractNumId w:val="84"/>
  </w:num>
  <w:num w:numId="80">
    <w:abstractNumId w:val="42"/>
  </w:num>
  <w:num w:numId="81">
    <w:abstractNumId w:val="65"/>
  </w:num>
  <w:num w:numId="82">
    <w:abstractNumId w:val="44"/>
  </w:num>
  <w:num w:numId="83">
    <w:abstractNumId w:val="53"/>
  </w:num>
  <w:num w:numId="84">
    <w:abstractNumId w:val="96"/>
  </w:num>
  <w:num w:numId="85">
    <w:abstractNumId w:val="41"/>
  </w:num>
  <w:num w:numId="86">
    <w:abstractNumId w:val="13"/>
  </w:num>
  <w:num w:numId="87">
    <w:abstractNumId w:val="72"/>
  </w:num>
  <w:num w:numId="88">
    <w:abstractNumId w:val="79"/>
  </w:num>
  <w:num w:numId="89">
    <w:abstractNumId w:val="55"/>
  </w:num>
  <w:num w:numId="90">
    <w:abstractNumId w:val="58"/>
  </w:num>
  <w:num w:numId="91">
    <w:abstractNumId w:val="64"/>
  </w:num>
  <w:num w:numId="92">
    <w:abstractNumId w:val="66"/>
  </w:num>
  <w:num w:numId="93">
    <w:abstractNumId w:val="95"/>
  </w:num>
  <w:num w:numId="94">
    <w:abstractNumId w:val="52"/>
  </w:num>
  <w:num w:numId="95">
    <w:abstractNumId w:val="78"/>
  </w:num>
  <w:num w:numId="96">
    <w:abstractNumId w:val="89"/>
  </w:num>
  <w:num w:numId="97">
    <w:abstractNumId w:val="20"/>
  </w:num>
  <w:num w:numId="98">
    <w:abstractNumId w:val="33"/>
  </w:num>
  <w:num w:numId="99">
    <w:abstractNumId w:val="28"/>
  </w:num>
  <w:num w:numId="100">
    <w:abstractNumId w:val="61"/>
  </w:num>
  <w:num w:numId="101">
    <w:abstractNumId w:val="18"/>
  </w:num>
  <w:num w:numId="102">
    <w:abstractNumId w:val="68"/>
  </w:num>
  <w:num w:numId="103">
    <w:abstractNumId w:val="49"/>
  </w:num>
  <w:num w:numId="104">
    <w:abstractNumId w:val="24"/>
  </w:num>
  <w:num w:numId="105">
    <w:abstractNumId w:val="26"/>
  </w:num>
  <w:num w:numId="106">
    <w:abstractNumId w:val="62"/>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nifer J. Mallari">
    <w15:presenceInfo w15:providerId="AD" w15:userId="S-1-5-21-2257170434-381168915-498275743-1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cryptProviderType="rsaAES" w:cryptAlgorithmClass="hash" w:cryptAlgorithmType="typeAny" w:cryptAlgorithmSid="14" w:cryptSpinCount="100000" w:hash="0D5VrTV55j7/UiN5/bQtkPApaq2HOgWzZpy9sNhKqFMupQa8lnwBRW62xBAfoX+zpuwjWfIQqsJCXA3e3/2c1w==" w:salt="yKVd+iP8i1Yk7Ud3H+rgfA=="/>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36120FC-87FE-4164-909B-76FF7A31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ind w:left="360"/>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pPr>
      <w:keepNext/>
      <w:ind w:left="0"/>
      <w:jc w:val="left"/>
      <w:outlineLvl w:val="1"/>
    </w:pPr>
    <w:rPr>
      <w:b/>
      <w:bCs/>
    </w:rPr>
  </w:style>
  <w:style w:type="paragraph" w:styleId="Heading3">
    <w:name w:val="heading 3"/>
    <w:basedOn w:val="Normal"/>
    <w:next w:val="Normal"/>
    <w:link w:val="Heading3Char"/>
    <w:qFormat/>
    <w:pPr>
      <w:keepNext/>
      <w:jc w:val="left"/>
      <w:outlineLvl w:val="2"/>
    </w:pPr>
  </w:style>
  <w:style w:type="paragraph" w:styleId="Heading4">
    <w:name w:val="heading 4"/>
    <w:basedOn w:val="Normal"/>
    <w:next w:val="Normal"/>
    <w:link w:val="Heading4Char"/>
    <w:qFormat/>
    <w:pPr>
      <w:keepNext/>
      <w:ind w:left="0"/>
      <w:jc w:val="left"/>
      <w:outlineLvl w:val="3"/>
    </w:pPr>
  </w:style>
  <w:style w:type="paragraph" w:styleId="Heading5">
    <w:name w:val="heading 5"/>
    <w:basedOn w:val="Normal"/>
    <w:next w:val="Normal"/>
    <w:link w:val="Heading5Char"/>
    <w:qFormat/>
    <w:pPr>
      <w:keepNext/>
      <w:ind w:firstLine="360"/>
      <w:jc w:val="left"/>
      <w:outlineLvl w:val="4"/>
    </w:pPr>
  </w:style>
  <w:style w:type="paragraph" w:styleId="Heading6">
    <w:name w:val="heading 6"/>
    <w:basedOn w:val="Normal"/>
    <w:next w:val="Normal"/>
    <w:link w:val="Heading6Char"/>
    <w:qFormat/>
    <w:pPr>
      <w:keepNext/>
      <w:ind w:left="270" w:hanging="270"/>
      <w:jc w:val="left"/>
      <w:outlineLvl w:val="5"/>
    </w:pPr>
  </w:style>
  <w:style w:type="paragraph" w:styleId="Heading7">
    <w:name w:val="heading 7"/>
    <w:basedOn w:val="Normal"/>
    <w:next w:val="Normal"/>
    <w:link w:val="Heading7Char"/>
    <w:qFormat/>
    <w:pPr>
      <w:keepNext/>
      <w:ind w:left="270"/>
      <w:jc w:val="left"/>
      <w:outlineLvl w:val="6"/>
    </w:pPr>
  </w:style>
  <w:style w:type="paragraph" w:styleId="Heading8">
    <w:name w:val="heading 8"/>
    <w:basedOn w:val="Normal"/>
    <w:next w:val="Normal"/>
    <w:link w:val="Heading8Char"/>
    <w:qFormat/>
    <w:pPr>
      <w:keepNext/>
      <w:ind w:left="720" w:hanging="360"/>
      <w:jc w:val="left"/>
      <w:outlineLvl w:val="7"/>
    </w:pPr>
  </w:style>
  <w:style w:type="paragraph" w:styleId="Heading9">
    <w:name w:val="heading 9"/>
    <w:basedOn w:val="Normal"/>
    <w:next w:val="Normal"/>
    <w:link w:val="Heading9Char"/>
    <w:qFormat/>
    <w:pPr>
      <w:keepNext/>
      <w:ind w:left="9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ambria" w:hAnsi="Cambria"/>
      <w:b/>
      <w:bCs/>
      <w:kern w:val="32"/>
      <w:sz w:val="32"/>
      <w:szCs w:val="32"/>
      <w:lang w:val="en-US" w:eastAsia="en-US" w:bidi="ar-SA"/>
    </w:rPr>
  </w:style>
  <w:style w:type="paragraph" w:styleId="BodyTextIndent2">
    <w:name w:val="Body Text Indent 2"/>
    <w:basedOn w:val="Normal"/>
    <w:link w:val="BodyTextIndent2Char"/>
    <w:pPr>
      <w:ind w:left="720"/>
    </w:pPr>
    <w:rPr>
      <w:rFonts w:ascii="Arial" w:hAnsi="Arial"/>
      <w:sz w:val="22"/>
      <w:szCs w:val="20"/>
    </w:rPr>
  </w:style>
  <w:style w:type="character" w:customStyle="1" w:styleId="BodyTextIndent2Char">
    <w:name w:val="Body Text Indent 2 Char"/>
    <w:basedOn w:val="DefaultParagraphFont"/>
    <w:link w:val="BodyTextIndent2"/>
    <w:rPr>
      <w:rFonts w:ascii="Arial" w:hAnsi="Arial"/>
      <w:sz w:val="22"/>
      <w:lang w:val="en-US" w:eastAsia="en-US" w:bidi="ar-S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4"/>
      <w:szCs w:val="24"/>
      <w:lang w:val="en-US" w:eastAsia="en-US" w:bidi="ar-SA"/>
    </w:rPr>
  </w:style>
  <w:style w:type="character" w:styleId="PageNumber">
    <w:name w:val="page number"/>
    <w:basedOn w:val="DefaultParagraphFont"/>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bidi="ar-SA"/>
    </w:rPr>
  </w:style>
  <w:style w:type="paragraph" w:styleId="Revision">
    <w:name w:val="Revision"/>
    <w:hidden/>
    <w:uiPriority w:val="99"/>
    <w:semiHidden/>
    <w:rPr>
      <w:sz w:val="24"/>
      <w:szCs w:val="24"/>
    </w:rPr>
  </w:style>
  <w:style w:type="paragraph" w:styleId="ListParagraph">
    <w:name w:val="List Paragraph"/>
    <w:basedOn w:val="Normal"/>
    <w:link w:val="ListParagraphChar"/>
    <w:uiPriority w:val="34"/>
    <w:qFormat/>
    <w:pPr>
      <w:ind w:left="720"/>
    </w:p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sz w:val="24"/>
      <w:szCs w:val="24"/>
      <w:lang w:val="en-US" w:eastAsia="en-US" w:bidi="ar-SA"/>
    </w:rPr>
  </w:style>
  <w:style w:type="paragraph" w:styleId="NormalWeb">
    <w:name w:val="Normal (Web)"/>
    <w:basedOn w:val="Normal"/>
    <w:uiPriority w:val="99"/>
    <w:unhideWhenUsed/>
    <w:pPr>
      <w:spacing w:before="100" w:beforeAutospacing="1" w:after="100" w:afterAutospacing="1"/>
    </w:pPr>
  </w:style>
  <w:style w:type="paragraph" w:styleId="TOCHeading">
    <w:name w:val="TOC Heading"/>
    <w:basedOn w:val="Heading1"/>
    <w:next w:val="Normal"/>
    <w:qFormat/>
    <w:pPr>
      <w:keepLines/>
      <w:spacing w:before="480" w:after="0" w:line="276" w:lineRule="auto"/>
      <w:outlineLvl w:val="9"/>
    </w:pPr>
    <w:rPr>
      <w:color w:val="365F91"/>
      <w:kern w:val="0"/>
      <w:sz w:val="28"/>
      <w:szCs w:val="28"/>
    </w:rPr>
  </w:style>
  <w:style w:type="paragraph" w:styleId="TOC2">
    <w:name w:val="toc 2"/>
    <w:basedOn w:val="Normal"/>
    <w:next w:val="Normal"/>
    <w:autoRedefine/>
    <w:unhideWhenUsed/>
    <w:qFormat/>
    <w:pPr>
      <w:spacing w:after="100" w:line="276" w:lineRule="auto"/>
      <w:ind w:left="220"/>
    </w:pPr>
    <w:rPr>
      <w:rFonts w:ascii="Calibri" w:hAnsi="Calibri"/>
      <w:sz w:val="22"/>
      <w:szCs w:val="22"/>
    </w:rPr>
  </w:style>
  <w:style w:type="paragraph" w:styleId="TOC1">
    <w:name w:val="toc 1"/>
    <w:basedOn w:val="Normal"/>
    <w:next w:val="Normal"/>
    <w:autoRedefine/>
    <w:unhideWhenUsed/>
    <w:qFormat/>
    <w:pPr>
      <w:spacing w:after="100" w:line="276" w:lineRule="auto"/>
    </w:pPr>
    <w:rPr>
      <w:rFonts w:ascii="Calibri" w:hAnsi="Calibri"/>
      <w:sz w:val="22"/>
      <w:szCs w:val="22"/>
    </w:rPr>
  </w:style>
  <w:style w:type="paragraph" w:styleId="TOC3">
    <w:name w:val="toc 3"/>
    <w:basedOn w:val="Normal"/>
    <w:next w:val="Normal"/>
    <w:autoRedefine/>
    <w:unhideWhenUsed/>
    <w:qFormat/>
    <w:pPr>
      <w:spacing w:after="100" w:line="276" w:lineRule="auto"/>
      <w:ind w:left="440"/>
    </w:pPr>
    <w:rPr>
      <w:rFonts w:ascii="Calibri" w:hAnsi="Calibri"/>
      <w:sz w:val="22"/>
      <w:szCs w:val="22"/>
    </w:rPr>
  </w:style>
  <w:style w:type="character" w:styleId="Hyperlink">
    <w:name w:val="Hyperlink"/>
    <w:basedOn w:val="DefaultParagraphFont"/>
    <w:uiPriority w:val="99"/>
    <w:unhideWhenUsed/>
    <w:rPr>
      <w:color w:val="0000FF"/>
      <w:u w:val="single"/>
    </w:rPr>
  </w:style>
  <w:style w:type="paragraph" w:styleId="NoSpacing">
    <w:name w:val="No Spacing"/>
    <w:link w:val="NoSpacingChar"/>
    <w:uiPriority w:val="1"/>
    <w:qFormat/>
    <w:rPr>
      <w:rFonts w:ascii="Calibri" w:eastAsia="Calibri" w:hAnsi="Calibri"/>
      <w:sz w:val="22"/>
      <w:szCs w:val="2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b/>
      <w:bCs/>
    </w:rPr>
  </w:style>
  <w:style w:type="character" w:customStyle="1" w:styleId="Heading2Char">
    <w:name w:val="Heading 2 Char"/>
    <w:basedOn w:val="DefaultParagraphFont"/>
    <w:link w:val="Heading2"/>
    <w:rPr>
      <w:b/>
      <w:bCs/>
      <w:sz w:val="24"/>
      <w:szCs w:val="24"/>
    </w:rPr>
  </w:style>
  <w:style w:type="character" w:customStyle="1" w:styleId="Heading3Char">
    <w:name w:val="Heading 3 Char"/>
    <w:basedOn w:val="DefaultParagraphFont"/>
    <w:link w:val="Heading3"/>
    <w:rPr>
      <w:sz w:val="24"/>
      <w:szCs w:val="24"/>
    </w:rPr>
  </w:style>
  <w:style w:type="character" w:customStyle="1" w:styleId="Heading4Char">
    <w:name w:val="Heading 4 Char"/>
    <w:basedOn w:val="DefaultParagraphFont"/>
    <w:link w:val="Heading4"/>
    <w:rPr>
      <w:sz w:val="24"/>
      <w:szCs w:val="24"/>
    </w:rPr>
  </w:style>
  <w:style w:type="character" w:customStyle="1" w:styleId="Heading5Char">
    <w:name w:val="Heading 5 Char"/>
    <w:basedOn w:val="DefaultParagraphFont"/>
    <w:link w:val="Heading5"/>
    <w:rPr>
      <w:sz w:val="24"/>
      <w:szCs w:val="24"/>
    </w:rPr>
  </w:style>
  <w:style w:type="character" w:customStyle="1" w:styleId="Heading6Char">
    <w:name w:val="Heading 6 Char"/>
    <w:basedOn w:val="DefaultParagraphFont"/>
    <w:link w:val="Heading6"/>
    <w:rPr>
      <w:sz w:val="24"/>
      <w:szCs w:val="24"/>
    </w:rPr>
  </w:style>
  <w:style w:type="character" w:customStyle="1" w:styleId="Heading7Char">
    <w:name w:val="Heading 7 Char"/>
    <w:basedOn w:val="DefaultParagraphFont"/>
    <w:link w:val="Heading7"/>
    <w:rPr>
      <w:sz w:val="24"/>
      <w:szCs w:val="24"/>
    </w:rPr>
  </w:style>
  <w:style w:type="character" w:customStyle="1" w:styleId="Heading8Char">
    <w:name w:val="Heading 8 Char"/>
    <w:basedOn w:val="DefaultParagraphFont"/>
    <w:link w:val="Heading8"/>
    <w:rPr>
      <w:sz w:val="24"/>
      <w:szCs w:val="24"/>
    </w:rPr>
  </w:style>
  <w:style w:type="character" w:customStyle="1" w:styleId="Heading9Char">
    <w:name w:val="Heading 9 Char"/>
    <w:basedOn w:val="DefaultParagraphFont"/>
    <w:link w:val="Heading9"/>
    <w:rPr>
      <w:sz w:val="24"/>
      <w:szCs w:val="24"/>
    </w:rPr>
  </w:style>
  <w:style w:type="numbering" w:customStyle="1" w:styleId="NoList1">
    <w:name w:val="No List1"/>
    <w:next w:val="NoList"/>
    <w:semiHidden/>
  </w:style>
  <w:style w:type="paragraph" w:styleId="BodyTextIndent">
    <w:name w:val="Body Text Indent"/>
    <w:basedOn w:val="Normal"/>
    <w:link w:val="BodyTextIndentChar"/>
    <w:pPr>
      <w:ind w:left="1080" w:hanging="360"/>
      <w:jc w:val="left"/>
    </w:pPr>
  </w:style>
  <w:style w:type="character" w:customStyle="1" w:styleId="BodyTextIndentChar">
    <w:name w:val="Body Text Indent Char"/>
    <w:basedOn w:val="DefaultParagraphFont"/>
    <w:link w:val="BodyTextIndent"/>
    <w:rPr>
      <w:sz w:val="24"/>
      <w:szCs w:val="24"/>
    </w:rPr>
  </w:style>
  <w:style w:type="paragraph" w:styleId="BodyTextIndent3">
    <w:name w:val="Body Text Indent 3"/>
    <w:basedOn w:val="Normal"/>
    <w:link w:val="BodyTextIndent3Char"/>
    <w:pPr>
      <w:ind w:firstLine="360"/>
      <w:jc w:val="left"/>
    </w:pPr>
  </w:style>
  <w:style w:type="character" w:customStyle="1" w:styleId="BodyTextIndent3Char">
    <w:name w:val="Body Text Indent 3 Char"/>
    <w:basedOn w:val="DefaultParagraphFont"/>
    <w:link w:val="BodyTextIndent3"/>
    <w:rPr>
      <w:sz w:val="24"/>
      <w:szCs w:val="24"/>
    </w:rPr>
  </w:style>
  <w:style w:type="paragraph" w:styleId="BodyText">
    <w:name w:val="Body Text"/>
    <w:basedOn w:val="Normal"/>
    <w:link w:val="BodyTextChar"/>
    <w:pPr>
      <w:ind w:left="0"/>
    </w:pPr>
  </w:style>
  <w:style w:type="character" w:customStyle="1" w:styleId="BodyTextChar">
    <w:name w:val="Body Text Char"/>
    <w:basedOn w:val="DefaultParagraphFont"/>
    <w:link w:val="BodyText"/>
    <w:rPr>
      <w:sz w:val="24"/>
      <w:szCs w:val="24"/>
    </w:rPr>
  </w:style>
  <w:style w:type="paragraph" w:styleId="BodyText2">
    <w:name w:val="Body Text 2"/>
    <w:basedOn w:val="Normal"/>
    <w:link w:val="BodyText2Char"/>
    <w:pPr>
      <w:ind w:left="0"/>
      <w:jc w:val="left"/>
    </w:pPr>
  </w:style>
  <w:style w:type="character" w:customStyle="1" w:styleId="BodyText2Char">
    <w:name w:val="Body Text 2 Char"/>
    <w:basedOn w:val="DefaultParagraphFont"/>
    <w:link w:val="BodyText2"/>
    <w:rPr>
      <w:sz w:val="24"/>
      <w:szCs w:val="24"/>
    </w:rPr>
  </w:style>
  <w:style w:type="paragraph" w:styleId="BodyText3">
    <w:name w:val="Body Text 3"/>
    <w:basedOn w:val="Normal"/>
    <w:link w:val="BodyText3Char"/>
    <w:pPr>
      <w:ind w:left="0"/>
    </w:pPr>
    <w:rPr>
      <w:i/>
      <w:iCs/>
    </w:rPr>
  </w:style>
  <w:style w:type="character" w:customStyle="1" w:styleId="BodyText3Char">
    <w:name w:val="Body Text 3 Char"/>
    <w:basedOn w:val="DefaultParagraphFont"/>
    <w:link w:val="BodyText3"/>
    <w:rPr>
      <w:i/>
      <w:iCs/>
      <w:sz w:val="24"/>
      <w:szCs w:val="24"/>
    </w:rPr>
  </w:style>
  <w:style w:type="paragraph" w:styleId="BlockText">
    <w:name w:val="Block Text"/>
    <w:basedOn w:val="Normal"/>
    <w:pPr>
      <w:ind w:left="1290" w:right="720"/>
    </w:pPr>
  </w:style>
  <w:style w:type="paragraph" w:styleId="Caption">
    <w:name w:val="caption"/>
    <w:basedOn w:val="Normal"/>
    <w:next w:val="Normal"/>
    <w:qFormat/>
    <w:pPr>
      <w:ind w:left="0"/>
    </w:pPr>
    <w:rPr>
      <w:rFonts w:ascii="Arial" w:hAnsi="Arial"/>
      <w:b/>
      <w:bCs/>
      <w:sz w:val="22"/>
      <w:szCs w:val="20"/>
    </w:rPr>
  </w:style>
  <w:style w:type="table" w:customStyle="1" w:styleId="TableGrid1">
    <w:name w:val="Table Grid1"/>
    <w:basedOn w:val="TableNormal"/>
    <w:next w:val="TableGrid"/>
    <w:uiPriority w:val="59"/>
    <w:pPr>
      <w:ind w:left="0"/>
      <w:jc w:val="left"/>
    </w:pPr>
    <w:rPr>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style>
  <w:style w:type="character" w:customStyle="1" w:styleId="ListParagraphChar">
    <w:name w:val="List Paragraph Char"/>
    <w:link w:val="ListParagraph"/>
    <w:uiPriority w:val="34"/>
    <w:locked/>
    <w:rPr>
      <w:sz w:val="24"/>
      <w:szCs w:val="24"/>
    </w:rPr>
  </w:style>
  <w:style w:type="paragraph" w:customStyle="1" w:styleId="Default">
    <w:name w:val="Default"/>
    <w:pPr>
      <w:autoSpaceDE w:val="0"/>
      <w:autoSpaceDN w:val="0"/>
      <w:adjustRightInd w:val="0"/>
      <w:ind w:left="0"/>
      <w:jc w:val="left"/>
    </w:pPr>
    <w:rPr>
      <w:rFonts w:ascii="Arial" w:hAnsi="Arial" w:cs="Arial"/>
      <w:color w:val="000000"/>
      <w:sz w:val="24"/>
      <w:szCs w:val="24"/>
      <w:lang w:val="en-PH"/>
    </w:rPr>
  </w:style>
  <w:style w:type="paragraph" w:customStyle="1" w:styleId="bodycopyindent">
    <w:name w:val="body copy indent"/>
    <w:basedOn w:val="Normal"/>
    <w:pPr>
      <w:spacing w:before="20" w:line="210" w:lineRule="exact"/>
      <w:ind w:left="510"/>
      <w:jc w:val="left"/>
    </w:pPr>
    <w:rPr>
      <w:rFonts w:ascii="Arial" w:eastAsia="PMingLiU" w:hAnsi="Arial" w:cs="Arial"/>
      <w:color w:val="000000"/>
      <w:sz w:val="17"/>
      <w:szCs w:val="17"/>
      <w:lang w:val="en-AU"/>
    </w:rPr>
  </w:style>
  <w:style w:type="paragraph" w:customStyle="1" w:styleId="a-Right-Col-Reg">
    <w:name w:val="a-Right-Col-Reg"/>
    <w:basedOn w:val="Normal"/>
    <w:pPr>
      <w:spacing w:after="60" w:line="240" w:lineRule="atLeast"/>
      <w:ind w:left="0"/>
      <w:jc w:val="left"/>
    </w:pPr>
    <w:rPr>
      <w:rFonts w:ascii="Arial" w:hAnsi="Arial"/>
      <w:sz w:val="16"/>
      <w:szCs w:val="16"/>
      <w:lang w:val="en-GB"/>
    </w:rPr>
  </w:style>
  <w:style w:type="paragraph" w:customStyle="1" w:styleId="Bodycopy">
    <w:name w:val="Body copy"/>
    <w:pPr>
      <w:spacing w:before="20" w:line="210" w:lineRule="exact"/>
      <w:ind w:left="0"/>
      <w:jc w:val="left"/>
    </w:pPr>
    <w:rPr>
      <w:rFonts w:ascii="Arial" w:eastAsia="PMingLiU" w:hAnsi="Arial" w:cs="Arial"/>
      <w:color w:val="000000"/>
      <w:sz w:val="17"/>
      <w:szCs w:val="17"/>
    </w:rPr>
  </w:style>
  <w:style w:type="paragraph" w:customStyle="1" w:styleId="yiv9264845530ydpd831b659yiv5687725187ydp386160f2msonormal">
    <w:name w:val="yiv9264845530ydpd831b659yiv5687725187ydp386160f2msonormal"/>
    <w:basedOn w:val="Normal"/>
    <w:pPr>
      <w:spacing w:before="100" w:beforeAutospacing="1" w:after="100" w:afterAutospacing="1"/>
      <w:ind w:left="0"/>
      <w:jc w:val="left"/>
    </w:pPr>
    <w:rPr>
      <w:lang w:val="en-PH" w:eastAsia="en-PH"/>
    </w:rPr>
  </w:style>
  <w:style w:type="paragraph" w:styleId="EndnoteText">
    <w:name w:val="endnote text"/>
    <w:basedOn w:val="Normal"/>
    <w:link w:val="EndnoteTextChar"/>
    <w:uiPriority w:val="99"/>
    <w:pPr>
      <w:spacing w:after="260" w:line="240" w:lineRule="atLeast"/>
      <w:ind w:left="0"/>
      <w:jc w:val="left"/>
    </w:pPr>
    <w:rPr>
      <w:rFonts w:ascii="Arial" w:hAnsi="Arial"/>
      <w:sz w:val="20"/>
      <w:szCs w:val="20"/>
      <w:lang w:val="en-GB"/>
    </w:rPr>
  </w:style>
  <w:style w:type="character" w:customStyle="1" w:styleId="EndnoteTextChar">
    <w:name w:val="Endnote Text Char"/>
    <w:basedOn w:val="DefaultParagraphFont"/>
    <w:link w:val="EndnoteText"/>
    <w:uiPriority w:val="99"/>
    <w:rPr>
      <w:rFonts w:ascii="Arial" w:hAnsi="Arial"/>
      <w:lang w:val="en-GB"/>
    </w:rPr>
  </w:style>
  <w:style w:type="character" w:customStyle="1" w:styleId="NoSpacingChar">
    <w:name w:val="No Spacing Char"/>
    <w:link w:val="NoSpacing"/>
    <w:uiPriority w:val="1"/>
    <w:rPr>
      <w:rFonts w:ascii="Calibri" w:eastAsia="Calibri" w:hAnsi="Calibri"/>
      <w:sz w:val="22"/>
      <w:szCs w:val="22"/>
    </w:rPr>
  </w:style>
  <w:style w:type="paragraph" w:customStyle="1" w:styleId="Style2">
    <w:name w:val="Style2"/>
    <w:basedOn w:val="ListParagraph"/>
    <w:qFormat/>
    <w:pPr>
      <w:numPr>
        <w:numId w:val="25"/>
      </w:numPr>
      <w:spacing w:after="160" w:line="259" w:lineRule="auto"/>
      <w:contextualSpacing/>
    </w:pPr>
    <w:rPr>
      <w:rFonts w:ascii="Garamond" w:eastAsiaTheme="minorEastAsia" w:hAnsi="Garamond" w:cstheme="minorBidi"/>
      <w:b/>
      <w:lang w:val="en-PH"/>
    </w:rPr>
  </w:style>
  <w:style w:type="character" w:styleId="FollowedHyperlink">
    <w:name w:val="FollowedHyperlink"/>
    <w:basedOn w:val="DefaultParagraphFont"/>
    <w:uiPriority w:val="99"/>
    <w:semiHidden/>
    <w:unhideWhenUsed/>
    <w:rPr>
      <w:color w:val="954F72"/>
      <w:u w:val="single"/>
    </w:rPr>
  </w:style>
  <w:style w:type="paragraph" w:customStyle="1" w:styleId="msonormal0">
    <w:name w:val="msonormal"/>
    <w:basedOn w:val="Normal"/>
    <w:pPr>
      <w:spacing w:before="100" w:beforeAutospacing="1" w:after="100" w:afterAutospacing="1"/>
      <w:ind w:left="0"/>
      <w:jc w:val="left"/>
    </w:pPr>
    <w:rPr>
      <w:lang w:val="en-PH" w:eastAsia="en-PH"/>
    </w:rPr>
  </w:style>
  <w:style w:type="paragraph" w:customStyle="1" w:styleId="xl95">
    <w:name w:val="xl95"/>
    <w:basedOn w:val="Normal"/>
    <w:pPr>
      <w:spacing w:before="100" w:beforeAutospacing="1" w:after="100" w:afterAutospacing="1"/>
      <w:ind w:left="0"/>
      <w:jc w:val="left"/>
    </w:pPr>
    <w:rPr>
      <w:rFonts w:ascii="Arial" w:hAnsi="Arial" w:cs="Arial"/>
      <w:sz w:val="22"/>
      <w:szCs w:val="22"/>
      <w:lang w:val="en-PH" w:eastAsia="en-PH"/>
    </w:rPr>
  </w:style>
  <w:style w:type="paragraph" w:customStyle="1" w:styleId="xl96">
    <w:name w:val="xl96"/>
    <w:basedOn w:val="Normal"/>
    <w:pPr>
      <w:spacing w:before="100" w:beforeAutospacing="1" w:after="100" w:afterAutospacing="1"/>
      <w:ind w:left="0"/>
      <w:jc w:val="left"/>
    </w:pPr>
    <w:rPr>
      <w:rFonts w:ascii="Arial" w:hAnsi="Arial" w:cs="Arial"/>
      <w:lang w:val="en-PH" w:eastAsia="en-PH"/>
    </w:rPr>
  </w:style>
  <w:style w:type="paragraph" w:customStyle="1" w:styleId="xl97">
    <w:name w:val="xl97"/>
    <w:basedOn w:val="Normal"/>
    <w:pPr>
      <w:spacing w:before="100" w:beforeAutospacing="1" w:after="100" w:afterAutospacing="1"/>
      <w:ind w:left="0"/>
      <w:jc w:val="left"/>
    </w:pPr>
    <w:rPr>
      <w:rFonts w:ascii="Arial" w:hAnsi="Arial" w:cs="Arial"/>
      <w:sz w:val="22"/>
      <w:szCs w:val="22"/>
      <w:lang w:val="en-PH" w:eastAsia="en-PH"/>
    </w:rPr>
  </w:style>
  <w:style w:type="paragraph" w:customStyle="1" w:styleId="xl98">
    <w:name w:val="xl98"/>
    <w:basedOn w:val="Normal"/>
    <w:pPr>
      <w:spacing w:before="100" w:beforeAutospacing="1" w:after="100" w:afterAutospacing="1"/>
      <w:ind w:left="0"/>
      <w:jc w:val="left"/>
    </w:pPr>
    <w:rPr>
      <w:rFonts w:ascii="Arial" w:hAnsi="Arial" w:cs="Arial"/>
      <w:sz w:val="22"/>
      <w:szCs w:val="22"/>
      <w:lang w:val="en-PH" w:eastAsia="en-PH"/>
    </w:rPr>
  </w:style>
  <w:style w:type="paragraph" w:customStyle="1" w:styleId="xl99">
    <w:name w:val="xl99"/>
    <w:basedOn w:val="Normal"/>
    <w:pPr>
      <w:spacing w:before="100" w:beforeAutospacing="1" w:after="100" w:afterAutospacing="1"/>
      <w:ind w:left="0"/>
      <w:jc w:val="left"/>
    </w:pPr>
    <w:rPr>
      <w:rFonts w:ascii="Arial" w:hAnsi="Arial" w:cs="Arial"/>
      <w:lang w:val="en-PH" w:eastAsia="en-PH"/>
    </w:rPr>
  </w:style>
  <w:style w:type="paragraph" w:customStyle="1" w:styleId="xl100">
    <w:name w:val="xl100"/>
    <w:basedOn w:val="Normal"/>
    <w:pPr>
      <w:spacing w:before="100" w:beforeAutospacing="1" w:after="100" w:afterAutospacing="1"/>
      <w:ind w:left="0"/>
      <w:jc w:val="right"/>
    </w:pPr>
    <w:rPr>
      <w:rFonts w:ascii="Arial" w:hAnsi="Arial" w:cs="Arial"/>
      <w:sz w:val="22"/>
      <w:szCs w:val="22"/>
      <w:lang w:val="en-PH" w:eastAsia="en-PH"/>
    </w:rPr>
  </w:style>
  <w:style w:type="paragraph" w:customStyle="1" w:styleId="xl101">
    <w:name w:val="xl101"/>
    <w:basedOn w:val="Normal"/>
    <w:pPr>
      <w:spacing w:before="100" w:beforeAutospacing="1" w:after="100" w:afterAutospacing="1"/>
      <w:ind w:left="0"/>
      <w:jc w:val="left"/>
    </w:pPr>
    <w:rPr>
      <w:rFonts w:ascii="Arial" w:hAnsi="Arial" w:cs="Arial"/>
      <w:lang w:val="en-PH" w:eastAsia="en-PH"/>
    </w:rPr>
  </w:style>
  <w:style w:type="paragraph" w:customStyle="1" w:styleId="xl102">
    <w:name w:val="xl102"/>
    <w:basedOn w:val="Normal"/>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3">
    <w:name w:val="xl103"/>
    <w:basedOn w:val="Normal"/>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4">
    <w:name w:val="xl104"/>
    <w:basedOn w:val="Normal"/>
    <w:pPr>
      <w:spacing w:before="100" w:beforeAutospacing="1" w:after="100" w:afterAutospacing="1"/>
      <w:ind w:left="0"/>
      <w:jc w:val="left"/>
    </w:pPr>
    <w:rPr>
      <w:rFonts w:ascii="Arial" w:hAnsi="Arial" w:cs="Arial"/>
      <w:lang w:val="en-PH" w:eastAsia="en-PH"/>
    </w:rPr>
  </w:style>
  <w:style w:type="paragraph" w:customStyle="1" w:styleId="xl105">
    <w:name w:val="xl105"/>
    <w:basedOn w:val="Normal"/>
    <w:pPr>
      <w:spacing w:before="100" w:beforeAutospacing="1" w:after="100" w:afterAutospacing="1"/>
      <w:ind w:left="0"/>
      <w:jc w:val="left"/>
    </w:pPr>
    <w:rPr>
      <w:rFonts w:ascii="Arial" w:hAnsi="Arial" w:cs="Arial"/>
      <w:b/>
      <w:bCs/>
      <w:lang w:val="en-PH" w:eastAsia="en-PH"/>
    </w:rPr>
  </w:style>
  <w:style w:type="paragraph" w:customStyle="1" w:styleId="xl106">
    <w:name w:val="xl106"/>
    <w:basedOn w:val="Normal"/>
    <w:pPr>
      <w:spacing w:before="100" w:beforeAutospacing="1" w:after="100" w:afterAutospacing="1"/>
      <w:ind w:left="0"/>
      <w:jc w:val="left"/>
    </w:pPr>
    <w:rPr>
      <w:rFonts w:ascii="Arial" w:hAnsi="Arial" w:cs="Arial"/>
      <w:lang w:val="en-PH" w:eastAsia="en-PH"/>
    </w:rPr>
  </w:style>
  <w:style w:type="paragraph" w:customStyle="1" w:styleId="xl107">
    <w:name w:val="xl107"/>
    <w:basedOn w:val="Normal"/>
    <w:pPr>
      <w:spacing w:before="100" w:beforeAutospacing="1" w:after="100" w:afterAutospacing="1"/>
      <w:ind w:left="0"/>
      <w:jc w:val="left"/>
    </w:pPr>
    <w:rPr>
      <w:rFonts w:ascii="Arial" w:hAnsi="Arial" w:cs="Arial"/>
      <w:lang w:val="en-PH" w:eastAsia="en-PH"/>
    </w:rPr>
  </w:style>
  <w:style w:type="paragraph" w:customStyle="1" w:styleId="xl108">
    <w:name w:val="xl108"/>
    <w:basedOn w:val="Normal"/>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09">
    <w:name w:val="xl109"/>
    <w:basedOn w:val="Normal"/>
    <w:pPr>
      <w:spacing w:before="100" w:beforeAutospacing="1" w:after="100" w:afterAutospacing="1"/>
      <w:ind w:left="0"/>
      <w:jc w:val="left"/>
    </w:pPr>
    <w:rPr>
      <w:rFonts w:ascii="Arial" w:hAnsi="Arial" w:cs="Arial"/>
      <w:lang w:val="en-PH" w:eastAsia="en-PH"/>
    </w:rPr>
  </w:style>
  <w:style w:type="paragraph" w:customStyle="1" w:styleId="xl110">
    <w:name w:val="xl110"/>
    <w:basedOn w:val="Normal"/>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 w:type="paragraph" w:customStyle="1" w:styleId="xl111">
    <w:name w:val="xl111"/>
    <w:basedOn w:val="Normal"/>
    <w:pPr>
      <w:spacing w:before="100" w:beforeAutospacing="1" w:after="100" w:afterAutospacing="1"/>
      <w:ind w:left="0"/>
      <w:jc w:val="left"/>
    </w:pPr>
    <w:rPr>
      <w:rFonts w:ascii="Arial" w:hAnsi="Arial" w:cs="Arial"/>
      <w:sz w:val="22"/>
      <w:szCs w:val="22"/>
      <w:lang w:val="en-PH" w:eastAsia="en-PH"/>
    </w:rPr>
  </w:style>
  <w:style w:type="paragraph" w:customStyle="1" w:styleId="xl112">
    <w:name w:val="xl112"/>
    <w:basedOn w:val="Normal"/>
    <w:pPr>
      <w:spacing w:before="100" w:beforeAutospacing="1" w:after="100" w:afterAutospacing="1"/>
      <w:ind w:left="0"/>
      <w:jc w:val="left"/>
    </w:pPr>
    <w:rPr>
      <w:rFonts w:ascii="Arial" w:hAnsi="Arial" w:cs="Arial"/>
      <w:b/>
      <w:bCs/>
      <w:lang w:val="en-PH" w:eastAsia="en-PH"/>
    </w:rPr>
  </w:style>
  <w:style w:type="paragraph" w:customStyle="1" w:styleId="xl113">
    <w:name w:val="xl113"/>
    <w:basedOn w:val="Normal"/>
    <w:pPr>
      <w:spacing w:before="100" w:beforeAutospacing="1" w:after="100" w:afterAutospacing="1"/>
      <w:ind w:left="0"/>
      <w:jc w:val="left"/>
    </w:pPr>
    <w:rPr>
      <w:lang w:val="en-PH" w:eastAsia="en-PH"/>
    </w:rPr>
  </w:style>
  <w:style w:type="paragraph" w:customStyle="1" w:styleId="xl114">
    <w:name w:val="xl114"/>
    <w:basedOn w:val="Normal"/>
    <w:pPr>
      <w:pBdr>
        <w:top w:val="single" w:sz="4" w:space="0" w:color="auto"/>
        <w:bottom w:val="double" w:sz="6" w:space="0" w:color="auto"/>
      </w:pBdr>
      <w:spacing w:before="100" w:beforeAutospacing="1" w:after="100" w:afterAutospacing="1"/>
      <w:ind w:left="0"/>
      <w:jc w:val="left"/>
    </w:pPr>
    <w:rPr>
      <w:rFonts w:ascii="Arial" w:hAnsi="Arial" w:cs="Arial"/>
      <w:b/>
      <w:bCs/>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952">
      <w:bodyDiv w:val="1"/>
      <w:marLeft w:val="0"/>
      <w:marRight w:val="0"/>
      <w:marTop w:val="0"/>
      <w:marBottom w:val="0"/>
      <w:divBdr>
        <w:top w:val="none" w:sz="0" w:space="0" w:color="auto"/>
        <w:left w:val="none" w:sz="0" w:space="0" w:color="auto"/>
        <w:bottom w:val="none" w:sz="0" w:space="0" w:color="auto"/>
        <w:right w:val="none" w:sz="0" w:space="0" w:color="auto"/>
      </w:divBdr>
    </w:div>
    <w:div w:id="6906556">
      <w:bodyDiv w:val="1"/>
      <w:marLeft w:val="0"/>
      <w:marRight w:val="0"/>
      <w:marTop w:val="0"/>
      <w:marBottom w:val="0"/>
      <w:divBdr>
        <w:top w:val="none" w:sz="0" w:space="0" w:color="auto"/>
        <w:left w:val="none" w:sz="0" w:space="0" w:color="auto"/>
        <w:bottom w:val="none" w:sz="0" w:space="0" w:color="auto"/>
        <w:right w:val="none" w:sz="0" w:space="0" w:color="auto"/>
      </w:divBdr>
    </w:div>
    <w:div w:id="10692138">
      <w:bodyDiv w:val="1"/>
      <w:marLeft w:val="0"/>
      <w:marRight w:val="0"/>
      <w:marTop w:val="0"/>
      <w:marBottom w:val="0"/>
      <w:divBdr>
        <w:top w:val="none" w:sz="0" w:space="0" w:color="auto"/>
        <w:left w:val="none" w:sz="0" w:space="0" w:color="auto"/>
        <w:bottom w:val="none" w:sz="0" w:space="0" w:color="auto"/>
        <w:right w:val="none" w:sz="0" w:space="0" w:color="auto"/>
      </w:divBdr>
    </w:div>
    <w:div w:id="17119880">
      <w:bodyDiv w:val="1"/>
      <w:marLeft w:val="0"/>
      <w:marRight w:val="0"/>
      <w:marTop w:val="0"/>
      <w:marBottom w:val="0"/>
      <w:divBdr>
        <w:top w:val="none" w:sz="0" w:space="0" w:color="auto"/>
        <w:left w:val="none" w:sz="0" w:space="0" w:color="auto"/>
        <w:bottom w:val="none" w:sz="0" w:space="0" w:color="auto"/>
        <w:right w:val="none" w:sz="0" w:space="0" w:color="auto"/>
      </w:divBdr>
    </w:div>
    <w:div w:id="17389359">
      <w:bodyDiv w:val="1"/>
      <w:marLeft w:val="0"/>
      <w:marRight w:val="0"/>
      <w:marTop w:val="0"/>
      <w:marBottom w:val="0"/>
      <w:divBdr>
        <w:top w:val="none" w:sz="0" w:space="0" w:color="auto"/>
        <w:left w:val="none" w:sz="0" w:space="0" w:color="auto"/>
        <w:bottom w:val="none" w:sz="0" w:space="0" w:color="auto"/>
        <w:right w:val="none" w:sz="0" w:space="0" w:color="auto"/>
      </w:divBdr>
    </w:div>
    <w:div w:id="42602481">
      <w:bodyDiv w:val="1"/>
      <w:marLeft w:val="0"/>
      <w:marRight w:val="0"/>
      <w:marTop w:val="0"/>
      <w:marBottom w:val="0"/>
      <w:divBdr>
        <w:top w:val="none" w:sz="0" w:space="0" w:color="auto"/>
        <w:left w:val="none" w:sz="0" w:space="0" w:color="auto"/>
        <w:bottom w:val="none" w:sz="0" w:space="0" w:color="auto"/>
        <w:right w:val="none" w:sz="0" w:space="0" w:color="auto"/>
      </w:divBdr>
    </w:div>
    <w:div w:id="51659017">
      <w:bodyDiv w:val="1"/>
      <w:marLeft w:val="0"/>
      <w:marRight w:val="0"/>
      <w:marTop w:val="0"/>
      <w:marBottom w:val="0"/>
      <w:divBdr>
        <w:top w:val="none" w:sz="0" w:space="0" w:color="auto"/>
        <w:left w:val="none" w:sz="0" w:space="0" w:color="auto"/>
        <w:bottom w:val="none" w:sz="0" w:space="0" w:color="auto"/>
        <w:right w:val="none" w:sz="0" w:space="0" w:color="auto"/>
      </w:divBdr>
    </w:div>
    <w:div w:id="56629600">
      <w:bodyDiv w:val="1"/>
      <w:marLeft w:val="0"/>
      <w:marRight w:val="0"/>
      <w:marTop w:val="0"/>
      <w:marBottom w:val="0"/>
      <w:divBdr>
        <w:top w:val="none" w:sz="0" w:space="0" w:color="auto"/>
        <w:left w:val="none" w:sz="0" w:space="0" w:color="auto"/>
        <w:bottom w:val="none" w:sz="0" w:space="0" w:color="auto"/>
        <w:right w:val="none" w:sz="0" w:space="0" w:color="auto"/>
      </w:divBdr>
    </w:div>
    <w:div w:id="71516203">
      <w:bodyDiv w:val="1"/>
      <w:marLeft w:val="0"/>
      <w:marRight w:val="0"/>
      <w:marTop w:val="0"/>
      <w:marBottom w:val="0"/>
      <w:divBdr>
        <w:top w:val="none" w:sz="0" w:space="0" w:color="auto"/>
        <w:left w:val="none" w:sz="0" w:space="0" w:color="auto"/>
        <w:bottom w:val="none" w:sz="0" w:space="0" w:color="auto"/>
        <w:right w:val="none" w:sz="0" w:space="0" w:color="auto"/>
      </w:divBdr>
    </w:div>
    <w:div w:id="74085432">
      <w:bodyDiv w:val="1"/>
      <w:marLeft w:val="0"/>
      <w:marRight w:val="0"/>
      <w:marTop w:val="0"/>
      <w:marBottom w:val="0"/>
      <w:divBdr>
        <w:top w:val="none" w:sz="0" w:space="0" w:color="auto"/>
        <w:left w:val="none" w:sz="0" w:space="0" w:color="auto"/>
        <w:bottom w:val="none" w:sz="0" w:space="0" w:color="auto"/>
        <w:right w:val="none" w:sz="0" w:space="0" w:color="auto"/>
      </w:divBdr>
    </w:div>
    <w:div w:id="82530378">
      <w:bodyDiv w:val="1"/>
      <w:marLeft w:val="0"/>
      <w:marRight w:val="0"/>
      <w:marTop w:val="0"/>
      <w:marBottom w:val="0"/>
      <w:divBdr>
        <w:top w:val="none" w:sz="0" w:space="0" w:color="auto"/>
        <w:left w:val="none" w:sz="0" w:space="0" w:color="auto"/>
        <w:bottom w:val="none" w:sz="0" w:space="0" w:color="auto"/>
        <w:right w:val="none" w:sz="0" w:space="0" w:color="auto"/>
      </w:divBdr>
    </w:div>
    <w:div w:id="82803924">
      <w:bodyDiv w:val="1"/>
      <w:marLeft w:val="0"/>
      <w:marRight w:val="0"/>
      <w:marTop w:val="0"/>
      <w:marBottom w:val="0"/>
      <w:divBdr>
        <w:top w:val="none" w:sz="0" w:space="0" w:color="auto"/>
        <w:left w:val="none" w:sz="0" w:space="0" w:color="auto"/>
        <w:bottom w:val="none" w:sz="0" w:space="0" w:color="auto"/>
        <w:right w:val="none" w:sz="0" w:space="0" w:color="auto"/>
      </w:divBdr>
    </w:div>
    <w:div w:id="89274910">
      <w:bodyDiv w:val="1"/>
      <w:marLeft w:val="0"/>
      <w:marRight w:val="0"/>
      <w:marTop w:val="0"/>
      <w:marBottom w:val="0"/>
      <w:divBdr>
        <w:top w:val="none" w:sz="0" w:space="0" w:color="auto"/>
        <w:left w:val="none" w:sz="0" w:space="0" w:color="auto"/>
        <w:bottom w:val="none" w:sz="0" w:space="0" w:color="auto"/>
        <w:right w:val="none" w:sz="0" w:space="0" w:color="auto"/>
      </w:divBdr>
    </w:div>
    <w:div w:id="100031208">
      <w:bodyDiv w:val="1"/>
      <w:marLeft w:val="0"/>
      <w:marRight w:val="0"/>
      <w:marTop w:val="0"/>
      <w:marBottom w:val="0"/>
      <w:divBdr>
        <w:top w:val="none" w:sz="0" w:space="0" w:color="auto"/>
        <w:left w:val="none" w:sz="0" w:space="0" w:color="auto"/>
        <w:bottom w:val="none" w:sz="0" w:space="0" w:color="auto"/>
        <w:right w:val="none" w:sz="0" w:space="0" w:color="auto"/>
      </w:divBdr>
    </w:div>
    <w:div w:id="100691723">
      <w:bodyDiv w:val="1"/>
      <w:marLeft w:val="0"/>
      <w:marRight w:val="0"/>
      <w:marTop w:val="0"/>
      <w:marBottom w:val="0"/>
      <w:divBdr>
        <w:top w:val="none" w:sz="0" w:space="0" w:color="auto"/>
        <w:left w:val="none" w:sz="0" w:space="0" w:color="auto"/>
        <w:bottom w:val="none" w:sz="0" w:space="0" w:color="auto"/>
        <w:right w:val="none" w:sz="0" w:space="0" w:color="auto"/>
      </w:divBdr>
    </w:div>
    <w:div w:id="103578292">
      <w:bodyDiv w:val="1"/>
      <w:marLeft w:val="0"/>
      <w:marRight w:val="0"/>
      <w:marTop w:val="0"/>
      <w:marBottom w:val="0"/>
      <w:divBdr>
        <w:top w:val="none" w:sz="0" w:space="0" w:color="auto"/>
        <w:left w:val="none" w:sz="0" w:space="0" w:color="auto"/>
        <w:bottom w:val="none" w:sz="0" w:space="0" w:color="auto"/>
        <w:right w:val="none" w:sz="0" w:space="0" w:color="auto"/>
      </w:divBdr>
    </w:div>
    <w:div w:id="105007739">
      <w:bodyDiv w:val="1"/>
      <w:marLeft w:val="0"/>
      <w:marRight w:val="0"/>
      <w:marTop w:val="0"/>
      <w:marBottom w:val="0"/>
      <w:divBdr>
        <w:top w:val="none" w:sz="0" w:space="0" w:color="auto"/>
        <w:left w:val="none" w:sz="0" w:space="0" w:color="auto"/>
        <w:bottom w:val="none" w:sz="0" w:space="0" w:color="auto"/>
        <w:right w:val="none" w:sz="0" w:space="0" w:color="auto"/>
      </w:divBdr>
    </w:div>
    <w:div w:id="106628500">
      <w:bodyDiv w:val="1"/>
      <w:marLeft w:val="0"/>
      <w:marRight w:val="0"/>
      <w:marTop w:val="0"/>
      <w:marBottom w:val="0"/>
      <w:divBdr>
        <w:top w:val="none" w:sz="0" w:space="0" w:color="auto"/>
        <w:left w:val="none" w:sz="0" w:space="0" w:color="auto"/>
        <w:bottom w:val="none" w:sz="0" w:space="0" w:color="auto"/>
        <w:right w:val="none" w:sz="0" w:space="0" w:color="auto"/>
      </w:divBdr>
    </w:div>
    <w:div w:id="122311474">
      <w:bodyDiv w:val="1"/>
      <w:marLeft w:val="0"/>
      <w:marRight w:val="0"/>
      <w:marTop w:val="0"/>
      <w:marBottom w:val="0"/>
      <w:divBdr>
        <w:top w:val="none" w:sz="0" w:space="0" w:color="auto"/>
        <w:left w:val="none" w:sz="0" w:space="0" w:color="auto"/>
        <w:bottom w:val="none" w:sz="0" w:space="0" w:color="auto"/>
        <w:right w:val="none" w:sz="0" w:space="0" w:color="auto"/>
      </w:divBdr>
    </w:div>
    <w:div w:id="128283338">
      <w:bodyDiv w:val="1"/>
      <w:marLeft w:val="0"/>
      <w:marRight w:val="0"/>
      <w:marTop w:val="0"/>
      <w:marBottom w:val="0"/>
      <w:divBdr>
        <w:top w:val="none" w:sz="0" w:space="0" w:color="auto"/>
        <w:left w:val="none" w:sz="0" w:space="0" w:color="auto"/>
        <w:bottom w:val="none" w:sz="0" w:space="0" w:color="auto"/>
        <w:right w:val="none" w:sz="0" w:space="0" w:color="auto"/>
      </w:divBdr>
    </w:div>
    <w:div w:id="132527640">
      <w:bodyDiv w:val="1"/>
      <w:marLeft w:val="0"/>
      <w:marRight w:val="0"/>
      <w:marTop w:val="0"/>
      <w:marBottom w:val="0"/>
      <w:divBdr>
        <w:top w:val="none" w:sz="0" w:space="0" w:color="auto"/>
        <w:left w:val="none" w:sz="0" w:space="0" w:color="auto"/>
        <w:bottom w:val="none" w:sz="0" w:space="0" w:color="auto"/>
        <w:right w:val="none" w:sz="0" w:space="0" w:color="auto"/>
      </w:divBdr>
    </w:div>
    <w:div w:id="148788536">
      <w:bodyDiv w:val="1"/>
      <w:marLeft w:val="0"/>
      <w:marRight w:val="0"/>
      <w:marTop w:val="0"/>
      <w:marBottom w:val="0"/>
      <w:divBdr>
        <w:top w:val="none" w:sz="0" w:space="0" w:color="auto"/>
        <w:left w:val="none" w:sz="0" w:space="0" w:color="auto"/>
        <w:bottom w:val="none" w:sz="0" w:space="0" w:color="auto"/>
        <w:right w:val="none" w:sz="0" w:space="0" w:color="auto"/>
      </w:divBdr>
    </w:div>
    <w:div w:id="149179992">
      <w:bodyDiv w:val="1"/>
      <w:marLeft w:val="0"/>
      <w:marRight w:val="0"/>
      <w:marTop w:val="0"/>
      <w:marBottom w:val="0"/>
      <w:divBdr>
        <w:top w:val="none" w:sz="0" w:space="0" w:color="auto"/>
        <w:left w:val="none" w:sz="0" w:space="0" w:color="auto"/>
        <w:bottom w:val="none" w:sz="0" w:space="0" w:color="auto"/>
        <w:right w:val="none" w:sz="0" w:space="0" w:color="auto"/>
      </w:divBdr>
    </w:div>
    <w:div w:id="149446948">
      <w:bodyDiv w:val="1"/>
      <w:marLeft w:val="0"/>
      <w:marRight w:val="0"/>
      <w:marTop w:val="0"/>
      <w:marBottom w:val="0"/>
      <w:divBdr>
        <w:top w:val="none" w:sz="0" w:space="0" w:color="auto"/>
        <w:left w:val="none" w:sz="0" w:space="0" w:color="auto"/>
        <w:bottom w:val="none" w:sz="0" w:space="0" w:color="auto"/>
        <w:right w:val="none" w:sz="0" w:space="0" w:color="auto"/>
      </w:divBdr>
    </w:div>
    <w:div w:id="155607645">
      <w:bodyDiv w:val="1"/>
      <w:marLeft w:val="0"/>
      <w:marRight w:val="0"/>
      <w:marTop w:val="0"/>
      <w:marBottom w:val="0"/>
      <w:divBdr>
        <w:top w:val="none" w:sz="0" w:space="0" w:color="auto"/>
        <w:left w:val="none" w:sz="0" w:space="0" w:color="auto"/>
        <w:bottom w:val="none" w:sz="0" w:space="0" w:color="auto"/>
        <w:right w:val="none" w:sz="0" w:space="0" w:color="auto"/>
      </w:divBdr>
    </w:div>
    <w:div w:id="169607752">
      <w:bodyDiv w:val="1"/>
      <w:marLeft w:val="0"/>
      <w:marRight w:val="0"/>
      <w:marTop w:val="0"/>
      <w:marBottom w:val="0"/>
      <w:divBdr>
        <w:top w:val="none" w:sz="0" w:space="0" w:color="auto"/>
        <w:left w:val="none" w:sz="0" w:space="0" w:color="auto"/>
        <w:bottom w:val="none" w:sz="0" w:space="0" w:color="auto"/>
        <w:right w:val="none" w:sz="0" w:space="0" w:color="auto"/>
      </w:divBdr>
    </w:div>
    <w:div w:id="170143809">
      <w:bodyDiv w:val="1"/>
      <w:marLeft w:val="0"/>
      <w:marRight w:val="0"/>
      <w:marTop w:val="0"/>
      <w:marBottom w:val="0"/>
      <w:divBdr>
        <w:top w:val="none" w:sz="0" w:space="0" w:color="auto"/>
        <w:left w:val="none" w:sz="0" w:space="0" w:color="auto"/>
        <w:bottom w:val="none" w:sz="0" w:space="0" w:color="auto"/>
        <w:right w:val="none" w:sz="0" w:space="0" w:color="auto"/>
      </w:divBdr>
    </w:div>
    <w:div w:id="171383774">
      <w:bodyDiv w:val="1"/>
      <w:marLeft w:val="0"/>
      <w:marRight w:val="0"/>
      <w:marTop w:val="0"/>
      <w:marBottom w:val="0"/>
      <w:divBdr>
        <w:top w:val="none" w:sz="0" w:space="0" w:color="auto"/>
        <w:left w:val="none" w:sz="0" w:space="0" w:color="auto"/>
        <w:bottom w:val="none" w:sz="0" w:space="0" w:color="auto"/>
        <w:right w:val="none" w:sz="0" w:space="0" w:color="auto"/>
      </w:divBdr>
    </w:div>
    <w:div w:id="177089227">
      <w:bodyDiv w:val="1"/>
      <w:marLeft w:val="0"/>
      <w:marRight w:val="0"/>
      <w:marTop w:val="0"/>
      <w:marBottom w:val="0"/>
      <w:divBdr>
        <w:top w:val="none" w:sz="0" w:space="0" w:color="auto"/>
        <w:left w:val="none" w:sz="0" w:space="0" w:color="auto"/>
        <w:bottom w:val="none" w:sz="0" w:space="0" w:color="auto"/>
        <w:right w:val="none" w:sz="0" w:space="0" w:color="auto"/>
      </w:divBdr>
    </w:div>
    <w:div w:id="187839925">
      <w:bodyDiv w:val="1"/>
      <w:marLeft w:val="0"/>
      <w:marRight w:val="0"/>
      <w:marTop w:val="0"/>
      <w:marBottom w:val="0"/>
      <w:divBdr>
        <w:top w:val="none" w:sz="0" w:space="0" w:color="auto"/>
        <w:left w:val="none" w:sz="0" w:space="0" w:color="auto"/>
        <w:bottom w:val="none" w:sz="0" w:space="0" w:color="auto"/>
        <w:right w:val="none" w:sz="0" w:space="0" w:color="auto"/>
      </w:divBdr>
    </w:div>
    <w:div w:id="196091765">
      <w:bodyDiv w:val="1"/>
      <w:marLeft w:val="0"/>
      <w:marRight w:val="0"/>
      <w:marTop w:val="0"/>
      <w:marBottom w:val="0"/>
      <w:divBdr>
        <w:top w:val="none" w:sz="0" w:space="0" w:color="auto"/>
        <w:left w:val="none" w:sz="0" w:space="0" w:color="auto"/>
        <w:bottom w:val="none" w:sz="0" w:space="0" w:color="auto"/>
        <w:right w:val="none" w:sz="0" w:space="0" w:color="auto"/>
      </w:divBdr>
    </w:div>
    <w:div w:id="201476237">
      <w:bodyDiv w:val="1"/>
      <w:marLeft w:val="0"/>
      <w:marRight w:val="0"/>
      <w:marTop w:val="0"/>
      <w:marBottom w:val="0"/>
      <w:divBdr>
        <w:top w:val="none" w:sz="0" w:space="0" w:color="auto"/>
        <w:left w:val="none" w:sz="0" w:space="0" w:color="auto"/>
        <w:bottom w:val="none" w:sz="0" w:space="0" w:color="auto"/>
        <w:right w:val="none" w:sz="0" w:space="0" w:color="auto"/>
      </w:divBdr>
    </w:div>
    <w:div w:id="226261724">
      <w:bodyDiv w:val="1"/>
      <w:marLeft w:val="0"/>
      <w:marRight w:val="0"/>
      <w:marTop w:val="0"/>
      <w:marBottom w:val="0"/>
      <w:divBdr>
        <w:top w:val="none" w:sz="0" w:space="0" w:color="auto"/>
        <w:left w:val="none" w:sz="0" w:space="0" w:color="auto"/>
        <w:bottom w:val="none" w:sz="0" w:space="0" w:color="auto"/>
        <w:right w:val="none" w:sz="0" w:space="0" w:color="auto"/>
      </w:divBdr>
    </w:div>
    <w:div w:id="232396099">
      <w:bodyDiv w:val="1"/>
      <w:marLeft w:val="0"/>
      <w:marRight w:val="0"/>
      <w:marTop w:val="0"/>
      <w:marBottom w:val="0"/>
      <w:divBdr>
        <w:top w:val="none" w:sz="0" w:space="0" w:color="auto"/>
        <w:left w:val="none" w:sz="0" w:space="0" w:color="auto"/>
        <w:bottom w:val="none" w:sz="0" w:space="0" w:color="auto"/>
        <w:right w:val="none" w:sz="0" w:space="0" w:color="auto"/>
      </w:divBdr>
    </w:div>
    <w:div w:id="239757141">
      <w:bodyDiv w:val="1"/>
      <w:marLeft w:val="0"/>
      <w:marRight w:val="0"/>
      <w:marTop w:val="0"/>
      <w:marBottom w:val="0"/>
      <w:divBdr>
        <w:top w:val="none" w:sz="0" w:space="0" w:color="auto"/>
        <w:left w:val="none" w:sz="0" w:space="0" w:color="auto"/>
        <w:bottom w:val="none" w:sz="0" w:space="0" w:color="auto"/>
        <w:right w:val="none" w:sz="0" w:space="0" w:color="auto"/>
      </w:divBdr>
    </w:div>
    <w:div w:id="245767469">
      <w:bodyDiv w:val="1"/>
      <w:marLeft w:val="0"/>
      <w:marRight w:val="0"/>
      <w:marTop w:val="0"/>
      <w:marBottom w:val="0"/>
      <w:divBdr>
        <w:top w:val="none" w:sz="0" w:space="0" w:color="auto"/>
        <w:left w:val="none" w:sz="0" w:space="0" w:color="auto"/>
        <w:bottom w:val="none" w:sz="0" w:space="0" w:color="auto"/>
        <w:right w:val="none" w:sz="0" w:space="0" w:color="auto"/>
      </w:divBdr>
    </w:div>
    <w:div w:id="245962476">
      <w:bodyDiv w:val="1"/>
      <w:marLeft w:val="0"/>
      <w:marRight w:val="0"/>
      <w:marTop w:val="0"/>
      <w:marBottom w:val="0"/>
      <w:divBdr>
        <w:top w:val="none" w:sz="0" w:space="0" w:color="auto"/>
        <w:left w:val="none" w:sz="0" w:space="0" w:color="auto"/>
        <w:bottom w:val="none" w:sz="0" w:space="0" w:color="auto"/>
        <w:right w:val="none" w:sz="0" w:space="0" w:color="auto"/>
      </w:divBdr>
    </w:div>
    <w:div w:id="248274643">
      <w:bodyDiv w:val="1"/>
      <w:marLeft w:val="0"/>
      <w:marRight w:val="0"/>
      <w:marTop w:val="0"/>
      <w:marBottom w:val="0"/>
      <w:divBdr>
        <w:top w:val="none" w:sz="0" w:space="0" w:color="auto"/>
        <w:left w:val="none" w:sz="0" w:space="0" w:color="auto"/>
        <w:bottom w:val="none" w:sz="0" w:space="0" w:color="auto"/>
        <w:right w:val="none" w:sz="0" w:space="0" w:color="auto"/>
      </w:divBdr>
    </w:div>
    <w:div w:id="260572462">
      <w:bodyDiv w:val="1"/>
      <w:marLeft w:val="0"/>
      <w:marRight w:val="0"/>
      <w:marTop w:val="0"/>
      <w:marBottom w:val="0"/>
      <w:divBdr>
        <w:top w:val="none" w:sz="0" w:space="0" w:color="auto"/>
        <w:left w:val="none" w:sz="0" w:space="0" w:color="auto"/>
        <w:bottom w:val="none" w:sz="0" w:space="0" w:color="auto"/>
        <w:right w:val="none" w:sz="0" w:space="0" w:color="auto"/>
      </w:divBdr>
    </w:div>
    <w:div w:id="273446223">
      <w:bodyDiv w:val="1"/>
      <w:marLeft w:val="0"/>
      <w:marRight w:val="0"/>
      <w:marTop w:val="0"/>
      <w:marBottom w:val="0"/>
      <w:divBdr>
        <w:top w:val="none" w:sz="0" w:space="0" w:color="auto"/>
        <w:left w:val="none" w:sz="0" w:space="0" w:color="auto"/>
        <w:bottom w:val="none" w:sz="0" w:space="0" w:color="auto"/>
        <w:right w:val="none" w:sz="0" w:space="0" w:color="auto"/>
      </w:divBdr>
    </w:div>
    <w:div w:id="283535442">
      <w:bodyDiv w:val="1"/>
      <w:marLeft w:val="0"/>
      <w:marRight w:val="0"/>
      <w:marTop w:val="0"/>
      <w:marBottom w:val="0"/>
      <w:divBdr>
        <w:top w:val="none" w:sz="0" w:space="0" w:color="auto"/>
        <w:left w:val="none" w:sz="0" w:space="0" w:color="auto"/>
        <w:bottom w:val="none" w:sz="0" w:space="0" w:color="auto"/>
        <w:right w:val="none" w:sz="0" w:space="0" w:color="auto"/>
      </w:divBdr>
    </w:div>
    <w:div w:id="283779760">
      <w:bodyDiv w:val="1"/>
      <w:marLeft w:val="0"/>
      <w:marRight w:val="0"/>
      <w:marTop w:val="0"/>
      <w:marBottom w:val="0"/>
      <w:divBdr>
        <w:top w:val="none" w:sz="0" w:space="0" w:color="auto"/>
        <w:left w:val="none" w:sz="0" w:space="0" w:color="auto"/>
        <w:bottom w:val="none" w:sz="0" w:space="0" w:color="auto"/>
        <w:right w:val="none" w:sz="0" w:space="0" w:color="auto"/>
      </w:divBdr>
    </w:div>
    <w:div w:id="298808395">
      <w:bodyDiv w:val="1"/>
      <w:marLeft w:val="0"/>
      <w:marRight w:val="0"/>
      <w:marTop w:val="0"/>
      <w:marBottom w:val="0"/>
      <w:divBdr>
        <w:top w:val="none" w:sz="0" w:space="0" w:color="auto"/>
        <w:left w:val="none" w:sz="0" w:space="0" w:color="auto"/>
        <w:bottom w:val="none" w:sz="0" w:space="0" w:color="auto"/>
        <w:right w:val="none" w:sz="0" w:space="0" w:color="auto"/>
      </w:divBdr>
    </w:div>
    <w:div w:id="300770378">
      <w:bodyDiv w:val="1"/>
      <w:marLeft w:val="0"/>
      <w:marRight w:val="0"/>
      <w:marTop w:val="0"/>
      <w:marBottom w:val="0"/>
      <w:divBdr>
        <w:top w:val="none" w:sz="0" w:space="0" w:color="auto"/>
        <w:left w:val="none" w:sz="0" w:space="0" w:color="auto"/>
        <w:bottom w:val="none" w:sz="0" w:space="0" w:color="auto"/>
        <w:right w:val="none" w:sz="0" w:space="0" w:color="auto"/>
      </w:divBdr>
    </w:div>
    <w:div w:id="302125571">
      <w:bodyDiv w:val="1"/>
      <w:marLeft w:val="0"/>
      <w:marRight w:val="0"/>
      <w:marTop w:val="0"/>
      <w:marBottom w:val="0"/>
      <w:divBdr>
        <w:top w:val="none" w:sz="0" w:space="0" w:color="auto"/>
        <w:left w:val="none" w:sz="0" w:space="0" w:color="auto"/>
        <w:bottom w:val="none" w:sz="0" w:space="0" w:color="auto"/>
        <w:right w:val="none" w:sz="0" w:space="0" w:color="auto"/>
      </w:divBdr>
    </w:div>
    <w:div w:id="305085930">
      <w:bodyDiv w:val="1"/>
      <w:marLeft w:val="0"/>
      <w:marRight w:val="0"/>
      <w:marTop w:val="0"/>
      <w:marBottom w:val="0"/>
      <w:divBdr>
        <w:top w:val="none" w:sz="0" w:space="0" w:color="auto"/>
        <w:left w:val="none" w:sz="0" w:space="0" w:color="auto"/>
        <w:bottom w:val="none" w:sz="0" w:space="0" w:color="auto"/>
        <w:right w:val="none" w:sz="0" w:space="0" w:color="auto"/>
      </w:divBdr>
    </w:div>
    <w:div w:id="324479575">
      <w:bodyDiv w:val="1"/>
      <w:marLeft w:val="0"/>
      <w:marRight w:val="0"/>
      <w:marTop w:val="0"/>
      <w:marBottom w:val="0"/>
      <w:divBdr>
        <w:top w:val="none" w:sz="0" w:space="0" w:color="auto"/>
        <w:left w:val="none" w:sz="0" w:space="0" w:color="auto"/>
        <w:bottom w:val="none" w:sz="0" w:space="0" w:color="auto"/>
        <w:right w:val="none" w:sz="0" w:space="0" w:color="auto"/>
      </w:divBdr>
    </w:div>
    <w:div w:id="335114690">
      <w:bodyDiv w:val="1"/>
      <w:marLeft w:val="0"/>
      <w:marRight w:val="0"/>
      <w:marTop w:val="0"/>
      <w:marBottom w:val="0"/>
      <w:divBdr>
        <w:top w:val="none" w:sz="0" w:space="0" w:color="auto"/>
        <w:left w:val="none" w:sz="0" w:space="0" w:color="auto"/>
        <w:bottom w:val="none" w:sz="0" w:space="0" w:color="auto"/>
        <w:right w:val="none" w:sz="0" w:space="0" w:color="auto"/>
      </w:divBdr>
    </w:div>
    <w:div w:id="351493514">
      <w:bodyDiv w:val="1"/>
      <w:marLeft w:val="0"/>
      <w:marRight w:val="0"/>
      <w:marTop w:val="0"/>
      <w:marBottom w:val="0"/>
      <w:divBdr>
        <w:top w:val="none" w:sz="0" w:space="0" w:color="auto"/>
        <w:left w:val="none" w:sz="0" w:space="0" w:color="auto"/>
        <w:bottom w:val="none" w:sz="0" w:space="0" w:color="auto"/>
        <w:right w:val="none" w:sz="0" w:space="0" w:color="auto"/>
      </w:divBdr>
    </w:div>
    <w:div w:id="355237355">
      <w:bodyDiv w:val="1"/>
      <w:marLeft w:val="0"/>
      <w:marRight w:val="0"/>
      <w:marTop w:val="0"/>
      <w:marBottom w:val="0"/>
      <w:divBdr>
        <w:top w:val="none" w:sz="0" w:space="0" w:color="auto"/>
        <w:left w:val="none" w:sz="0" w:space="0" w:color="auto"/>
        <w:bottom w:val="none" w:sz="0" w:space="0" w:color="auto"/>
        <w:right w:val="none" w:sz="0" w:space="0" w:color="auto"/>
      </w:divBdr>
    </w:div>
    <w:div w:id="366177460">
      <w:bodyDiv w:val="1"/>
      <w:marLeft w:val="0"/>
      <w:marRight w:val="0"/>
      <w:marTop w:val="0"/>
      <w:marBottom w:val="0"/>
      <w:divBdr>
        <w:top w:val="none" w:sz="0" w:space="0" w:color="auto"/>
        <w:left w:val="none" w:sz="0" w:space="0" w:color="auto"/>
        <w:bottom w:val="none" w:sz="0" w:space="0" w:color="auto"/>
        <w:right w:val="none" w:sz="0" w:space="0" w:color="auto"/>
      </w:divBdr>
    </w:div>
    <w:div w:id="367336667">
      <w:bodyDiv w:val="1"/>
      <w:marLeft w:val="0"/>
      <w:marRight w:val="0"/>
      <w:marTop w:val="0"/>
      <w:marBottom w:val="0"/>
      <w:divBdr>
        <w:top w:val="none" w:sz="0" w:space="0" w:color="auto"/>
        <w:left w:val="none" w:sz="0" w:space="0" w:color="auto"/>
        <w:bottom w:val="none" w:sz="0" w:space="0" w:color="auto"/>
        <w:right w:val="none" w:sz="0" w:space="0" w:color="auto"/>
      </w:divBdr>
    </w:div>
    <w:div w:id="373508601">
      <w:bodyDiv w:val="1"/>
      <w:marLeft w:val="0"/>
      <w:marRight w:val="0"/>
      <w:marTop w:val="0"/>
      <w:marBottom w:val="0"/>
      <w:divBdr>
        <w:top w:val="none" w:sz="0" w:space="0" w:color="auto"/>
        <w:left w:val="none" w:sz="0" w:space="0" w:color="auto"/>
        <w:bottom w:val="none" w:sz="0" w:space="0" w:color="auto"/>
        <w:right w:val="none" w:sz="0" w:space="0" w:color="auto"/>
      </w:divBdr>
    </w:div>
    <w:div w:id="392199940">
      <w:bodyDiv w:val="1"/>
      <w:marLeft w:val="0"/>
      <w:marRight w:val="0"/>
      <w:marTop w:val="0"/>
      <w:marBottom w:val="0"/>
      <w:divBdr>
        <w:top w:val="none" w:sz="0" w:space="0" w:color="auto"/>
        <w:left w:val="none" w:sz="0" w:space="0" w:color="auto"/>
        <w:bottom w:val="none" w:sz="0" w:space="0" w:color="auto"/>
        <w:right w:val="none" w:sz="0" w:space="0" w:color="auto"/>
      </w:divBdr>
    </w:div>
    <w:div w:id="394937690">
      <w:bodyDiv w:val="1"/>
      <w:marLeft w:val="0"/>
      <w:marRight w:val="0"/>
      <w:marTop w:val="0"/>
      <w:marBottom w:val="0"/>
      <w:divBdr>
        <w:top w:val="none" w:sz="0" w:space="0" w:color="auto"/>
        <w:left w:val="none" w:sz="0" w:space="0" w:color="auto"/>
        <w:bottom w:val="none" w:sz="0" w:space="0" w:color="auto"/>
        <w:right w:val="none" w:sz="0" w:space="0" w:color="auto"/>
      </w:divBdr>
    </w:div>
    <w:div w:id="407964112">
      <w:bodyDiv w:val="1"/>
      <w:marLeft w:val="0"/>
      <w:marRight w:val="0"/>
      <w:marTop w:val="0"/>
      <w:marBottom w:val="0"/>
      <w:divBdr>
        <w:top w:val="none" w:sz="0" w:space="0" w:color="auto"/>
        <w:left w:val="none" w:sz="0" w:space="0" w:color="auto"/>
        <w:bottom w:val="none" w:sz="0" w:space="0" w:color="auto"/>
        <w:right w:val="none" w:sz="0" w:space="0" w:color="auto"/>
      </w:divBdr>
    </w:div>
    <w:div w:id="409540259">
      <w:bodyDiv w:val="1"/>
      <w:marLeft w:val="0"/>
      <w:marRight w:val="0"/>
      <w:marTop w:val="0"/>
      <w:marBottom w:val="0"/>
      <w:divBdr>
        <w:top w:val="none" w:sz="0" w:space="0" w:color="auto"/>
        <w:left w:val="none" w:sz="0" w:space="0" w:color="auto"/>
        <w:bottom w:val="none" w:sz="0" w:space="0" w:color="auto"/>
        <w:right w:val="none" w:sz="0" w:space="0" w:color="auto"/>
      </w:divBdr>
    </w:div>
    <w:div w:id="415443002">
      <w:bodyDiv w:val="1"/>
      <w:marLeft w:val="0"/>
      <w:marRight w:val="0"/>
      <w:marTop w:val="0"/>
      <w:marBottom w:val="0"/>
      <w:divBdr>
        <w:top w:val="none" w:sz="0" w:space="0" w:color="auto"/>
        <w:left w:val="none" w:sz="0" w:space="0" w:color="auto"/>
        <w:bottom w:val="none" w:sz="0" w:space="0" w:color="auto"/>
        <w:right w:val="none" w:sz="0" w:space="0" w:color="auto"/>
      </w:divBdr>
    </w:div>
    <w:div w:id="415636246">
      <w:bodyDiv w:val="1"/>
      <w:marLeft w:val="0"/>
      <w:marRight w:val="0"/>
      <w:marTop w:val="0"/>
      <w:marBottom w:val="0"/>
      <w:divBdr>
        <w:top w:val="none" w:sz="0" w:space="0" w:color="auto"/>
        <w:left w:val="none" w:sz="0" w:space="0" w:color="auto"/>
        <w:bottom w:val="none" w:sz="0" w:space="0" w:color="auto"/>
        <w:right w:val="none" w:sz="0" w:space="0" w:color="auto"/>
      </w:divBdr>
    </w:div>
    <w:div w:id="419910045">
      <w:bodyDiv w:val="1"/>
      <w:marLeft w:val="0"/>
      <w:marRight w:val="0"/>
      <w:marTop w:val="0"/>
      <w:marBottom w:val="0"/>
      <w:divBdr>
        <w:top w:val="none" w:sz="0" w:space="0" w:color="auto"/>
        <w:left w:val="none" w:sz="0" w:space="0" w:color="auto"/>
        <w:bottom w:val="none" w:sz="0" w:space="0" w:color="auto"/>
        <w:right w:val="none" w:sz="0" w:space="0" w:color="auto"/>
      </w:divBdr>
    </w:div>
    <w:div w:id="425614671">
      <w:bodyDiv w:val="1"/>
      <w:marLeft w:val="0"/>
      <w:marRight w:val="0"/>
      <w:marTop w:val="0"/>
      <w:marBottom w:val="0"/>
      <w:divBdr>
        <w:top w:val="none" w:sz="0" w:space="0" w:color="auto"/>
        <w:left w:val="none" w:sz="0" w:space="0" w:color="auto"/>
        <w:bottom w:val="none" w:sz="0" w:space="0" w:color="auto"/>
        <w:right w:val="none" w:sz="0" w:space="0" w:color="auto"/>
      </w:divBdr>
    </w:div>
    <w:div w:id="429813259">
      <w:bodyDiv w:val="1"/>
      <w:marLeft w:val="0"/>
      <w:marRight w:val="0"/>
      <w:marTop w:val="0"/>
      <w:marBottom w:val="0"/>
      <w:divBdr>
        <w:top w:val="none" w:sz="0" w:space="0" w:color="auto"/>
        <w:left w:val="none" w:sz="0" w:space="0" w:color="auto"/>
        <w:bottom w:val="none" w:sz="0" w:space="0" w:color="auto"/>
        <w:right w:val="none" w:sz="0" w:space="0" w:color="auto"/>
      </w:divBdr>
    </w:div>
    <w:div w:id="435517348">
      <w:bodyDiv w:val="1"/>
      <w:marLeft w:val="0"/>
      <w:marRight w:val="0"/>
      <w:marTop w:val="0"/>
      <w:marBottom w:val="0"/>
      <w:divBdr>
        <w:top w:val="none" w:sz="0" w:space="0" w:color="auto"/>
        <w:left w:val="none" w:sz="0" w:space="0" w:color="auto"/>
        <w:bottom w:val="none" w:sz="0" w:space="0" w:color="auto"/>
        <w:right w:val="none" w:sz="0" w:space="0" w:color="auto"/>
      </w:divBdr>
    </w:div>
    <w:div w:id="436099642">
      <w:bodyDiv w:val="1"/>
      <w:marLeft w:val="0"/>
      <w:marRight w:val="0"/>
      <w:marTop w:val="0"/>
      <w:marBottom w:val="0"/>
      <w:divBdr>
        <w:top w:val="none" w:sz="0" w:space="0" w:color="auto"/>
        <w:left w:val="none" w:sz="0" w:space="0" w:color="auto"/>
        <w:bottom w:val="none" w:sz="0" w:space="0" w:color="auto"/>
        <w:right w:val="none" w:sz="0" w:space="0" w:color="auto"/>
      </w:divBdr>
    </w:div>
    <w:div w:id="441537831">
      <w:bodyDiv w:val="1"/>
      <w:marLeft w:val="0"/>
      <w:marRight w:val="0"/>
      <w:marTop w:val="0"/>
      <w:marBottom w:val="0"/>
      <w:divBdr>
        <w:top w:val="none" w:sz="0" w:space="0" w:color="auto"/>
        <w:left w:val="none" w:sz="0" w:space="0" w:color="auto"/>
        <w:bottom w:val="none" w:sz="0" w:space="0" w:color="auto"/>
        <w:right w:val="none" w:sz="0" w:space="0" w:color="auto"/>
      </w:divBdr>
    </w:div>
    <w:div w:id="445386844">
      <w:bodyDiv w:val="1"/>
      <w:marLeft w:val="0"/>
      <w:marRight w:val="0"/>
      <w:marTop w:val="0"/>
      <w:marBottom w:val="0"/>
      <w:divBdr>
        <w:top w:val="none" w:sz="0" w:space="0" w:color="auto"/>
        <w:left w:val="none" w:sz="0" w:space="0" w:color="auto"/>
        <w:bottom w:val="none" w:sz="0" w:space="0" w:color="auto"/>
        <w:right w:val="none" w:sz="0" w:space="0" w:color="auto"/>
      </w:divBdr>
    </w:div>
    <w:div w:id="445657799">
      <w:bodyDiv w:val="1"/>
      <w:marLeft w:val="0"/>
      <w:marRight w:val="0"/>
      <w:marTop w:val="0"/>
      <w:marBottom w:val="0"/>
      <w:divBdr>
        <w:top w:val="none" w:sz="0" w:space="0" w:color="auto"/>
        <w:left w:val="none" w:sz="0" w:space="0" w:color="auto"/>
        <w:bottom w:val="none" w:sz="0" w:space="0" w:color="auto"/>
        <w:right w:val="none" w:sz="0" w:space="0" w:color="auto"/>
      </w:divBdr>
    </w:div>
    <w:div w:id="454100475">
      <w:bodyDiv w:val="1"/>
      <w:marLeft w:val="0"/>
      <w:marRight w:val="0"/>
      <w:marTop w:val="0"/>
      <w:marBottom w:val="0"/>
      <w:divBdr>
        <w:top w:val="none" w:sz="0" w:space="0" w:color="auto"/>
        <w:left w:val="none" w:sz="0" w:space="0" w:color="auto"/>
        <w:bottom w:val="none" w:sz="0" w:space="0" w:color="auto"/>
        <w:right w:val="none" w:sz="0" w:space="0" w:color="auto"/>
      </w:divBdr>
    </w:div>
    <w:div w:id="458770102">
      <w:bodyDiv w:val="1"/>
      <w:marLeft w:val="0"/>
      <w:marRight w:val="0"/>
      <w:marTop w:val="0"/>
      <w:marBottom w:val="0"/>
      <w:divBdr>
        <w:top w:val="none" w:sz="0" w:space="0" w:color="auto"/>
        <w:left w:val="none" w:sz="0" w:space="0" w:color="auto"/>
        <w:bottom w:val="none" w:sz="0" w:space="0" w:color="auto"/>
        <w:right w:val="none" w:sz="0" w:space="0" w:color="auto"/>
      </w:divBdr>
    </w:div>
    <w:div w:id="466554743">
      <w:bodyDiv w:val="1"/>
      <w:marLeft w:val="0"/>
      <w:marRight w:val="0"/>
      <w:marTop w:val="0"/>
      <w:marBottom w:val="0"/>
      <w:divBdr>
        <w:top w:val="none" w:sz="0" w:space="0" w:color="auto"/>
        <w:left w:val="none" w:sz="0" w:space="0" w:color="auto"/>
        <w:bottom w:val="none" w:sz="0" w:space="0" w:color="auto"/>
        <w:right w:val="none" w:sz="0" w:space="0" w:color="auto"/>
      </w:divBdr>
    </w:div>
    <w:div w:id="471411298">
      <w:bodyDiv w:val="1"/>
      <w:marLeft w:val="0"/>
      <w:marRight w:val="0"/>
      <w:marTop w:val="0"/>
      <w:marBottom w:val="0"/>
      <w:divBdr>
        <w:top w:val="none" w:sz="0" w:space="0" w:color="auto"/>
        <w:left w:val="none" w:sz="0" w:space="0" w:color="auto"/>
        <w:bottom w:val="none" w:sz="0" w:space="0" w:color="auto"/>
        <w:right w:val="none" w:sz="0" w:space="0" w:color="auto"/>
      </w:divBdr>
    </w:div>
    <w:div w:id="497158284">
      <w:bodyDiv w:val="1"/>
      <w:marLeft w:val="0"/>
      <w:marRight w:val="0"/>
      <w:marTop w:val="0"/>
      <w:marBottom w:val="0"/>
      <w:divBdr>
        <w:top w:val="none" w:sz="0" w:space="0" w:color="auto"/>
        <w:left w:val="none" w:sz="0" w:space="0" w:color="auto"/>
        <w:bottom w:val="none" w:sz="0" w:space="0" w:color="auto"/>
        <w:right w:val="none" w:sz="0" w:space="0" w:color="auto"/>
      </w:divBdr>
    </w:div>
    <w:div w:id="510339106">
      <w:bodyDiv w:val="1"/>
      <w:marLeft w:val="0"/>
      <w:marRight w:val="0"/>
      <w:marTop w:val="0"/>
      <w:marBottom w:val="0"/>
      <w:divBdr>
        <w:top w:val="none" w:sz="0" w:space="0" w:color="auto"/>
        <w:left w:val="none" w:sz="0" w:space="0" w:color="auto"/>
        <w:bottom w:val="none" w:sz="0" w:space="0" w:color="auto"/>
        <w:right w:val="none" w:sz="0" w:space="0" w:color="auto"/>
      </w:divBdr>
    </w:div>
    <w:div w:id="544559385">
      <w:bodyDiv w:val="1"/>
      <w:marLeft w:val="0"/>
      <w:marRight w:val="0"/>
      <w:marTop w:val="0"/>
      <w:marBottom w:val="0"/>
      <w:divBdr>
        <w:top w:val="none" w:sz="0" w:space="0" w:color="auto"/>
        <w:left w:val="none" w:sz="0" w:space="0" w:color="auto"/>
        <w:bottom w:val="none" w:sz="0" w:space="0" w:color="auto"/>
        <w:right w:val="none" w:sz="0" w:space="0" w:color="auto"/>
      </w:divBdr>
    </w:div>
    <w:div w:id="546065500">
      <w:bodyDiv w:val="1"/>
      <w:marLeft w:val="0"/>
      <w:marRight w:val="0"/>
      <w:marTop w:val="0"/>
      <w:marBottom w:val="0"/>
      <w:divBdr>
        <w:top w:val="none" w:sz="0" w:space="0" w:color="auto"/>
        <w:left w:val="none" w:sz="0" w:space="0" w:color="auto"/>
        <w:bottom w:val="none" w:sz="0" w:space="0" w:color="auto"/>
        <w:right w:val="none" w:sz="0" w:space="0" w:color="auto"/>
      </w:divBdr>
    </w:div>
    <w:div w:id="593437738">
      <w:bodyDiv w:val="1"/>
      <w:marLeft w:val="0"/>
      <w:marRight w:val="0"/>
      <w:marTop w:val="0"/>
      <w:marBottom w:val="0"/>
      <w:divBdr>
        <w:top w:val="none" w:sz="0" w:space="0" w:color="auto"/>
        <w:left w:val="none" w:sz="0" w:space="0" w:color="auto"/>
        <w:bottom w:val="none" w:sz="0" w:space="0" w:color="auto"/>
        <w:right w:val="none" w:sz="0" w:space="0" w:color="auto"/>
      </w:divBdr>
    </w:div>
    <w:div w:id="598873513">
      <w:bodyDiv w:val="1"/>
      <w:marLeft w:val="0"/>
      <w:marRight w:val="0"/>
      <w:marTop w:val="0"/>
      <w:marBottom w:val="0"/>
      <w:divBdr>
        <w:top w:val="none" w:sz="0" w:space="0" w:color="auto"/>
        <w:left w:val="none" w:sz="0" w:space="0" w:color="auto"/>
        <w:bottom w:val="none" w:sz="0" w:space="0" w:color="auto"/>
        <w:right w:val="none" w:sz="0" w:space="0" w:color="auto"/>
      </w:divBdr>
    </w:div>
    <w:div w:id="605577453">
      <w:bodyDiv w:val="1"/>
      <w:marLeft w:val="0"/>
      <w:marRight w:val="0"/>
      <w:marTop w:val="0"/>
      <w:marBottom w:val="0"/>
      <w:divBdr>
        <w:top w:val="none" w:sz="0" w:space="0" w:color="auto"/>
        <w:left w:val="none" w:sz="0" w:space="0" w:color="auto"/>
        <w:bottom w:val="none" w:sz="0" w:space="0" w:color="auto"/>
        <w:right w:val="none" w:sz="0" w:space="0" w:color="auto"/>
      </w:divBdr>
    </w:div>
    <w:div w:id="610481353">
      <w:bodyDiv w:val="1"/>
      <w:marLeft w:val="0"/>
      <w:marRight w:val="0"/>
      <w:marTop w:val="0"/>
      <w:marBottom w:val="0"/>
      <w:divBdr>
        <w:top w:val="none" w:sz="0" w:space="0" w:color="auto"/>
        <w:left w:val="none" w:sz="0" w:space="0" w:color="auto"/>
        <w:bottom w:val="none" w:sz="0" w:space="0" w:color="auto"/>
        <w:right w:val="none" w:sz="0" w:space="0" w:color="auto"/>
      </w:divBdr>
    </w:div>
    <w:div w:id="616957738">
      <w:bodyDiv w:val="1"/>
      <w:marLeft w:val="0"/>
      <w:marRight w:val="0"/>
      <w:marTop w:val="0"/>
      <w:marBottom w:val="0"/>
      <w:divBdr>
        <w:top w:val="none" w:sz="0" w:space="0" w:color="auto"/>
        <w:left w:val="none" w:sz="0" w:space="0" w:color="auto"/>
        <w:bottom w:val="none" w:sz="0" w:space="0" w:color="auto"/>
        <w:right w:val="none" w:sz="0" w:space="0" w:color="auto"/>
      </w:divBdr>
    </w:div>
    <w:div w:id="648750258">
      <w:bodyDiv w:val="1"/>
      <w:marLeft w:val="0"/>
      <w:marRight w:val="0"/>
      <w:marTop w:val="0"/>
      <w:marBottom w:val="0"/>
      <w:divBdr>
        <w:top w:val="none" w:sz="0" w:space="0" w:color="auto"/>
        <w:left w:val="none" w:sz="0" w:space="0" w:color="auto"/>
        <w:bottom w:val="none" w:sz="0" w:space="0" w:color="auto"/>
        <w:right w:val="none" w:sz="0" w:space="0" w:color="auto"/>
      </w:divBdr>
    </w:div>
    <w:div w:id="654409565">
      <w:bodyDiv w:val="1"/>
      <w:marLeft w:val="0"/>
      <w:marRight w:val="0"/>
      <w:marTop w:val="0"/>
      <w:marBottom w:val="0"/>
      <w:divBdr>
        <w:top w:val="none" w:sz="0" w:space="0" w:color="auto"/>
        <w:left w:val="none" w:sz="0" w:space="0" w:color="auto"/>
        <w:bottom w:val="none" w:sz="0" w:space="0" w:color="auto"/>
        <w:right w:val="none" w:sz="0" w:space="0" w:color="auto"/>
      </w:divBdr>
    </w:div>
    <w:div w:id="661199828">
      <w:bodyDiv w:val="1"/>
      <w:marLeft w:val="0"/>
      <w:marRight w:val="0"/>
      <w:marTop w:val="0"/>
      <w:marBottom w:val="0"/>
      <w:divBdr>
        <w:top w:val="none" w:sz="0" w:space="0" w:color="auto"/>
        <w:left w:val="none" w:sz="0" w:space="0" w:color="auto"/>
        <w:bottom w:val="none" w:sz="0" w:space="0" w:color="auto"/>
        <w:right w:val="none" w:sz="0" w:space="0" w:color="auto"/>
      </w:divBdr>
    </w:div>
    <w:div w:id="663709033">
      <w:bodyDiv w:val="1"/>
      <w:marLeft w:val="0"/>
      <w:marRight w:val="0"/>
      <w:marTop w:val="0"/>
      <w:marBottom w:val="0"/>
      <w:divBdr>
        <w:top w:val="none" w:sz="0" w:space="0" w:color="auto"/>
        <w:left w:val="none" w:sz="0" w:space="0" w:color="auto"/>
        <w:bottom w:val="none" w:sz="0" w:space="0" w:color="auto"/>
        <w:right w:val="none" w:sz="0" w:space="0" w:color="auto"/>
      </w:divBdr>
    </w:div>
    <w:div w:id="668019930">
      <w:bodyDiv w:val="1"/>
      <w:marLeft w:val="0"/>
      <w:marRight w:val="0"/>
      <w:marTop w:val="0"/>
      <w:marBottom w:val="0"/>
      <w:divBdr>
        <w:top w:val="none" w:sz="0" w:space="0" w:color="auto"/>
        <w:left w:val="none" w:sz="0" w:space="0" w:color="auto"/>
        <w:bottom w:val="none" w:sz="0" w:space="0" w:color="auto"/>
        <w:right w:val="none" w:sz="0" w:space="0" w:color="auto"/>
      </w:divBdr>
    </w:div>
    <w:div w:id="679432237">
      <w:bodyDiv w:val="1"/>
      <w:marLeft w:val="0"/>
      <w:marRight w:val="0"/>
      <w:marTop w:val="0"/>
      <w:marBottom w:val="0"/>
      <w:divBdr>
        <w:top w:val="none" w:sz="0" w:space="0" w:color="auto"/>
        <w:left w:val="none" w:sz="0" w:space="0" w:color="auto"/>
        <w:bottom w:val="none" w:sz="0" w:space="0" w:color="auto"/>
        <w:right w:val="none" w:sz="0" w:space="0" w:color="auto"/>
      </w:divBdr>
    </w:div>
    <w:div w:id="686568284">
      <w:bodyDiv w:val="1"/>
      <w:marLeft w:val="0"/>
      <w:marRight w:val="0"/>
      <w:marTop w:val="0"/>
      <w:marBottom w:val="0"/>
      <w:divBdr>
        <w:top w:val="none" w:sz="0" w:space="0" w:color="auto"/>
        <w:left w:val="none" w:sz="0" w:space="0" w:color="auto"/>
        <w:bottom w:val="none" w:sz="0" w:space="0" w:color="auto"/>
        <w:right w:val="none" w:sz="0" w:space="0" w:color="auto"/>
      </w:divBdr>
    </w:div>
    <w:div w:id="708532662">
      <w:bodyDiv w:val="1"/>
      <w:marLeft w:val="0"/>
      <w:marRight w:val="0"/>
      <w:marTop w:val="0"/>
      <w:marBottom w:val="0"/>
      <w:divBdr>
        <w:top w:val="none" w:sz="0" w:space="0" w:color="auto"/>
        <w:left w:val="none" w:sz="0" w:space="0" w:color="auto"/>
        <w:bottom w:val="none" w:sz="0" w:space="0" w:color="auto"/>
        <w:right w:val="none" w:sz="0" w:space="0" w:color="auto"/>
      </w:divBdr>
    </w:div>
    <w:div w:id="709182963">
      <w:bodyDiv w:val="1"/>
      <w:marLeft w:val="0"/>
      <w:marRight w:val="0"/>
      <w:marTop w:val="0"/>
      <w:marBottom w:val="0"/>
      <w:divBdr>
        <w:top w:val="none" w:sz="0" w:space="0" w:color="auto"/>
        <w:left w:val="none" w:sz="0" w:space="0" w:color="auto"/>
        <w:bottom w:val="none" w:sz="0" w:space="0" w:color="auto"/>
        <w:right w:val="none" w:sz="0" w:space="0" w:color="auto"/>
      </w:divBdr>
    </w:div>
    <w:div w:id="716004246">
      <w:bodyDiv w:val="1"/>
      <w:marLeft w:val="0"/>
      <w:marRight w:val="0"/>
      <w:marTop w:val="0"/>
      <w:marBottom w:val="0"/>
      <w:divBdr>
        <w:top w:val="none" w:sz="0" w:space="0" w:color="auto"/>
        <w:left w:val="none" w:sz="0" w:space="0" w:color="auto"/>
        <w:bottom w:val="none" w:sz="0" w:space="0" w:color="auto"/>
        <w:right w:val="none" w:sz="0" w:space="0" w:color="auto"/>
      </w:divBdr>
    </w:div>
    <w:div w:id="721561236">
      <w:bodyDiv w:val="1"/>
      <w:marLeft w:val="0"/>
      <w:marRight w:val="0"/>
      <w:marTop w:val="0"/>
      <w:marBottom w:val="0"/>
      <w:divBdr>
        <w:top w:val="none" w:sz="0" w:space="0" w:color="auto"/>
        <w:left w:val="none" w:sz="0" w:space="0" w:color="auto"/>
        <w:bottom w:val="none" w:sz="0" w:space="0" w:color="auto"/>
        <w:right w:val="none" w:sz="0" w:space="0" w:color="auto"/>
      </w:divBdr>
    </w:div>
    <w:div w:id="728649730">
      <w:bodyDiv w:val="1"/>
      <w:marLeft w:val="0"/>
      <w:marRight w:val="0"/>
      <w:marTop w:val="0"/>
      <w:marBottom w:val="0"/>
      <w:divBdr>
        <w:top w:val="none" w:sz="0" w:space="0" w:color="auto"/>
        <w:left w:val="none" w:sz="0" w:space="0" w:color="auto"/>
        <w:bottom w:val="none" w:sz="0" w:space="0" w:color="auto"/>
        <w:right w:val="none" w:sz="0" w:space="0" w:color="auto"/>
      </w:divBdr>
    </w:div>
    <w:div w:id="735323439">
      <w:bodyDiv w:val="1"/>
      <w:marLeft w:val="0"/>
      <w:marRight w:val="0"/>
      <w:marTop w:val="0"/>
      <w:marBottom w:val="0"/>
      <w:divBdr>
        <w:top w:val="none" w:sz="0" w:space="0" w:color="auto"/>
        <w:left w:val="none" w:sz="0" w:space="0" w:color="auto"/>
        <w:bottom w:val="none" w:sz="0" w:space="0" w:color="auto"/>
        <w:right w:val="none" w:sz="0" w:space="0" w:color="auto"/>
      </w:divBdr>
    </w:div>
    <w:div w:id="739669816">
      <w:bodyDiv w:val="1"/>
      <w:marLeft w:val="0"/>
      <w:marRight w:val="0"/>
      <w:marTop w:val="0"/>
      <w:marBottom w:val="0"/>
      <w:divBdr>
        <w:top w:val="none" w:sz="0" w:space="0" w:color="auto"/>
        <w:left w:val="none" w:sz="0" w:space="0" w:color="auto"/>
        <w:bottom w:val="none" w:sz="0" w:space="0" w:color="auto"/>
        <w:right w:val="none" w:sz="0" w:space="0" w:color="auto"/>
      </w:divBdr>
    </w:div>
    <w:div w:id="741104307">
      <w:bodyDiv w:val="1"/>
      <w:marLeft w:val="0"/>
      <w:marRight w:val="0"/>
      <w:marTop w:val="0"/>
      <w:marBottom w:val="0"/>
      <w:divBdr>
        <w:top w:val="none" w:sz="0" w:space="0" w:color="auto"/>
        <w:left w:val="none" w:sz="0" w:space="0" w:color="auto"/>
        <w:bottom w:val="none" w:sz="0" w:space="0" w:color="auto"/>
        <w:right w:val="none" w:sz="0" w:space="0" w:color="auto"/>
      </w:divBdr>
    </w:div>
    <w:div w:id="745029641">
      <w:bodyDiv w:val="1"/>
      <w:marLeft w:val="0"/>
      <w:marRight w:val="0"/>
      <w:marTop w:val="0"/>
      <w:marBottom w:val="0"/>
      <w:divBdr>
        <w:top w:val="none" w:sz="0" w:space="0" w:color="auto"/>
        <w:left w:val="none" w:sz="0" w:space="0" w:color="auto"/>
        <w:bottom w:val="none" w:sz="0" w:space="0" w:color="auto"/>
        <w:right w:val="none" w:sz="0" w:space="0" w:color="auto"/>
      </w:divBdr>
    </w:div>
    <w:div w:id="755247101">
      <w:bodyDiv w:val="1"/>
      <w:marLeft w:val="0"/>
      <w:marRight w:val="0"/>
      <w:marTop w:val="0"/>
      <w:marBottom w:val="0"/>
      <w:divBdr>
        <w:top w:val="none" w:sz="0" w:space="0" w:color="auto"/>
        <w:left w:val="none" w:sz="0" w:space="0" w:color="auto"/>
        <w:bottom w:val="none" w:sz="0" w:space="0" w:color="auto"/>
        <w:right w:val="none" w:sz="0" w:space="0" w:color="auto"/>
      </w:divBdr>
    </w:div>
    <w:div w:id="771970513">
      <w:bodyDiv w:val="1"/>
      <w:marLeft w:val="0"/>
      <w:marRight w:val="0"/>
      <w:marTop w:val="0"/>
      <w:marBottom w:val="0"/>
      <w:divBdr>
        <w:top w:val="none" w:sz="0" w:space="0" w:color="auto"/>
        <w:left w:val="none" w:sz="0" w:space="0" w:color="auto"/>
        <w:bottom w:val="none" w:sz="0" w:space="0" w:color="auto"/>
        <w:right w:val="none" w:sz="0" w:space="0" w:color="auto"/>
      </w:divBdr>
    </w:div>
    <w:div w:id="779489168">
      <w:bodyDiv w:val="1"/>
      <w:marLeft w:val="0"/>
      <w:marRight w:val="0"/>
      <w:marTop w:val="0"/>
      <w:marBottom w:val="0"/>
      <w:divBdr>
        <w:top w:val="none" w:sz="0" w:space="0" w:color="auto"/>
        <w:left w:val="none" w:sz="0" w:space="0" w:color="auto"/>
        <w:bottom w:val="none" w:sz="0" w:space="0" w:color="auto"/>
        <w:right w:val="none" w:sz="0" w:space="0" w:color="auto"/>
      </w:divBdr>
    </w:div>
    <w:div w:id="780492878">
      <w:bodyDiv w:val="1"/>
      <w:marLeft w:val="0"/>
      <w:marRight w:val="0"/>
      <w:marTop w:val="0"/>
      <w:marBottom w:val="0"/>
      <w:divBdr>
        <w:top w:val="none" w:sz="0" w:space="0" w:color="auto"/>
        <w:left w:val="none" w:sz="0" w:space="0" w:color="auto"/>
        <w:bottom w:val="none" w:sz="0" w:space="0" w:color="auto"/>
        <w:right w:val="none" w:sz="0" w:space="0" w:color="auto"/>
      </w:divBdr>
    </w:div>
    <w:div w:id="790514841">
      <w:bodyDiv w:val="1"/>
      <w:marLeft w:val="0"/>
      <w:marRight w:val="0"/>
      <w:marTop w:val="0"/>
      <w:marBottom w:val="0"/>
      <w:divBdr>
        <w:top w:val="none" w:sz="0" w:space="0" w:color="auto"/>
        <w:left w:val="none" w:sz="0" w:space="0" w:color="auto"/>
        <w:bottom w:val="none" w:sz="0" w:space="0" w:color="auto"/>
        <w:right w:val="none" w:sz="0" w:space="0" w:color="auto"/>
      </w:divBdr>
    </w:div>
    <w:div w:id="799222301">
      <w:bodyDiv w:val="1"/>
      <w:marLeft w:val="0"/>
      <w:marRight w:val="0"/>
      <w:marTop w:val="0"/>
      <w:marBottom w:val="0"/>
      <w:divBdr>
        <w:top w:val="none" w:sz="0" w:space="0" w:color="auto"/>
        <w:left w:val="none" w:sz="0" w:space="0" w:color="auto"/>
        <w:bottom w:val="none" w:sz="0" w:space="0" w:color="auto"/>
        <w:right w:val="none" w:sz="0" w:space="0" w:color="auto"/>
      </w:divBdr>
    </w:div>
    <w:div w:id="805705152">
      <w:bodyDiv w:val="1"/>
      <w:marLeft w:val="0"/>
      <w:marRight w:val="0"/>
      <w:marTop w:val="0"/>
      <w:marBottom w:val="0"/>
      <w:divBdr>
        <w:top w:val="none" w:sz="0" w:space="0" w:color="auto"/>
        <w:left w:val="none" w:sz="0" w:space="0" w:color="auto"/>
        <w:bottom w:val="none" w:sz="0" w:space="0" w:color="auto"/>
        <w:right w:val="none" w:sz="0" w:space="0" w:color="auto"/>
      </w:divBdr>
    </w:div>
    <w:div w:id="814370122">
      <w:bodyDiv w:val="1"/>
      <w:marLeft w:val="0"/>
      <w:marRight w:val="0"/>
      <w:marTop w:val="0"/>
      <w:marBottom w:val="0"/>
      <w:divBdr>
        <w:top w:val="none" w:sz="0" w:space="0" w:color="auto"/>
        <w:left w:val="none" w:sz="0" w:space="0" w:color="auto"/>
        <w:bottom w:val="none" w:sz="0" w:space="0" w:color="auto"/>
        <w:right w:val="none" w:sz="0" w:space="0" w:color="auto"/>
      </w:divBdr>
    </w:div>
    <w:div w:id="814832507">
      <w:bodyDiv w:val="1"/>
      <w:marLeft w:val="0"/>
      <w:marRight w:val="0"/>
      <w:marTop w:val="0"/>
      <w:marBottom w:val="0"/>
      <w:divBdr>
        <w:top w:val="none" w:sz="0" w:space="0" w:color="auto"/>
        <w:left w:val="none" w:sz="0" w:space="0" w:color="auto"/>
        <w:bottom w:val="none" w:sz="0" w:space="0" w:color="auto"/>
        <w:right w:val="none" w:sz="0" w:space="0" w:color="auto"/>
      </w:divBdr>
    </w:div>
    <w:div w:id="825391642">
      <w:bodyDiv w:val="1"/>
      <w:marLeft w:val="0"/>
      <w:marRight w:val="0"/>
      <w:marTop w:val="0"/>
      <w:marBottom w:val="0"/>
      <w:divBdr>
        <w:top w:val="none" w:sz="0" w:space="0" w:color="auto"/>
        <w:left w:val="none" w:sz="0" w:space="0" w:color="auto"/>
        <w:bottom w:val="none" w:sz="0" w:space="0" w:color="auto"/>
        <w:right w:val="none" w:sz="0" w:space="0" w:color="auto"/>
      </w:divBdr>
    </w:div>
    <w:div w:id="826290382">
      <w:bodyDiv w:val="1"/>
      <w:marLeft w:val="0"/>
      <w:marRight w:val="0"/>
      <w:marTop w:val="0"/>
      <w:marBottom w:val="0"/>
      <w:divBdr>
        <w:top w:val="none" w:sz="0" w:space="0" w:color="auto"/>
        <w:left w:val="none" w:sz="0" w:space="0" w:color="auto"/>
        <w:bottom w:val="none" w:sz="0" w:space="0" w:color="auto"/>
        <w:right w:val="none" w:sz="0" w:space="0" w:color="auto"/>
      </w:divBdr>
    </w:div>
    <w:div w:id="828328232">
      <w:bodyDiv w:val="1"/>
      <w:marLeft w:val="0"/>
      <w:marRight w:val="0"/>
      <w:marTop w:val="0"/>
      <w:marBottom w:val="0"/>
      <w:divBdr>
        <w:top w:val="none" w:sz="0" w:space="0" w:color="auto"/>
        <w:left w:val="none" w:sz="0" w:space="0" w:color="auto"/>
        <w:bottom w:val="none" w:sz="0" w:space="0" w:color="auto"/>
        <w:right w:val="none" w:sz="0" w:space="0" w:color="auto"/>
      </w:divBdr>
    </w:div>
    <w:div w:id="843590348">
      <w:bodyDiv w:val="1"/>
      <w:marLeft w:val="0"/>
      <w:marRight w:val="0"/>
      <w:marTop w:val="0"/>
      <w:marBottom w:val="0"/>
      <w:divBdr>
        <w:top w:val="none" w:sz="0" w:space="0" w:color="auto"/>
        <w:left w:val="none" w:sz="0" w:space="0" w:color="auto"/>
        <w:bottom w:val="none" w:sz="0" w:space="0" w:color="auto"/>
        <w:right w:val="none" w:sz="0" w:space="0" w:color="auto"/>
      </w:divBdr>
    </w:div>
    <w:div w:id="844976125">
      <w:bodyDiv w:val="1"/>
      <w:marLeft w:val="0"/>
      <w:marRight w:val="0"/>
      <w:marTop w:val="0"/>
      <w:marBottom w:val="0"/>
      <w:divBdr>
        <w:top w:val="none" w:sz="0" w:space="0" w:color="auto"/>
        <w:left w:val="none" w:sz="0" w:space="0" w:color="auto"/>
        <w:bottom w:val="none" w:sz="0" w:space="0" w:color="auto"/>
        <w:right w:val="none" w:sz="0" w:space="0" w:color="auto"/>
      </w:divBdr>
    </w:div>
    <w:div w:id="846864102">
      <w:bodyDiv w:val="1"/>
      <w:marLeft w:val="0"/>
      <w:marRight w:val="0"/>
      <w:marTop w:val="0"/>
      <w:marBottom w:val="0"/>
      <w:divBdr>
        <w:top w:val="none" w:sz="0" w:space="0" w:color="auto"/>
        <w:left w:val="none" w:sz="0" w:space="0" w:color="auto"/>
        <w:bottom w:val="none" w:sz="0" w:space="0" w:color="auto"/>
        <w:right w:val="none" w:sz="0" w:space="0" w:color="auto"/>
      </w:divBdr>
    </w:div>
    <w:div w:id="853687023">
      <w:bodyDiv w:val="1"/>
      <w:marLeft w:val="0"/>
      <w:marRight w:val="0"/>
      <w:marTop w:val="0"/>
      <w:marBottom w:val="0"/>
      <w:divBdr>
        <w:top w:val="none" w:sz="0" w:space="0" w:color="auto"/>
        <w:left w:val="none" w:sz="0" w:space="0" w:color="auto"/>
        <w:bottom w:val="none" w:sz="0" w:space="0" w:color="auto"/>
        <w:right w:val="none" w:sz="0" w:space="0" w:color="auto"/>
      </w:divBdr>
    </w:div>
    <w:div w:id="859852544">
      <w:bodyDiv w:val="1"/>
      <w:marLeft w:val="0"/>
      <w:marRight w:val="0"/>
      <w:marTop w:val="0"/>
      <w:marBottom w:val="0"/>
      <w:divBdr>
        <w:top w:val="none" w:sz="0" w:space="0" w:color="auto"/>
        <w:left w:val="none" w:sz="0" w:space="0" w:color="auto"/>
        <w:bottom w:val="none" w:sz="0" w:space="0" w:color="auto"/>
        <w:right w:val="none" w:sz="0" w:space="0" w:color="auto"/>
      </w:divBdr>
    </w:div>
    <w:div w:id="860121092">
      <w:bodyDiv w:val="1"/>
      <w:marLeft w:val="0"/>
      <w:marRight w:val="0"/>
      <w:marTop w:val="0"/>
      <w:marBottom w:val="0"/>
      <w:divBdr>
        <w:top w:val="none" w:sz="0" w:space="0" w:color="auto"/>
        <w:left w:val="none" w:sz="0" w:space="0" w:color="auto"/>
        <w:bottom w:val="none" w:sz="0" w:space="0" w:color="auto"/>
        <w:right w:val="none" w:sz="0" w:space="0" w:color="auto"/>
      </w:divBdr>
    </w:div>
    <w:div w:id="863858182">
      <w:bodyDiv w:val="1"/>
      <w:marLeft w:val="0"/>
      <w:marRight w:val="0"/>
      <w:marTop w:val="0"/>
      <w:marBottom w:val="0"/>
      <w:divBdr>
        <w:top w:val="none" w:sz="0" w:space="0" w:color="auto"/>
        <w:left w:val="none" w:sz="0" w:space="0" w:color="auto"/>
        <w:bottom w:val="none" w:sz="0" w:space="0" w:color="auto"/>
        <w:right w:val="none" w:sz="0" w:space="0" w:color="auto"/>
      </w:divBdr>
    </w:div>
    <w:div w:id="864488662">
      <w:bodyDiv w:val="1"/>
      <w:marLeft w:val="0"/>
      <w:marRight w:val="0"/>
      <w:marTop w:val="0"/>
      <w:marBottom w:val="0"/>
      <w:divBdr>
        <w:top w:val="none" w:sz="0" w:space="0" w:color="auto"/>
        <w:left w:val="none" w:sz="0" w:space="0" w:color="auto"/>
        <w:bottom w:val="none" w:sz="0" w:space="0" w:color="auto"/>
        <w:right w:val="none" w:sz="0" w:space="0" w:color="auto"/>
      </w:divBdr>
    </w:div>
    <w:div w:id="865093877">
      <w:bodyDiv w:val="1"/>
      <w:marLeft w:val="0"/>
      <w:marRight w:val="0"/>
      <w:marTop w:val="0"/>
      <w:marBottom w:val="0"/>
      <w:divBdr>
        <w:top w:val="none" w:sz="0" w:space="0" w:color="auto"/>
        <w:left w:val="none" w:sz="0" w:space="0" w:color="auto"/>
        <w:bottom w:val="none" w:sz="0" w:space="0" w:color="auto"/>
        <w:right w:val="none" w:sz="0" w:space="0" w:color="auto"/>
      </w:divBdr>
    </w:div>
    <w:div w:id="871841229">
      <w:bodyDiv w:val="1"/>
      <w:marLeft w:val="0"/>
      <w:marRight w:val="0"/>
      <w:marTop w:val="0"/>
      <w:marBottom w:val="0"/>
      <w:divBdr>
        <w:top w:val="none" w:sz="0" w:space="0" w:color="auto"/>
        <w:left w:val="none" w:sz="0" w:space="0" w:color="auto"/>
        <w:bottom w:val="none" w:sz="0" w:space="0" w:color="auto"/>
        <w:right w:val="none" w:sz="0" w:space="0" w:color="auto"/>
      </w:divBdr>
    </w:div>
    <w:div w:id="872424099">
      <w:bodyDiv w:val="1"/>
      <w:marLeft w:val="0"/>
      <w:marRight w:val="0"/>
      <w:marTop w:val="0"/>
      <w:marBottom w:val="0"/>
      <w:divBdr>
        <w:top w:val="none" w:sz="0" w:space="0" w:color="auto"/>
        <w:left w:val="none" w:sz="0" w:space="0" w:color="auto"/>
        <w:bottom w:val="none" w:sz="0" w:space="0" w:color="auto"/>
        <w:right w:val="none" w:sz="0" w:space="0" w:color="auto"/>
      </w:divBdr>
    </w:div>
    <w:div w:id="875971434">
      <w:bodyDiv w:val="1"/>
      <w:marLeft w:val="0"/>
      <w:marRight w:val="0"/>
      <w:marTop w:val="0"/>
      <w:marBottom w:val="0"/>
      <w:divBdr>
        <w:top w:val="none" w:sz="0" w:space="0" w:color="auto"/>
        <w:left w:val="none" w:sz="0" w:space="0" w:color="auto"/>
        <w:bottom w:val="none" w:sz="0" w:space="0" w:color="auto"/>
        <w:right w:val="none" w:sz="0" w:space="0" w:color="auto"/>
      </w:divBdr>
    </w:div>
    <w:div w:id="880946527">
      <w:bodyDiv w:val="1"/>
      <w:marLeft w:val="0"/>
      <w:marRight w:val="0"/>
      <w:marTop w:val="0"/>
      <w:marBottom w:val="0"/>
      <w:divBdr>
        <w:top w:val="none" w:sz="0" w:space="0" w:color="auto"/>
        <w:left w:val="none" w:sz="0" w:space="0" w:color="auto"/>
        <w:bottom w:val="none" w:sz="0" w:space="0" w:color="auto"/>
        <w:right w:val="none" w:sz="0" w:space="0" w:color="auto"/>
      </w:divBdr>
    </w:div>
    <w:div w:id="894242640">
      <w:bodyDiv w:val="1"/>
      <w:marLeft w:val="0"/>
      <w:marRight w:val="0"/>
      <w:marTop w:val="0"/>
      <w:marBottom w:val="0"/>
      <w:divBdr>
        <w:top w:val="none" w:sz="0" w:space="0" w:color="auto"/>
        <w:left w:val="none" w:sz="0" w:space="0" w:color="auto"/>
        <w:bottom w:val="none" w:sz="0" w:space="0" w:color="auto"/>
        <w:right w:val="none" w:sz="0" w:space="0" w:color="auto"/>
      </w:divBdr>
    </w:div>
    <w:div w:id="894856351">
      <w:bodyDiv w:val="1"/>
      <w:marLeft w:val="0"/>
      <w:marRight w:val="0"/>
      <w:marTop w:val="0"/>
      <w:marBottom w:val="0"/>
      <w:divBdr>
        <w:top w:val="none" w:sz="0" w:space="0" w:color="auto"/>
        <w:left w:val="none" w:sz="0" w:space="0" w:color="auto"/>
        <w:bottom w:val="none" w:sz="0" w:space="0" w:color="auto"/>
        <w:right w:val="none" w:sz="0" w:space="0" w:color="auto"/>
      </w:divBdr>
    </w:div>
    <w:div w:id="904531849">
      <w:bodyDiv w:val="1"/>
      <w:marLeft w:val="0"/>
      <w:marRight w:val="0"/>
      <w:marTop w:val="0"/>
      <w:marBottom w:val="0"/>
      <w:divBdr>
        <w:top w:val="none" w:sz="0" w:space="0" w:color="auto"/>
        <w:left w:val="none" w:sz="0" w:space="0" w:color="auto"/>
        <w:bottom w:val="none" w:sz="0" w:space="0" w:color="auto"/>
        <w:right w:val="none" w:sz="0" w:space="0" w:color="auto"/>
      </w:divBdr>
    </w:div>
    <w:div w:id="904608646">
      <w:bodyDiv w:val="1"/>
      <w:marLeft w:val="0"/>
      <w:marRight w:val="0"/>
      <w:marTop w:val="0"/>
      <w:marBottom w:val="0"/>
      <w:divBdr>
        <w:top w:val="none" w:sz="0" w:space="0" w:color="auto"/>
        <w:left w:val="none" w:sz="0" w:space="0" w:color="auto"/>
        <w:bottom w:val="none" w:sz="0" w:space="0" w:color="auto"/>
        <w:right w:val="none" w:sz="0" w:space="0" w:color="auto"/>
      </w:divBdr>
    </w:div>
    <w:div w:id="913128570">
      <w:bodyDiv w:val="1"/>
      <w:marLeft w:val="0"/>
      <w:marRight w:val="0"/>
      <w:marTop w:val="0"/>
      <w:marBottom w:val="0"/>
      <w:divBdr>
        <w:top w:val="none" w:sz="0" w:space="0" w:color="auto"/>
        <w:left w:val="none" w:sz="0" w:space="0" w:color="auto"/>
        <w:bottom w:val="none" w:sz="0" w:space="0" w:color="auto"/>
        <w:right w:val="none" w:sz="0" w:space="0" w:color="auto"/>
      </w:divBdr>
    </w:div>
    <w:div w:id="915936745">
      <w:bodyDiv w:val="1"/>
      <w:marLeft w:val="0"/>
      <w:marRight w:val="0"/>
      <w:marTop w:val="0"/>
      <w:marBottom w:val="0"/>
      <w:divBdr>
        <w:top w:val="none" w:sz="0" w:space="0" w:color="auto"/>
        <w:left w:val="none" w:sz="0" w:space="0" w:color="auto"/>
        <w:bottom w:val="none" w:sz="0" w:space="0" w:color="auto"/>
        <w:right w:val="none" w:sz="0" w:space="0" w:color="auto"/>
      </w:divBdr>
    </w:div>
    <w:div w:id="923950605">
      <w:bodyDiv w:val="1"/>
      <w:marLeft w:val="0"/>
      <w:marRight w:val="0"/>
      <w:marTop w:val="0"/>
      <w:marBottom w:val="0"/>
      <w:divBdr>
        <w:top w:val="none" w:sz="0" w:space="0" w:color="auto"/>
        <w:left w:val="none" w:sz="0" w:space="0" w:color="auto"/>
        <w:bottom w:val="none" w:sz="0" w:space="0" w:color="auto"/>
        <w:right w:val="none" w:sz="0" w:space="0" w:color="auto"/>
      </w:divBdr>
    </w:div>
    <w:div w:id="932982062">
      <w:bodyDiv w:val="1"/>
      <w:marLeft w:val="0"/>
      <w:marRight w:val="0"/>
      <w:marTop w:val="0"/>
      <w:marBottom w:val="0"/>
      <w:divBdr>
        <w:top w:val="none" w:sz="0" w:space="0" w:color="auto"/>
        <w:left w:val="none" w:sz="0" w:space="0" w:color="auto"/>
        <w:bottom w:val="none" w:sz="0" w:space="0" w:color="auto"/>
        <w:right w:val="none" w:sz="0" w:space="0" w:color="auto"/>
      </w:divBdr>
    </w:div>
    <w:div w:id="938948878">
      <w:bodyDiv w:val="1"/>
      <w:marLeft w:val="0"/>
      <w:marRight w:val="0"/>
      <w:marTop w:val="0"/>
      <w:marBottom w:val="0"/>
      <w:divBdr>
        <w:top w:val="none" w:sz="0" w:space="0" w:color="auto"/>
        <w:left w:val="none" w:sz="0" w:space="0" w:color="auto"/>
        <w:bottom w:val="none" w:sz="0" w:space="0" w:color="auto"/>
        <w:right w:val="none" w:sz="0" w:space="0" w:color="auto"/>
      </w:divBdr>
    </w:div>
    <w:div w:id="940797116">
      <w:bodyDiv w:val="1"/>
      <w:marLeft w:val="0"/>
      <w:marRight w:val="0"/>
      <w:marTop w:val="0"/>
      <w:marBottom w:val="0"/>
      <w:divBdr>
        <w:top w:val="none" w:sz="0" w:space="0" w:color="auto"/>
        <w:left w:val="none" w:sz="0" w:space="0" w:color="auto"/>
        <w:bottom w:val="none" w:sz="0" w:space="0" w:color="auto"/>
        <w:right w:val="none" w:sz="0" w:space="0" w:color="auto"/>
      </w:divBdr>
    </w:div>
    <w:div w:id="947156008">
      <w:bodyDiv w:val="1"/>
      <w:marLeft w:val="0"/>
      <w:marRight w:val="0"/>
      <w:marTop w:val="0"/>
      <w:marBottom w:val="0"/>
      <w:divBdr>
        <w:top w:val="none" w:sz="0" w:space="0" w:color="auto"/>
        <w:left w:val="none" w:sz="0" w:space="0" w:color="auto"/>
        <w:bottom w:val="none" w:sz="0" w:space="0" w:color="auto"/>
        <w:right w:val="none" w:sz="0" w:space="0" w:color="auto"/>
      </w:divBdr>
    </w:div>
    <w:div w:id="949052287">
      <w:bodyDiv w:val="1"/>
      <w:marLeft w:val="0"/>
      <w:marRight w:val="0"/>
      <w:marTop w:val="0"/>
      <w:marBottom w:val="0"/>
      <w:divBdr>
        <w:top w:val="none" w:sz="0" w:space="0" w:color="auto"/>
        <w:left w:val="none" w:sz="0" w:space="0" w:color="auto"/>
        <w:bottom w:val="none" w:sz="0" w:space="0" w:color="auto"/>
        <w:right w:val="none" w:sz="0" w:space="0" w:color="auto"/>
      </w:divBdr>
    </w:div>
    <w:div w:id="956176516">
      <w:bodyDiv w:val="1"/>
      <w:marLeft w:val="0"/>
      <w:marRight w:val="0"/>
      <w:marTop w:val="0"/>
      <w:marBottom w:val="0"/>
      <w:divBdr>
        <w:top w:val="none" w:sz="0" w:space="0" w:color="auto"/>
        <w:left w:val="none" w:sz="0" w:space="0" w:color="auto"/>
        <w:bottom w:val="none" w:sz="0" w:space="0" w:color="auto"/>
        <w:right w:val="none" w:sz="0" w:space="0" w:color="auto"/>
      </w:divBdr>
    </w:div>
    <w:div w:id="959383411">
      <w:bodyDiv w:val="1"/>
      <w:marLeft w:val="0"/>
      <w:marRight w:val="0"/>
      <w:marTop w:val="0"/>
      <w:marBottom w:val="0"/>
      <w:divBdr>
        <w:top w:val="none" w:sz="0" w:space="0" w:color="auto"/>
        <w:left w:val="none" w:sz="0" w:space="0" w:color="auto"/>
        <w:bottom w:val="none" w:sz="0" w:space="0" w:color="auto"/>
        <w:right w:val="none" w:sz="0" w:space="0" w:color="auto"/>
      </w:divBdr>
    </w:div>
    <w:div w:id="968975132">
      <w:bodyDiv w:val="1"/>
      <w:marLeft w:val="0"/>
      <w:marRight w:val="0"/>
      <w:marTop w:val="0"/>
      <w:marBottom w:val="0"/>
      <w:divBdr>
        <w:top w:val="none" w:sz="0" w:space="0" w:color="auto"/>
        <w:left w:val="none" w:sz="0" w:space="0" w:color="auto"/>
        <w:bottom w:val="none" w:sz="0" w:space="0" w:color="auto"/>
        <w:right w:val="none" w:sz="0" w:space="0" w:color="auto"/>
      </w:divBdr>
    </w:div>
    <w:div w:id="974219389">
      <w:bodyDiv w:val="1"/>
      <w:marLeft w:val="0"/>
      <w:marRight w:val="0"/>
      <w:marTop w:val="0"/>
      <w:marBottom w:val="0"/>
      <w:divBdr>
        <w:top w:val="none" w:sz="0" w:space="0" w:color="auto"/>
        <w:left w:val="none" w:sz="0" w:space="0" w:color="auto"/>
        <w:bottom w:val="none" w:sz="0" w:space="0" w:color="auto"/>
        <w:right w:val="none" w:sz="0" w:space="0" w:color="auto"/>
      </w:divBdr>
    </w:div>
    <w:div w:id="977493706">
      <w:bodyDiv w:val="1"/>
      <w:marLeft w:val="0"/>
      <w:marRight w:val="0"/>
      <w:marTop w:val="0"/>
      <w:marBottom w:val="0"/>
      <w:divBdr>
        <w:top w:val="none" w:sz="0" w:space="0" w:color="auto"/>
        <w:left w:val="none" w:sz="0" w:space="0" w:color="auto"/>
        <w:bottom w:val="none" w:sz="0" w:space="0" w:color="auto"/>
        <w:right w:val="none" w:sz="0" w:space="0" w:color="auto"/>
      </w:divBdr>
    </w:div>
    <w:div w:id="996611207">
      <w:bodyDiv w:val="1"/>
      <w:marLeft w:val="0"/>
      <w:marRight w:val="0"/>
      <w:marTop w:val="0"/>
      <w:marBottom w:val="0"/>
      <w:divBdr>
        <w:top w:val="none" w:sz="0" w:space="0" w:color="auto"/>
        <w:left w:val="none" w:sz="0" w:space="0" w:color="auto"/>
        <w:bottom w:val="none" w:sz="0" w:space="0" w:color="auto"/>
        <w:right w:val="none" w:sz="0" w:space="0" w:color="auto"/>
      </w:divBdr>
    </w:div>
    <w:div w:id="1005210373">
      <w:bodyDiv w:val="1"/>
      <w:marLeft w:val="0"/>
      <w:marRight w:val="0"/>
      <w:marTop w:val="0"/>
      <w:marBottom w:val="0"/>
      <w:divBdr>
        <w:top w:val="none" w:sz="0" w:space="0" w:color="auto"/>
        <w:left w:val="none" w:sz="0" w:space="0" w:color="auto"/>
        <w:bottom w:val="none" w:sz="0" w:space="0" w:color="auto"/>
        <w:right w:val="none" w:sz="0" w:space="0" w:color="auto"/>
      </w:divBdr>
    </w:div>
    <w:div w:id="1005327304">
      <w:bodyDiv w:val="1"/>
      <w:marLeft w:val="0"/>
      <w:marRight w:val="0"/>
      <w:marTop w:val="0"/>
      <w:marBottom w:val="0"/>
      <w:divBdr>
        <w:top w:val="none" w:sz="0" w:space="0" w:color="auto"/>
        <w:left w:val="none" w:sz="0" w:space="0" w:color="auto"/>
        <w:bottom w:val="none" w:sz="0" w:space="0" w:color="auto"/>
        <w:right w:val="none" w:sz="0" w:space="0" w:color="auto"/>
      </w:divBdr>
    </w:div>
    <w:div w:id="1018970928">
      <w:bodyDiv w:val="1"/>
      <w:marLeft w:val="0"/>
      <w:marRight w:val="0"/>
      <w:marTop w:val="0"/>
      <w:marBottom w:val="0"/>
      <w:divBdr>
        <w:top w:val="none" w:sz="0" w:space="0" w:color="auto"/>
        <w:left w:val="none" w:sz="0" w:space="0" w:color="auto"/>
        <w:bottom w:val="none" w:sz="0" w:space="0" w:color="auto"/>
        <w:right w:val="none" w:sz="0" w:space="0" w:color="auto"/>
      </w:divBdr>
    </w:div>
    <w:div w:id="1052384354">
      <w:bodyDiv w:val="1"/>
      <w:marLeft w:val="0"/>
      <w:marRight w:val="0"/>
      <w:marTop w:val="0"/>
      <w:marBottom w:val="0"/>
      <w:divBdr>
        <w:top w:val="none" w:sz="0" w:space="0" w:color="auto"/>
        <w:left w:val="none" w:sz="0" w:space="0" w:color="auto"/>
        <w:bottom w:val="none" w:sz="0" w:space="0" w:color="auto"/>
        <w:right w:val="none" w:sz="0" w:space="0" w:color="auto"/>
      </w:divBdr>
    </w:div>
    <w:div w:id="1078752680">
      <w:bodyDiv w:val="1"/>
      <w:marLeft w:val="0"/>
      <w:marRight w:val="0"/>
      <w:marTop w:val="0"/>
      <w:marBottom w:val="0"/>
      <w:divBdr>
        <w:top w:val="none" w:sz="0" w:space="0" w:color="auto"/>
        <w:left w:val="none" w:sz="0" w:space="0" w:color="auto"/>
        <w:bottom w:val="none" w:sz="0" w:space="0" w:color="auto"/>
        <w:right w:val="none" w:sz="0" w:space="0" w:color="auto"/>
      </w:divBdr>
    </w:div>
    <w:div w:id="1083263598">
      <w:bodyDiv w:val="1"/>
      <w:marLeft w:val="0"/>
      <w:marRight w:val="0"/>
      <w:marTop w:val="0"/>
      <w:marBottom w:val="0"/>
      <w:divBdr>
        <w:top w:val="none" w:sz="0" w:space="0" w:color="auto"/>
        <w:left w:val="none" w:sz="0" w:space="0" w:color="auto"/>
        <w:bottom w:val="none" w:sz="0" w:space="0" w:color="auto"/>
        <w:right w:val="none" w:sz="0" w:space="0" w:color="auto"/>
      </w:divBdr>
    </w:div>
    <w:div w:id="1098714098">
      <w:bodyDiv w:val="1"/>
      <w:marLeft w:val="0"/>
      <w:marRight w:val="0"/>
      <w:marTop w:val="0"/>
      <w:marBottom w:val="0"/>
      <w:divBdr>
        <w:top w:val="none" w:sz="0" w:space="0" w:color="auto"/>
        <w:left w:val="none" w:sz="0" w:space="0" w:color="auto"/>
        <w:bottom w:val="none" w:sz="0" w:space="0" w:color="auto"/>
        <w:right w:val="none" w:sz="0" w:space="0" w:color="auto"/>
      </w:divBdr>
    </w:div>
    <w:div w:id="1100643543">
      <w:bodyDiv w:val="1"/>
      <w:marLeft w:val="0"/>
      <w:marRight w:val="0"/>
      <w:marTop w:val="0"/>
      <w:marBottom w:val="0"/>
      <w:divBdr>
        <w:top w:val="none" w:sz="0" w:space="0" w:color="auto"/>
        <w:left w:val="none" w:sz="0" w:space="0" w:color="auto"/>
        <w:bottom w:val="none" w:sz="0" w:space="0" w:color="auto"/>
        <w:right w:val="none" w:sz="0" w:space="0" w:color="auto"/>
      </w:divBdr>
    </w:div>
    <w:div w:id="1111123397">
      <w:bodyDiv w:val="1"/>
      <w:marLeft w:val="0"/>
      <w:marRight w:val="0"/>
      <w:marTop w:val="0"/>
      <w:marBottom w:val="0"/>
      <w:divBdr>
        <w:top w:val="none" w:sz="0" w:space="0" w:color="auto"/>
        <w:left w:val="none" w:sz="0" w:space="0" w:color="auto"/>
        <w:bottom w:val="none" w:sz="0" w:space="0" w:color="auto"/>
        <w:right w:val="none" w:sz="0" w:space="0" w:color="auto"/>
      </w:divBdr>
    </w:div>
    <w:div w:id="1119489421">
      <w:bodyDiv w:val="1"/>
      <w:marLeft w:val="0"/>
      <w:marRight w:val="0"/>
      <w:marTop w:val="0"/>
      <w:marBottom w:val="0"/>
      <w:divBdr>
        <w:top w:val="none" w:sz="0" w:space="0" w:color="auto"/>
        <w:left w:val="none" w:sz="0" w:space="0" w:color="auto"/>
        <w:bottom w:val="none" w:sz="0" w:space="0" w:color="auto"/>
        <w:right w:val="none" w:sz="0" w:space="0" w:color="auto"/>
      </w:divBdr>
    </w:div>
    <w:div w:id="1125126230">
      <w:bodyDiv w:val="1"/>
      <w:marLeft w:val="0"/>
      <w:marRight w:val="0"/>
      <w:marTop w:val="0"/>
      <w:marBottom w:val="0"/>
      <w:divBdr>
        <w:top w:val="none" w:sz="0" w:space="0" w:color="auto"/>
        <w:left w:val="none" w:sz="0" w:space="0" w:color="auto"/>
        <w:bottom w:val="none" w:sz="0" w:space="0" w:color="auto"/>
        <w:right w:val="none" w:sz="0" w:space="0" w:color="auto"/>
      </w:divBdr>
    </w:div>
    <w:div w:id="1132140820">
      <w:bodyDiv w:val="1"/>
      <w:marLeft w:val="0"/>
      <w:marRight w:val="0"/>
      <w:marTop w:val="0"/>
      <w:marBottom w:val="0"/>
      <w:divBdr>
        <w:top w:val="none" w:sz="0" w:space="0" w:color="auto"/>
        <w:left w:val="none" w:sz="0" w:space="0" w:color="auto"/>
        <w:bottom w:val="none" w:sz="0" w:space="0" w:color="auto"/>
        <w:right w:val="none" w:sz="0" w:space="0" w:color="auto"/>
      </w:divBdr>
    </w:div>
    <w:div w:id="1134761579">
      <w:bodyDiv w:val="1"/>
      <w:marLeft w:val="0"/>
      <w:marRight w:val="0"/>
      <w:marTop w:val="0"/>
      <w:marBottom w:val="0"/>
      <w:divBdr>
        <w:top w:val="none" w:sz="0" w:space="0" w:color="auto"/>
        <w:left w:val="none" w:sz="0" w:space="0" w:color="auto"/>
        <w:bottom w:val="none" w:sz="0" w:space="0" w:color="auto"/>
        <w:right w:val="none" w:sz="0" w:space="0" w:color="auto"/>
      </w:divBdr>
    </w:div>
    <w:div w:id="1141844823">
      <w:bodyDiv w:val="1"/>
      <w:marLeft w:val="0"/>
      <w:marRight w:val="0"/>
      <w:marTop w:val="0"/>
      <w:marBottom w:val="0"/>
      <w:divBdr>
        <w:top w:val="none" w:sz="0" w:space="0" w:color="auto"/>
        <w:left w:val="none" w:sz="0" w:space="0" w:color="auto"/>
        <w:bottom w:val="none" w:sz="0" w:space="0" w:color="auto"/>
        <w:right w:val="none" w:sz="0" w:space="0" w:color="auto"/>
      </w:divBdr>
    </w:div>
    <w:div w:id="1144548798">
      <w:bodyDiv w:val="1"/>
      <w:marLeft w:val="0"/>
      <w:marRight w:val="0"/>
      <w:marTop w:val="0"/>
      <w:marBottom w:val="0"/>
      <w:divBdr>
        <w:top w:val="none" w:sz="0" w:space="0" w:color="auto"/>
        <w:left w:val="none" w:sz="0" w:space="0" w:color="auto"/>
        <w:bottom w:val="none" w:sz="0" w:space="0" w:color="auto"/>
        <w:right w:val="none" w:sz="0" w:space="0" w:color="auto"/>
      </w:divBdr>
    </w:div>
    <w:div w:id="1150681590">
      <w:bodyDiv w:val="1"/>
      <w:marLeft w:val="0"/>
      <w:marRight w:val="0"/>
      <w:marTop w:val="0"/>
      <w:marBottom w:val="0"/>
      <w:divBdr>
        <w:top w:val="none" w:sz="0" w:space="0" w:color="auto"/>
        <w:left w:val="none" w:sz="0" w:space="0" w:color="auto"/>
        <w:bottom w:val="none" w:sz="0" w:space="0" w:color="auto"/>
        <w:right w:val="none" w:sz="0" w:space="0" w:color="auto"/>
      </w:divBdr>
    </w:div>
    <w:div w:id="1182478924">
      <w:bodyDiv w:val="1"/>
      <w:marLeft w:val="0"/>
      <w:marRight w:val="0"/>
      <w:marTop w:val="0"/>
      <w:marBottom w:val="0"/>
      <w:divBdr>
        <w:top w:val="none" w:sz="0" w:space="0" w:color="auto"/>
        <w:left w:val="none" w:sz="0" w:space="0" w:color="auto"/>
        <w:bottom w:val="none" w:sz="0" w:space="0" w:color="auto"/>
        <w:right w:val="none" w:sz="0" w:space="0" w:color="auto"/>
      </w:divBdr>
    </w:div>
    <w:div w:id="1183782236">
      <w:bodyDiv w:val="1"/>
      <w:marLeft w:val="0"/>
      <w:marRight w:val="0"/>
      <w:marTop w:val="0"/>
      <w:marBottom w:val="0"/>
      <w:divBdr>
        <w:top w:val="none" w:sz="0" w:space="0" w:color="auto"/>
        <w:left w:val="none" w:sz="0" w:space="0" w:color="auto"/>
        <w:bottom w:val="none" w:sz="0" w:space="0" w:color="auto"/>
        <w:right w:val="none" w:sz="0" w:space="0" w:color="auto"/>
      </w:divBdr>
    </w:div>
    <w:div w:id="1187864934">
      <w:bodyDiv w:val="1"/>
      <w:marLeft w:val="0"/>
      <w:marRight w:val="0"/>
      <w:marTop w:val="0"/>
      <w:marBottom w:val="0"/>
      <w:divBdr>
        <w:top w:val="none" w:sz="0" w:space="0" w:color="auto"/>
        <w:left w:val="none" w:sz="0" w:space="0" w:color="auto"/>
        <w:bottom w:val="none" w:sz="0" w:space="0" w:color="auto"/>
        <w:right w:val="none" w:sz="0" w:space="0" w:color="auto"/>
      </w:divBdr>
    </w:div>
    <w:div w:id="1188786748">
      <w:bodyDiv w:val="1"/>
      <w:marLeft w:val="0"/>
      <w:marRight w:val="0"/>
      <w:marTop w:val="0"/>
      <w:marBottom w:val="0"/>
      <w:divBdr>
        <w:top w:val="none" w:sz="0" w:space="0" w:color="auto"/>
        <w:left w:val="none" w:sz="0" w:space="0" w:color="auto"/>
        <w:bottom w:val="none" w:sz="0" w:space="0" w:color="auto"/>
        <w:right w:val="none" w:sz="0" w:space="0" w:color="auto"/>
      </w:divBdr>
    </w:div>
    <w:div w:id="1212881588">
      <w:bodyDiv w:val="1"/>
      <w:marLeft w:val="0"/>
      <w:marRight w:val="0"/>
      <w:marTop w:val="0"/>
      <w:marBottom w:val="0"/>
      <w:divBdr>
        <w:top w:val="none" w:sz="0" w:space="0" w:color="auto"/>
        <w:left w:val="none" w:sz="0" w:space="0" w:color="auto"/>
        <w:bottom w:val="none" w:sz="0" w:space="0" w:color="auto"/>
        <w:right w:val="none" w:sz="0" w:space="0" w:color="auto"/>
      </w:divBdr>
    </w:div>
    <w:div w:id="1216308103">
      <w:bodyDiv w:val="1"/>
      <w:marLeft w:val="0"/>
      <w:marRight w:val="0"/>
      <w:marTop w:val="0"/>
      <w:marBottom w:val="0"/>
      <w:divBdr>
        <w:top w:val="none" w:sz="0" w:space="0" w:color="auto"/>
        <w:left w:val="none" w:sz="0" w:space="0" w:color="auto"/>
        <w:bottom w:val="none" w:sz="0" w:space="0" w:color="auto"/>
        <w:right w:val="none" w:sz="0" w:space="0" w:color="auto"/>
      </w:divBdr>
    </w:div>
    <w:div w:id="1223056565">
      <w:bodyDiv w:val="1"/>
      <w:marLeft w:val="0"/>
      <w:marRight w:val="0"/>
      <w:marTop w:val="0"/>
      <w:marBottom w:val="0"/>
      <w:divBdr>
        <w:top w:val="none" w:sz="0" w:space="0" w:color="auto"/>
        <w:left w:val="none" w:sz="0" w:space="0" w:color="auto"/>
        <w:bottom w:val="none" w:sz="0" w:space="0" w:color="auto"/>
        <w:right w:val="none" w:sz="0" w:space="0" w:color="auto"/>
      </w:divBdr>
    </w:div>
    <w:div w:id="1239705200">
      <w:bodyDiv w:val="1"/>
      <w:marLeft w:val="0"/>
      <w:marRight w:val="0"/>
      <w:marTop w:val="0"/>
      <w:marBottom w:val="0"/>
      <w:divBdr>
        <w:top w:val="none" w:sz="0" w:space="0" w:color="auto"/>
        <w:left w:val="none" w:sz="0" w:space="0" w:color="auto"/>
        <w:bottom w:val="none" w:sz="0" w:space="0" w:color="auto"/>
        <w:right w:val="none" w:sz="0" w:space="0" w:color="auto"/>
      </w:divBdr>
    </w:div>
    <w:div w:id="1243828736">
      <w:bodyDiv w:val="1"/>
      <w:marLeft w:val="0"/>
      <w:marRight w:val="0"/>
      <w:marTop w:val="0"/>
      <w:marBottom w:val="0"/>
      <w:divBdr>
        <w:top w:val="none" w:sz="0" w:space="0" w:color="auto"/>
        <w:left w:val="none" w:sz="0" w:space="0" w:color="auto"/>
        <w:bottom w:val="none" w:sz="0" w:space="0" w:color="auto"/>
        <w:right w:val="none" w:sz="0" w:space="0" w:color="auto"/>
      </w:divBdr>
    </w:div>
    <w:div w:id="1253969467">
      <w:bodyDiv w:val="1"/>
      <w:marLeft w:val="0"/>
      <w:marRight w:val="0"/>
      <w:marTop w:val="0"/>
      <w:marBottom w:val="0"/>
      <w:divBdr>
        <w:top w:val="none" w:sz="0" w:space="0" w:color="auto"/>
        <w:left w:val="none" w:sz="0" w:space="0" w:color="auto"/>
        <w:bottom w:val="none" w:sz="0" w:space="0" w:color="auto"/>
        <w:right w:val="none" w:sz="0" w:space="0" w:color="auto"/>
      </w:divBdr>
    </w:div>
    <w:div w:id="1263219928">
      <w:bodyDiv w:val="1"/>
      <w:marLeft w:val="0"/>
      <w:marRight w:val="0"/>
      <w:marTop w:val="0"/>
      <w:marBottom w:val="0"/>
      <w:divBdr>
        <w:top w:val="none" w:sz="0" w:space="0" w:color="auto"/>
        <w:left w:val="none" w:sz="0" w:space="0" w:color="auto"/>
        <w:bottom w:val="none" w:sz="0" w:space="0" w:color="auto"/>
        <w:right w:val="none" w:sz="0" w:space="0" w:color="auto"/>
      </w:divBdr>
    </w:div>
    <w:div w:id="1274096344">
      <w:bodyDiv w:val="1"/>
      <w:marLeft w:val="0"/>
      <w:marRight w:val="0"/>
      <w:marTop w:val="0"/>
      <w:marBottom w:val="0"/>
      <w:divBdr>
        <w:top w:val="none" w:sz="0" w:space="0" w:color="auto"/>
        <w:left w:val="none" w:sz="0" w:space="0" w:color="auto"/>
        <w:bottom w:val="none" w:sz="0" w:space="0" w:color="auto"/>
        <w:right w:val="none" w:sz="0" w:space="0" w:color="auto"/>
      </w:divBdr>
    </w:div>
    <w:div w:id="1275407253">
      <w:bodyDiv w:val="1"/>
      <w:marLeft w:val="0"/>
      <w:marRight w:val="0"/>
      <w:marTop w:val="0"/>
      <w:marBottom w:val="0"/>
      <w:divBdr>
        <w:top w:val="none" w:sz="0" w:space="0" w:color="auto"/>
        <w:left w:val="none" w:sz="0" w:space="0" w:color="auto"/>
        <w:bottom w:val="none" w:sz="0" w:space="0" w:color="auto"/>
        <w:right w:val="none" w:sz="0" w:space="0" w:color="auto"/>
      </w:divBdr>
    </w:div>
    <w:div w:id="1276208545">
      <w:bodyDiv w:val="1"/>
      <w:marLeft w:val="0"/>
      <w:marRight w:val="0"/>
      <w:marTop w:val="0"/>
      <w:marBottom w:val="0"/>
      <w:divBdr>
        <w:top w:val="none" w:sz="0" w:space="0" w:color="auto"/>
        <w:left w:val="none" w:sz="0" w:space="0" w:color="auto"/>
        <w:bottom w:val="none" w:sz="0" w:space="0" w:color="auto"/>
        <w:right w:val="none" w:sz="0" w:space="0" w:color="auto"/>
      </w:divBdr>
    </w:div>
    <w:div w:id="1280793736">
      <w:bodyDiv w:val="1"/>
      <w:marLeft w:val="0"/>
      <w:marRight w:val="0"/>
      <w:marTop w:val="0"/>
      <w:marBottom w:val="0"/>
      <w:divBdr>
        <w:top w:val="none" w:sz="0" w:space="0" w:color="auto"/>
        <w:left w:val="none" w:sz="0" w:space="0" w:color="auto"/>
        <w:bottom w:val="none" w:sz="0" w:space="0" w:color="auto"/>
        <w:right w:val="none" w:sz="0" w:space="0" w:color="auto"/>
      </w:divBdr>
    </w:div>
    <w:div w:id="1284384308">
      <w:bodyDiv w:val="1"/>
      <w:marLeft w:val="0"/>
      <w:marRight w:val="0"/>
      <w:marTop w:val="0"/>
      <w:marBottom w:val="0"/>
      <w:divBdr>
        <w:top w:val="none" w:sz="0" w:space="0" w:color="auto"/>
        <w:left w:val="none" w:sz="0" w:space="0" w:color="auto"/>
        <w:bottom w:val="none" w:sz="0" w:space="0" w:color="auto"/>
        <w:right w:val="none" w:sz="0" w:space="0" w:color="auto"/>
      </w:divBdr>
    </w:div>
    <w:div w:id="1284655101">
      <w:bodyDiv w:val="1"/>
      <w:marLeft w:val="0"/>
      <w:marRight w:val="0"/>
      <w:marTop w:val="0"/>
      <w:marBottom w:val="0"/>
      <w:divBdr>
        <w:top w:val="none" w:sz="0" w:space="0" w:color="auto"/>
        <w:left w:val="none" w:sz="0" w:space="0" w:color="auto"/>
        <w:bottom w:val="none" w:sz="0" w:space="0" w:color="auto"/>
        <w:right w:val="none" w:sz="0" w:space="0" w:color="auto"/>
      </w:divBdr>
    </w:div>
    <w:div w:id="1290748579">
      <w:bodyDiv w:val="1"/>
      <w:marLeft w:val="0"/>
      <w:marRight w:val="0"/>
      <w:marTop w:val="0"/>
      <w:marBottom w:val="0"/>
      <w:divBdr>
        <w:top w:val="none" w:sz="0" w:space="0" w:color="auto"/>
        <w:left w:val="none" w:sz="0" w:space="0" w:color="auto"/>
        <w:bottom w:val="none" w:sz="0" w:space="0" w:color="auto"/>
        <w:right w:val="none" w:sz="0" w:space="0" w:color="auto"/>
      </w:divBdr>
    </w:div>
    <w:div w:id="1314988626">
      <w:bodyDiv w:val="1"/>
      <w:marLeft w:val="0"/>
      <w:marRight w:val="0"/>
      <w:marTop w:val="0"/>
      <w:marBottom w:val="0"/>
      <w:divBdr>
        <w:top w:val="none" w:sz="0" w:space="0" w:color="auto"/>
        <w:left w:val="none" w:sz="0" w:space="0" w:color="auto"/>
        <w:bottom w:val="none" w:sz="0" w:space="0" w:color="auto"/>
        <w:right w:val="none" w:sz="0" w:space="0" w:color="auto"/>
      </w:divBdr>
    </w:div>
    <w:div w:id="1323003537">
      <w:bodyDiv w:val="1"/>
      <w:marLeft w:val="0"/>
      <w:marRight w:val="0"/>
      <w:marTop w:val="0"/>
      <w:marBottom w:val="0"/>
      <w:divBdr>
        <w:top w:val="none" w:sz="0" w:space="0" w:color="auto"/>
        <w:left w:val="none" w:sz="0" w:space="0" w:color="auto"/>
        <w:bottom w:val="none" w:sz="0" w:space="0" w:color="auto"/>
        <w:right w:val="none" w:sz="0" w:space="0" w:color="auto"/>
      </w:divBdr>
    </w:div>
    <w:div w:id="1329744839">
      <w:bodyDiv w:val="1"/>
      <w:marLeft w:val="0"/>
      <w:marRight w:val="0"/>
      <w:marTop w:val="0"/>
      <w:marBottom w:val="0"/>
      <w:divBdr>
        <w:top w:val="none" w:sz="0" w:space="0" w:color="auto"/>
        <w:left w:val="none" w:sz="0" w:space="0" w:color="auto"/>
        <w:bottom w:val="none" w:sz="0" w:space="0" w:color="auto"/>
        <w:right w:val="none" w:sz="0" w:space="0" w:color="auto"/>
      </w:divBdr>
    </w:div>
    <w:div w:id="1331983909">
      <w:bodyDiv w:val="1"/>
      <w:marLeft w:val="0"/>
      <w:marRight w:val="0"/>
      <w:marTop w:val="0"/>
      <w:marBottom w:val="0"/>
      <w:divBdr>
        <w:top w:val="none" w:sz="0" w:space="0" w:color="auto"/>
        <w:left w:val="none" w:sz="0" w:space="0" w:color="auto"/>
        <w:bottom w:val="none" w:sz="0" w:space="0" w:color="auto"/>
        <w:right w:val="none" w:sz="0" w:space="0" w:color="auto"/>
      </w:divBdr>
    </w:div>
    <w:div w:id="1343900254">
      <w:bodyDiv w:val="1"/>
      <w:marLeft w:val="0"/>
      <w:marRight w:val="0"/>
      <w:marTop w:val="0"/>
      <w:marBottom w:val="0"/>
      <w:divBdr>
        <w:top w:val="none" w:sz="0" w:space="0" w:color="auto"/>
        <w:left w:val="none" w:sz="0" w:space="0" w:color="auto"/>
        <w:bottom w:val="none" w:sz="0" w:space="0" w:color="auto"/>
        <w:right w:val="none" w:sz="0" w:space="0" w:color="auto"/>
      </w:divBdr>
    </w:div>
    <w:div w:id="1345017791">
      <w:bodyDiv w:val="1"/>
      <w:marLeft w:val="0"/>
      <w:marRight w:val="0"/>
      <w:marTop w:val="0"/>
      <w:marBottom w:val="0"/>
      <w:divBdr>
        <w:top w:val="none" w:sz="0" w:space="0" w:color="auto"/>
        <w:left w:val="none" w:sz="0" w:space="0" w:color="auto"/>
        <w:bottom w:val="none" w:sz="0" w:space="0" w:color="auto"/>
        <w:right w:val="none" w:sz="0" w:space="0" w:color="auto"/>
      </w:divBdr>
    </w:div>
    <w:div w:id="1345670185">
      <w:bodyDiv w:val="1"/>
      <w:marLeft w:val="0"/>
      <w:marRight w:val="0"/>
      <w:marTop w:val="0"/>
      <w:marBottom w:val="0"/>
      <w:divBdr>
        <w:top w:val="none" w:sz="0" w:space="0" w:color="auto"/>
        <w:left w:val="none" w:sz="0" w:space="0" w:color="auto"/>
        <w:bottom w:val="none" w:sz="0" w:space="0" w:color="auto"/>
        <w:right w:val="none" w:sz="0" w:space="0" w:color="auto"/>
      </w:divBdr>
    </w:div>
    <w:div w:id="1357805111">
      <w:bodyDiv w:val="1"/>
      <w:marLeft w:val="0"/>
      <w:marRight w:val="0"/>
      <w:marTop w:val="0"/>
      <w:marBottom w:val="0"/>
      <w:divBdr>
        <w:top w:val="none" w:sz="0" w:space="0" w:color="auto"/>
        <w:left w:val="none" w:sz="0" w:space="0" w:color="auto"/>
        <w:bottom w:val="none" w:sz="0" w:space="0" w:color="auto"/>
        <w:right w:val="none" w:sz="0" w:space="0" w:color="auto"/>
      </w:divBdr>
    </w:div>
    <w:div w:id="1366715474">
      <w:bodyDiv w:val="1"/>
      <w:marLeft w:val="0"/>
      <w:marRight w:val="0"/>
      <w:marTop w:val="0"/>
      <w:marBottom w:val="0"/>
      <w:divBdr>
        <w:top w:val="none" w:sz="0" w:space="0" w:color="auto"/>
        <w:left w:val="none" w:sz="0" w:space="0" w:color="auto"/>
        <w:bottom w:val="none" w:sz="0" w:space="0" w:color="auto"/>
        <w:right w:val="none" w:sz="0" w:space="0" w:color="auto"/>
      </w:divBdr>
    </w:div>
    <w:div w:id="1404789849">
      <w:bodyDiv w:val="1"/>
      <w:marLeft w:val="0"/>
      <w:marRight w:val="0"/>
      <w:marTop w:val="0"/>
      <w:marBottom w:val="0"/>
      <w:divBdr>
        <w:top w:val="none" w:sz="0" w:space="0" w:color="auto"/>
        <w:left w:val="none" w:sz="0" w:space="0" w:color="auto"/>
        <w:bottom w:val="none" w:sz="0" w:space="0" w:color="auto"/>
        <w:right w:val="none" w:sz="0" w:space="0" w:color="auto"/>
      </w:divBdr>
    </w:div>
    <w:div w:id="1408990700">
      <w:bodyDiv w:val="1"/>
      <w:marLeft w:val="0"/>
      <w:marRight w:val="0"/>
      <w:marTop w:val="0"/>
      <w:marBottom w:val="0"/>
      <w:divBdr>
        <w:top w:val="none" w:sz="0" w:space="0" w:color="auto"/>
        <w:left w:val="none" w:sz="0" w:space="0" w:color="auto"/>
        <w:bottom w:val="none" w:sz="0" w:space="0" w:color="auto"/>
        <w:right w:val="none" w:sz="0" w:space="0" w:color="auto"/>
      </w:divBdr>
    </w:div>
    <w:div w:id="1419709561">
      <w:bodyDiv w:val="1"/>
      <w:marLeft w:val="0"/>
      <w:marRight w:val="0"/>
      <w:marTop w:val="0"/>
      <w:marBottom w:val="0"/>
      <w:divBdr>
        <w:top w:val="none" w:sz="0" w:space="0" w:color="auto"/>
        <w:left w:val="none" w:sz="0" w:space="0" w:color="auto"/>
        <w:bottom w:val="none" w:sz="0" w:space="0" w:color="auto"/>
        <w:right w:val="none" w:sz="0" w:space="0" w:color="auto"/>
      </w:divBdr>
    </w:div>
    <w:div w:id="1426263751">
      <w:bodyDiv w:val="1"/>
      <w:marLeft w:val="0"/>
      <w:marRight w:val="0"/>
      <w:marTop w:val="0"/>
      <w:marBottom w:val="0"/>
      <w:divBdr>
        <w:top w:val="none" w:sz="0" w:space="0" w:color="auto"/>
        <w:left w:val="none" w:sz="0" w:space="0" w:color="auto"/>
        <w:bottom w:val="none" w:sz="0" w:space="0" w:color="auto"/>
        <w:right w:val="none" w:sz="0" w:space="0" w:color="auto"/>
      </w:divBdr>
    </w:div>
    <w:div w:id="1444573178">
      <w:bodyDiv w:val="1"/>
      <w:marLeft w:val="0"/>
      <w:marRight w:val="0"/>
      <w:marTop w:val="0"/>
      <w:marBottom w:val="0"/>
      <w:divBdr>
        <w:top w:val="none" w:sz="0" w:space="0" w:color="auto"/>
        <w:left w:val="none" w:sz="0" w:space="0" w:color="auto"/>
        <w:bottom w:val="none" w:sz="0" w:space="0" w:color="auto"/>
        <w:right w:val="none" w:sz="0" w:space="0" w:color="auto"/>
      </w:divBdr>
    </w:div>
    <w:div w:id="1444809634">
      <w:bodyDiv w:val="1"/>
      <w:marLeft w:val="0"/>
      <w:marRight w:val="0"/>
      <w:marTop w:val="0"/>
      <w:marBottom w:val="0"/>
      <w:divBdr>
        <w:top w:val="none" w:sz="0" w:space="0" w:color="auto"/>
        <w:left w:val="none" w:sz="0" w:space="0" w:color="auto"/>
        <w:bottom w:val="none" w:sz="0" w:space="0" w:color="auto"/>
        <w:right w:val="none" w:sz="0" w:space="0" w:color="auto"/>
      </w:divBdr>
    </w:div>
    <w:div w:id="1446997088">
      <w:bodyDiv w:val="1"/>
      <w:marLeft w:val="0"/>
      <w:marRight w:val="0"/>
      <w:marTop w:val="0"/>
      <w:marBottom w:val="0"/>
      <w:divBdr>
        <w:top w:val="none" w:sz="0" w:space="0" w:color="auto"/>
        <w:left w:val="none" w:sz="0" w:space="0" w:color="auto"/>
        <w:bottom w:val="none" w:sz="0" w:space="0" w:color="auto"/>
        <w:right w:val="none" w:sz="0" w:space="0" w:color="auto"/>
      </w:divBdr>
    </w:div>
    <w:div w:id="1460956326">
      <w:bodyDiv w:val="1"/>
      <w:marLeft w:val="0"/>
      <w:marRight w:val="0"/>
      <w:marTop w:val="0"/>
      <w:marBottom w:val="0"/>
      <w:divBdr>
        <w:top w:val="none" w:sz="0" w:space="0" w:color="auto"/>
        <w:left w:val="none" w:sz="0" w:space="0" w:color="auto"/>
        <w:bottom w:val="none" w:sz="0" w:space="0" w:color="auto"/>
        <w:right w:val="none" w:sz="0" w:space="0" w:color="auto"/>
      </w:divBdr>
    </w:div>
    <w:div w:id="1465003495">
      <w:bodyDiv w:val="1"/>
      <w:marLeft w:val="0"/>
      <w:marRight w:val="0"/>
      <w:marTop w:val="0"/>
      <w:marBottom w:val="0"/>
      <w:divBdr>
        <w:top w:val="none" w:sz="0" w:space="0" w:color="auto"/>
        <w:left w:val="none" w:sz="0" w:space="0" w:color="auto"/>
        <w:bottom w:val="none" w:sz="0" w:space="0" w:color="auto"/>
        <w:right w:val="none" w:sz="0" w:space="0" w:color="auto"/>
      </w:divBdr>
    </w:div>
    <w:div w:id="1465267734">
      <w:bodyDiv w:val="1"/>
      <w:marLeft w:val="0"/>
      <w:marRight w:val="0"/>
      <w:marTop w:val="0"/>
      <w:marBottom w:val="0"/>
      <w:divBdr>
        <w:top w:val="none" w:sz="0" w:space="0" w:color="auto"/>
        <w:left w:val="none" w:sz="0" w:space="0" w:color="auto"/>
        <w:bottom w:val="none" w:sz="0" w:space="0" w:color="auto"/>
        <w:right w:val="none" w:sz="0" w:space="0" w:color="auto"/>
      </w:divBdr>
    </w:div>
    <w:div w:id="1476802718">
      <w:bodyDiv w:val="1"/>
      <w:marLeft w:val="0"/>
      <w:marRight w:val="0"/>
      <w:marTop w:val="0"/>
      <w:marBottom w:val="0"/>
      <w:divBdr>
        <w:top w:val="none" w:sz="0" w:space="0" w:color="auto"/>
        <w:left w:val="none" w:sz="0" w:space="0" w:color="auto"/>
        <w:bottom w:val="none" w:sz="0" w:space="0" w:color="auto"/>
        <w:right w:val="none" w:sz="0" w:space="0" w:color="auto"/>
      </w:divBdr>
    </w:div>
    <w:div w:id="1504081160">
      <w:bodyDiv w:val="1"/>
      <w:marLeft w:val="0"/>
      <w:marRight w:val="0"/>
      <w:marTop w:val="0"/>
      <w:marBottom w:val="0"/>
      <w:divBdr>
        <w:top w:val="none" w:sz="0" w:space="0" w:color="auto"/>
        <w:left w:val="none" w:sz="0" w:space="0" w:color="auto"/>
        <w:bottom w:val="none" w:sz="0" w:space="0" w:color="auto"/>
        <w:right w:val="none" w:sz="0" w:space="0" w:color="auto"/>
      </w:divBdr>
    </w:div>
    <w:div w:id="1509445798">
      <w:bodyDiv w:val="1"/>
      <w:marLeft w:val="0"/>
      <w:marRight w:val="0"/>
      <w:marTop w:val="0"/>
      <w:marBottom w:val="0"/>
      <w:divBdr>
        <w:top w:val="none" w:sz="0" w:space="0" w:color="auto"/>
        <w:left w:val="none" w:sz="0" w:space="0" w:color="auto"/>
        <w:bottom w:val="none" w:sz="0" w:space="0" w:color="auto"/>
        <w:right w:val="none" w:sz="0" w:space="0" w:color="auto"/>
      </w:divBdr>
    </w:div>
    <w:div w:id="1514028450">
      <w:bodyDiv w:val="1"/>
      <w:marLeft w:val="0"/>
      <w:marRight w:val="0"/>
      <w:marTop w:val="0"/>
      <w:marBottom w:val="0"/>
      <w:divBdr>
        <w:top w:val="none" w:sz="0" w:space="0" w:color="auto"/>
        <w:left w:val="none" w:sz="0" w:space="0" w:color="auto"/>
        <w:bottom w:val="none" w:sz="0" w:space="0" w:color="auto"/>
        <w:right w:val="none" w:sz="0" w:space="0" w:color="auto"/>
      </w:divBdr>
    </w:div>
    <w:div w:id="1522545078">
      <w:bodyDiv w:val="1"/>
      <w:marLeft w:val="0"/>
      <w:marRight w:val="0"/>
      <w:marTop w:val="0"/>
      <w:marBottom w:val="0"/>
      <w:divBdr>
        <w:top w:val="none" w:sz="0" w:space="0" w:color="auto"/>
        <w:left w:val="none" w:sz="0" w:space="0" w:color="auto"/>
        <w:bottom w:val="none" w:sz="0" w:space="0" w:color="auto"/>
        <w:right w:val="none" w:sz="0" w:space="0" w:color="auto"/>
      </w:divBdr>
    </w:div>
    <w:div w:id="1524516961">
      <w:bodyDiv w:val="1"/>
      <w:marLeft w:val="0"/>
      <w:marRight w:val="0"/>
      <w:marTop w:val="0"/>
      <w:marBottom w:val="0"/>
      <w:divBdr>
        <w:top w:val="none" w:sz="0" w:space="0" w:color="auto"/>
        <w:left w:val="none" w:sz="0" w:space="0" w:color="auto"/>
        <w:bottom w:val="none" w:sz="0" w:space="0" w:color="auto"/>
        <w:right w:val="none" w:sz="0" w:space="0" w:color="auto"/>
      </w:divBdr>
    </w:div>
    <w:div w:id="1531722994">
      <w:bodyDiv w:val="1"/>
      <w:marLeft w:val="0"/>
      <w:marRight w:val="0"/>
      <w:marTop w:val="0"/>
      <w:marBottom w:val="0"/>
      <w:divBdr>
        <w:top w:val="none" w:sz="0" w:space="0" w:color="auto"/>
        <w:left w:val="none" w:sz="0" w:space="0" w:color="auto"/>
        <w:bottom w:val="none" w:sz="0" w:space="0" w:color="auto"/>
        <w:right w:val="none" w:sz="0" w:space="0" w:color="auto"/>
      </w:divBdr>
    </w:div>
    <w:div w:id="1542403229">
      <w:bodyDiv w:val="1"/>
      <w:marLeft w:val="0"/>
      <w:marRight w:val="0"/>
      <w:marTop w:val="0"/>
      <w:marBottom w:val="0"/>
      <w:divBdr>
        <w:top w:val="none" w:sz="0" w:space="0" w:color="auto"/>
        <w:left w:val="none" w:sz="0" w:space="0" w:color="auto"/>
        <w:bottom w:val="none" w:sz="0" w:space="0" w:color="auto"/>
        <w:right w:val="none" w:sz="0" w:space="0" w:color="auto"/>
      </w:divBdr>
    </w:div>
    <w:div w:id="1549223150">
      <w:bodyDiv w:val="1"/>
      <w:marLeft w:val="0"/>
      <w:marRight w:val="0"/>
      <w:marTop w:val="0"/>
      <w:marBottom w:val="0"/>
      <w:divBdr>
        <w:top w:val="none" w:sz="0" w:space="0" w:color="auto"/>
        <w:left w:val="none" w:sz="0" w:space="0" w:color="auto"/>
        <w:bottom w:val="none" w:sz="0" w:space="0" w:color="auto"/>
        <w:right w:val="none" w:sz="0" w:space="0" w:color="auto"/>
      </w:divBdr>
    </w:div>
    <w:div w:id="1571693372">
      <w:bodyDiv w:val="1"/>
      <w:marLeft w:val="0"/>
      <w:marRight w:val="0"/>
      <w:marTop w:val="0"/>
      <w:marBottom w:val="0"/>
      <w:divBdr>
        <w:top w:val="none" w:sz="0" w:space="0" w:color="auto"/>
        <w:left w:val="none" w:sz="0" w:space="0" w:color="auto"/>
        <w:bottom w:val="none" w:sz="0" w:space="0" w:color="auto"/>
        <w:right w:val="none" w:sz="0" w:space="0" w:color="auto"/>
      </w:divBdr>
    </w:div>
    <w:div w:id="1574664115">
      <w:bodyDiv w:val="1"/>
      <w:marLeft w:val="0"/>
      <w:marRight w:val="0"/>
      <w:marTop w:val="0"/>
      <w:marBottom w:val="0"/>
      <w:divBdr>
        <w:top w:val="none" w:sz="0" w:space="0" w:color="auto"/>
        <w:left w:val="none" w:sz="0" w:space="0" w:color="auto"/>
        <w:bottom w:val="none" w:sz="0" w:space="0" w:color="auto"/>
        <w:right w:val="none" w:sz="0" w:space="0" w:color="auto"/>
      </w:divBdr>
    </w:div>
    <w:div w:id="1581984774">
      <w:bodyDiv w:val="1"/>
      <w:marLeft w:val="0"/>
      <w:marRight w:val="0"/>
      <w:marTop w:val="0"/>
      <w:marBottom w:val="0"/>
      <w:divBdr>
        <w:top w:val="none" w:sz="0" w:space="0" w:color="auto"/>
        <w:left w:val="none" w:sz="0" w:space="0" w:color="auto"/>
        <w:bottom w:val="none" w:sz="0" w:space="0" w:color="auto"/>
        <w:right w:val="none" w:sz="0" w:space="0" w:color="auto"/>
      </w:divBdr>
    </w:div>
    <w:div w:id="1582567458">
      <w:bodyDiv w:val="1"/>
      <w:marLeft w:val="0"/>
      <w:marRight w:val="0"/>
      <w:marTop w:val="0"/>
      <w:marBottom w:val="0"/>
      <w:divBdr>
        <w:top w:val="none" w:sz="0" w:space="0" w:color="auto"/>
        <w:left w:val="none" w:sz="0" w:space="0" w:color="auto"/>
        <w:bottom w:val="none" w:sz="0" w:space="0" w:color="auto"/>
        <w:right w:val="none" w:sz="0" w:space="0" w:color="auto"/>
      </w:divBdr>
    </w:div>
    <w:div w:id="1586499917">
      <w:bodyDiv w:val="1"/>
      <w:marLeft w:val="0"/>
      <w:marRight w:val="0"/>
      <w:marTop w:val="0"/>
      <w:marBottom w:val="0"/>
      <w:divBdr>
        <w:top w:val="none" w:sz="0" w:space="0" w:color="auto"/>
        <w:left w:val="none" w:sz="0" w:space="0" w:color="auto"/>
        <w:bottom w:val="none" w:sz="0" w:space="0" w:color="auto"/>
        <w:right w:val="none" w:sz="0" w:space="0" w:color="auto"/>
      </w:divBdr>
    </w:div>
    <w:div w:id="1590693288">
      <w:bodyDiv w:val="1"/>
      <w:marLeft w:val="0"/>
      <w:marRight w:val="0"/>
      <w:marTop w:val="0"/>
      <w:marBottom w:val="0"/>
      <w:divBdr>
        <w:top w:val="none" w:sz="0" w:space="0" w:color="auto"/>
        <w:left w:val="none" w:sz="0" w:space="0" w:color="auto"/>
        <w:bottom w:val="none" w:sz="0" w:space="0" w:color="auto"/>
        <w:right w:val="none" w:sz="0" w:space="0" w:color="auto"/>
      </w:divBdr>
    </w:div>
    <w:div w:id="1600944340">
      <w:bodyDiv w:val="1"/>
      <w:marLeft w:val="0"/>
      <w:marRight w:val="0"/>
      <w:marTop w:val="0"/>
      <w:marBottom w:val="0"/>
      <w:divBdr>
        <w:top w:val="none" w:sz="0" w:space="0" w:color="auto"/>
        <w:left w:val="none" w:sz="0" w:space="0" w:color="auto"/>
        <w:bottom w:val="none" w:sz="0" w:space="0" w:color="auto"/>
        <w:right w:val="none" w:sz="0" w:space="0" w:color="auto"/>
      </w:divBdr>
    </w:div>
    <w:div w:id="1612471245">
      <w:bodyDiv w:val="1"/>
      <w:marLeft w:val="0"/>
      <w:marRight w:val="0"/>
      <w:marTop w:val="0"/>
      <w:marBottom w:val="0"/>
      <w:divBdr>
        <w:top w:val="none" w:sz="0" w:space="0" w:color="auto"/>
        <w:left w:val="none" w:sz="0" w:space="0" w:color="auto"/>
        <w:bottom w:val="none" w:sz="0" w:space="0" w:color="auto"/>
        <w:right w:val="none" w:sz="0" w:space="0" w:color="auto"/>
      </w:divBdr>
    </w:div>
    <w:div w:id="1619332053">
      <w:bodyDiv w:val="1"/>
      <w:marLeft w:val="0"/>
      <w:marRight w:val="0"/>
      <w:marTop w:val="0"/>
      <w:marBottom w:val="0"/>
      <w:divBdr>
        <w:top w:val="none" w:sz="0" w:space="0" w:color="auto"/>
        <w:left w:val="none" w:sz="0" w:space="0" w:color="auto"/>
        <w:bottom w:val="none" w:sz="0" w:space="0" w:color="auto"/>
        <w:right w:val="none" w:sz="0" w:space="0" w:color="auto"/>
      </w:divBdr>
    </w:div>
    <w:div w:id="1626109458">
      <w:bodyDiv w:val="1"/>
      <w:marLeft w:val="0"/>
      <w:marRight w:val="0"/>
      <w:marTop w:val="0"/>
      <w:marBottom w:val="0"/>
      <w:divBdr>
        <w:top w:val="none" w:sz="0" w:space="0" w:color="auto"/>
        <w:left w:val="none" w:sz="0" w:space="0" w:color="auto"/>
        <w:bottom w:val="none" w:sz="0" w:space="0" w:color="auto"/>
        <w:right w:val="none" w:sz="0" w:space="0" w:color="auto"/>
      </w:divBdr>
    </w:div>
    <w:div w:id="1639845713">
      <w:bodyDiv w:val="1"/>
      <w:marLeft w:val="0"/>
      <w:marRight w:val="0"/>
      <w:marTop w:val="0"/>
      <w:marBottom w:val="0"/>
      <w:divBdr>
        <w:top w:val="none" w:sz="0" w:space="0" w:color="auto"/>
        <w:left w:val="none" w:sz="0" w:space="0" w:color="auto"/>
        <w:bottom w:val="none" w:sz="0" w:space="0" w:color="auto"/>
        <w:right w:val="none" w:sz="0" w:space="0" w:color="auto"/>
      </w:divBdr>
    </w:div>
    <w:div w:id="1641228769">
      <w:bodyDiv w:val="1"/>
      <w:marLeft w:val="0"/>
      <w:marRight w:val="0"/>
      <w:marTop w:val="0"/>
      <w:marBottom w:val="0"/>
      <w:divBdr>
        <w:top w:val="none" w:sz="0" w:space="0" w:color="auto"/>
        <w:left w:val="none" w:sz="0" w:space="0" w:color="auto"/>
        <w:bottom w:val="none" w:sz="0" w:space="0" w:color="auto"/>
        <w:right w:val="none" w:sz="0" w:space="0" w:color="auto"/>
      </w:divBdr>
    </w:div>
    <w:div w:id="1649628500">
      <w:bodyDiv w:val="1"/>
      <w:marLeft w:val="0"/>
      <w:marRight w:val="0"/>
      <w:marTop w:val="0"/>
      <w:marBottom w:val="0"/>
      <w:divBdr>
        <w:top w:val="none" w:sz="0" w:space="0" w:color="auto"/>
        <w:left w:val="none" w:sz="0" w:space="0" w:color="auto"/>
        <w:bottom w:val="none" w:sz="0" w:space="0" w:color="auto"/>
        <w:right w:val="none" w:sz="0" w:space="0" w:color="auto"/>
      </w:divBdr>
    </w:div>
    <w:div w:id="1658142422">
      <w:bodyDiv w:val="1"/>
      <w:marLeft w:val="0"/>
      <w:marRight w:val="0"/>
      <w:marTop w:val="0"/>
      <w:marBottom w:val="0"/>
      <w:divBdr>
        <w:top w:val="none" w:sz="0" w:space="0" w:color="auto"/>
        <w:left w:val="none" w:sz="0" w:space="0" w:color="auto"/>
        <w:bottom w:val="none" w:sz="0" w:space="0" w:color="auto"/>
        <w:right w:val="none" w:sz="0" w:space="0" w:color="auto"/>
      </w:divBdr>
    </w:div>
    <w:div w:id="1672567433">
      <w:bodyDiv w:val="1"/>
      <w:marLeft w:val="0"/>
      <w:marRight w:val="0"/>
      <w:marTop w:val="0"/>
      <w:marBottom w:val="0"/>
      <w:divBdr>
        <w:top w:val="none" w:sz="0" w:space="0" w:color="auto"/>
        <w:left w:val="none" w:sz="0" w:space="0" w:color="auto"/>
        <w:bottom w:val="none" w:sz="0" w:space="0" w:color="auto"/>
        <w:right w:val="none" w:sz="0" w:space="0" w:color="auto"/>
      </w:divBdr>
    </w:div>
    <w:div w:id="1676764559">
      <w:bodyDiv w:val="1"/>
      <w:marLeft w:val="0"/>
      <w:marRight w:val="0"/>
      <w:marTop w:val="0"/>
      <w:marBottom w:val="0"/>
      <w:divBdr>
        <w:top w:val="none" w:sz="0" w:space="0" w:color="auto"/>
        <w:left w:val="none" w:sz="0" w:space="0" w:color="auto"/>
        <w:bottom w:val="none" w:sz="0" w:space="0" w:color="auto"/>
        <w:right w:val="none" w:sz="0" w:space="0" w:color="auto"/>
      </w:divBdr>
    </w:div>
    <w:div w:id="1686052610">
      <w:bodyDiv w:val="1"/>
      <w:marLeft w:val="0"/>
      <w:marRight w:val="0"/>
      <w:marTop w:val="0"/>
      <w:marBottom w:val="0"/>
      <w:divBdr>
        <w:top w:val="none" w:sz="0" w:space="0" w:color="auto"/>
        <w:left w:val="none" w:sz="0" w:space="0" w:color="auto"/>
        <w:bottom w:val="none" w:sz="0" w:space="0" w:color="auto"/>
        <w:right w:val="none" w:sz="0" w:space="0" w:color="auto"/>
      </w:divBdr>
    </w:div>
    <w:div w:id="1694719412">
      <w:bodyDiv w:val="1"/>
      <w:marLeft w:val="0"/>
      <w:marRight w:val="0"/>
      <w:marTop w:val="0"/>
      <w:marBottom w:val="0"/>
      <w:divBdr>
        <w:top w:val="none" w:sz="0" w:space="0" w:color="auto"/>
        <w:left w:val="none" w:sz="0" w:space="0" w:color="auto"/>
        <w:bottom w:val="none" w:sz="0" w:space="0" w:color="auto"/>
        <w:right w:val="none" w:sz="0" w:space="0" w:color="auto"/>
      </w:divBdr>
    </w:div>
    <w:div w:id="1700011025">
      <w:bodyDiv w:val="1"/>
      <w:marLeft w:val="0"/>
      <w:marRight w:val="0"/>
      <w:marTop w:val="0"/>
      <w:marBottom w:val="0"/>
      <w:divBdr>
        <w:top w:val="none" w:sz="0" w:space="0" w:color="auto"/>
        <w:left w:val="none" w:sz="0" w:space="0" w:color="auto"/>
        <w:bottom w:val="none" w:sz="0" w:space="0" w:color="auto"/>
        <w:right w:val="none" w:sz="0" w:space="0" w:color="auto"/>
      </w:divBdr>
    </w:div>
    <w:div w:id="1706102038">
      <w:bodyDiv w:val="1"/>
      <w:marLeft w:val="0"/>
      <w:marRight w:val="0"/>
      <w:marTop w:val="0"/>
      <w:marBottom w:val="0"/>
      <w:divBdr>
        <w:top w:val="none" w:sz="0" w:space="0" w:color="auto"/>
        <w:left w:val="none" w:sz="0" w:space="0" w:color="auto"/>
        <w:bottom w:val="none" w:sz="0" w:space="0" w:color="auto"/>
        <w:right w:val="none" w:sz="0" w:space="0" w:color="auto"/>
      </w:divBdr>
    </w:div>
    <w:div w:id="1717197266">
      <w:bodyDiv w:val="1"/>
      <w:marLeft w:val="0"/>
      <w:marRight w:val="0"/>
      <w:marTop w:val="0"/>
      <w:marBottom w:val="0"/>
      <w:divBdr>
        <w:top w:val="none" w:sz="0" w:space="0" w:color="auto"/>
        <w:left w:val="none" w:sz="0" w:space="0" w:color="auto"/>
        <w:bottom w:val="none" w:sz="0" w:space="0" w:color="auto"/>
        <w:right w:val="none" w:sz="0" w:space="0" w:color="auto"/>
      </w:divBdr>
    </w:div>
    <w:div w:id="1723602898">
      <w:bodyDiv w:val="1"/>
      <w:marLeft w:val="0"/>
      <w:marRight w:val="0"/>
      <w:marTop w:val="0"/>
      <w:marBottom w:val="0"/>
      <w:divBdr>
        <w:top w:val="none" w:sz="0" w:space="0" w:color="auto"/>
        <w:left w:val="none" w:sz="0" w:space="0" w:color="auto"/>
        <w:bottom w:val="none" w:sz="0" w:space="0" w:color="auto"/>
        <w:right w:val="none" w:sz="0" w:space="0" w:color="auto"/>
      </w:divBdr>
    </w:div>
    <w:div w:id="1725636767">
      <w:bodyDiv w:val="1"/>
      <w:marLeft w:val="0"/>
      <w:marRight w:val="0"/>
      <w:marTop w:val="0"/>
      <w:marBottom w:val="0"/>
      <w:divBdr>
        <w:top w:val="none" w:sz="0" w:space="0" w:color="auto"/>
        <w:left w:val="none" w:sz="0" w:space="0" w:color="auto"/>
        <w:bottom w:val="none" w:sz="0" w:space="0" w:color="auto"/>
        <w:right w:val="none" w:sz="0" w:space="0" w:color="auto"/>
      </w:divBdr>
    </w:div>
    <w:div w:id="1742751963">
      <w:bodyDiv w:val="1"/>
      <w:marLeft w:val="0"/>
      <w:marRight w:val="0"/>
      <w:marTop w:val="0"/>
      <w:marBottom w:val="0"/>
      <w:divBdr>
        <w:top w:val="none" w:sz="0" w:space="0" w:color="auto"/>
        <w:left w:val="none" w:sz="0" w:space="0" w:color="auto"/>
        <w:bottom w:val="none" w:sz="0" w:space="0" w:color="auto"/>
        <w:right w:val="none" w:sz="0" w:space="0" w:color="auto"/>
      </w:divBdr>
    </w:div>
    <w:div w:id="1743404705">
      <w:bodyDiv w:val="1"/>
      <w:marLeft w:val="0"/>
      <w:marRight w:val="0"/>
      <w:marTop w:val="0"/>
      <w:marBottom w:val="0"/>
      <w:divBdr>
        <w:top w:val="none" w:sz="0" w:space="0" w:color="auto"/>
        <w:left w:val="none" w:sz="0" w:space="0" w:color="auto"/>
        <w:bottom w:val="none" w:sz="0" w:space="0" w:color="auto"/>
        <w:right w:val="none" w:sz="0" w:space="0" w:color="auto"/>
      </w:divBdr>
    </w:div>
    <w:div w:id="1755783170">
      <w:bodyDiv w:val="1"/>
      <w:marLeft w:val="0"/>
      <w:marRight w:val="0"/>
      <w:marTop w:val="0"/>
      <w:marBottom w:val="0"/>
      <w:divBdr>
        <w:top w:val="none" w:sz="0" w:space="0" w:color="auto"/>
        <w:left w:val="none" w:sz="0" w:space="0" w:color="auto"/>
        <w:bottom w:val="none" w:sz="0" w:space="0" w:color="auto"/>
        <w:right w:val="none" w:sz="0" w:space="0" w:color="auto"/>
      </w:divBdr>
    </w:div>
    <w:div w:id="1759207538">
      <w:bodyDiv w:val="1"/>
      <w:marLeft w:val="0"/>
      <w:marRight w:val="0"/>
      <w:marTop w:val="0"/>
      <w:marBottom w:val="0"/>
      <w:divBdr>
        <w:top w:val="none" w:sz="0" w:space="0" w:color="auto"/>
        <w:left w:val="none" w:sz="0" w:space="0" w:color="auto"/>
        <w:bottom w:val="none" w:sz="0" w:space="0" w:color="auto"/>
        <w:right w:val="none" w:sz="0" w:space="0" w:color="auto"/>
      </w:divBdr>
    </w:div>
    <w:div w:id="1767266190">
      <w:bodyDiv w:val="1"/>
      <w:marLeft w:val="0"/>
      <w:marRight w:val="0"/>
      <w:marTop w:val="0"/>
      <w:marBottom w:val="0"/>
      <w:divBdr>
        <w:top w:val="none" w:sz="0" w:space="0" w:color="auto"/>
        <w:left w:val="none" w:sz="0" w:space="0" w:color="auto"/>
        <w:bottom w:val="none" w:sz="0" w:space="0" w:color="auto"/>
        <w:right w:val="none" w:sz="0" w:space="0" w:color="auto"/>
      </w:divBdr>
    </w:div>
    <w:div w:id="1779134939">
      <w:bodyDiv w:val="1"/>
      <w:marLeft w:val="0"/>
      <w:marRight w:val="0"/>
      <w:marTop w:val="0"/>
      <w:marBottom w:val="0"/>
      <w:divBdr>
        <w:top w:val="none" w:sz="0" w:space="0" w:color="auto"/>
        <w:left w:val="none" w:sz="0" w:space="0" w:color="auto"/>
        <w:bottom w:val="none" w:sz="0" w:space="0" w:color="auto"/>
        <w:right w:val="none" w:sz="0" w:space="0" w:color="auto"/>
      </w:divBdr>
    </w:div>
    <w:div w:id="1787194973">
      <w:bodyDiv w:val="1"/>
      <w:marLeft w:val="0"/>
      <w:marRight w:val="0"/>
      <w:marTop w:val="0"/>
      <w:marBottom w:val="0"/>
      <w:divBdr>
        <w:top w:val="none" w:sz="0" w:space="0" w:color="auto"/>
        <w:left w:val="none" w:sz="0" w:space="0" w:color="auto"/>
        <w:bottom w:val="none" w:sz="0" w:space="0" w:color="auto"/>
        <w:right w:val="none" w:sz="0" w:space="0" w:color="auto"/>
      </w:divBdr>
    </w:div>
    <w:div w:id="1796169656">
      <w:bodyDiv w:val="1"/>
      <w:marLeft w:val="0"/>
      <w:marRight w:val="0"/>
      <w:marTop w:val="0"/>
      <w:marBottom w:val="0"/>
      <w:divBdr>
        <w:top w:val="none" w:sz="0" w:space="0" w:color="auto"/>
        <w:left w:val="none" w:sz="0" w:space="0" w:color="auto"/>
        <w:bottom w:val="none" w:sz="0" w:space="0" w:color="auto"/>
        <w:right w:val="none" w:sz="0" w:space="0" w:color="auto"/>
      </w:divBdr>
    </w:div>
    <w:div w:id="1826824120">
      <w:bodyDiv w:val="1"/>
      <w:marLeft w:val="0"/>
      <w:marRight w:val="0"/>
      <w:marTop w:val="0"/>
      <w:marBottom w:val="0"/>
      <w:divBdr>
        <w:top w:val="none" w:sz="0" w:space="0" w:color="auto"/>
        <w:left w:val="none" w:sz="0" w:space="0" w:color="auto"/>
        <w:bottom w:val="none" w:sz="0" w:space="0" w:color="auto"/>
        <w:right w:val="none" w:sz="0" w:space="0" w:color="auto"/>
      </w:divBdr>
    </w:div>
    <w:div w:id="1828127547">
      <w:bodyDiv w:val="1"/>
      <w:marLeft w:val="0"/>
      <w:marRight w:val="0"/>
      <w:marTop w:val="0"/>
      <w:marBottom w:val="0"/>
      <w:divBdr>
        <w:top w:val="none" w:sz="0" w:space="0" w:color="auto"/>
        <w:left w:val="none" w:sz="0" w:space="0" w:color="auto"/>
        <w:bottom w:val="none" w:sz="0" w:space="0" w:color="auto"/>
        <w:right w:val="none" w:sz="0" w:space="0" w:color="auto"/>
      </w:divBdr>
    </w:div>
    <w:div w:id="1838644106">
      <w:bodyDiv w:val="1"/>
      <w:marLeft w:val="0"/>
      <w:marRight w:val="0"/>
      <w:marTop w:val="0"/>
      <w:marBottom w:val="0"/>
      <w:divBdr>
        <w:top w:val="none" w:sz="0" w:space="0" w:color="auto"/>
        <w:left w:val="none" w:sz="0" w:space="0" w:color="auto"/>
        <w:bottom w:val="none" w:sz="0" w:space="0" w:color="auto"/>
        <w:right w:val="none" w:sz="0" w:space="0" w:color="auto"/>
      </w:divBdr>
    </w:div>
    <w:div w:id="1845900724">
      <w:bodyDiv w:val="1"/>
      <w:marLeft w:val="0"/>
      <w:marRight w:val="0"/>
      <w:marTop w:val="0"/>
      <w:marBottom w:val="0"/>
      <w:divBdr>
        <w:top w:val="none" w:sz="0" w:space="0" w:color="auto"/>
        <w:left w:val="none" w:sz="0" w:space="0" w:color="auto"/>
        <w:bottom w:val="none" w:sz="0" w:space="0" w:color="auto"/>
        <w:right w:val="none" w:sz="0" w:space="0" w:color="auto"/>
      </w:divBdr>
    </w:div>
    <w:div w:id="1848013196">
      <w:bodyDiv w:val="1"/>
      <w:marLeft w:val="0"/>
      <w:marRight w:val="0"/>
      <w:marTop w:val="0"/>
      <w:marBottom w:val="0"/>
      <w:divBdr>
        <w:top w:val="none" w:sz="0" w:space="0" w:color="auto"/>
        <w:left w:val="none" w:sz="0" w:space="0" w:color="auto"/>
        <w:bottom w:val="none" w:sz="0" w:space="0" w:color="auto"/>
        <w:right w:val="none" w:sz="0" w:space="0" w:color="auto"/>
      </w:divBdr>
    </w:div>
    <w:div w:id="1848447994">
      <w:bodyDiv w:val="1"/>
      <w:marLeft w:val="0"/>
      <w:marRight w:val="0"/>
      <w:marTop w:val="0"/>
      <w:marBottom w:val="0"/>
      <w:divBdr>
        <w:top w:val="none" w:sz="0" w:space="0" w:color="auto"/>
        <w:left w:val="none" w:sz="0" w:space="0" w:color="auto"/>
        <w:bottom w:val="none" w:sz="0" w:space="0" w:color="auto"/>
        <w:right w:val="none" w:sz="0" w:space="0" w:color="auto"/>
      </w:divBdr>
    </w:div>
    <w:div w:id="1857964358">
      <w:bodyDiv w:val="1"/>
      <w:marLeft w:val="0"/>
      <w:marRight w:val="0"/>
      <w:marTop w:val="0"/>
      <w:marBottom w:val="0"/>
      <w:divBdr>
        <w:top w:val="none" w:sz="0" w:space="0" w:color="auto"/>
        <w:left w:val="none" w:sz="0" w:space="0" w:color="auto"/>
        <w:bottom w:val="none" w:sz="0" w:space="0" w:color="auto"/>
        <w:right w:val="none" w:sz="0" w:space="0" w:color="auto"/>
      </w:divBdr>
    </w:div>
    <w:div w:id="1864317101">
      <w:bodyDiv w:val="1"/>
      <w:marLeft w:val="0"/>
      <w:marRight w:val="0"/>
      <w:marTop w:val="0"/>
      <w:marBottom w:val="0"/>
      <w:divBdr>
        <w:top w:val="none" w:sz="0" w:space="0" w:color="auto"/>
        <w:left w:val="none" w:sz="0" w:space="0" w:color="auto"/>
        <w:bottom w:val="none" w:sz="0" w:space="0" w:color="auto"/>
        <w:right w:val="none" w:sz="0" w:space="0" w:color="auto"/>
      </w:divBdr>
    </w:div>
    <w:div w:id="1870533777">
      <w:bodyDiv w:val="1"/>
      <w:marLeft w:val="0"/>
      <w:marRight w:val="0"/>
      <w:marTop w:val="0"/>
      <w:marBottom w:val="0"/>
      <w:divBdr>
        <w:top w:val="none" w:sz="0" w:space="0" w:color="auto"/>
        <w:left w:val="none" w:sz="0" w:space="0" w:color="auto"/>
        <w:bottom w:val="none" w:sz="0" w:space="0" w:color="auto"/>
        <w:right w:val="none" w:sz="0" w:space="0" w:color="auto"/>
      </w:divBdr>
    </w:div>
    <w:div w:id="1879973300">
      <w:bodyDiv w:val="1"/>
      <w:marLeft w:val="0"/>
      <w:marRight w:val="0"/>
      <w:marTop w:val="0"/>
      <w:marBottom w:val="0"/>
      <w:divBdr>
        <w:top w:val="none" w:sz="0" w:space="0" w:color="auto"/>
        <w:left w:val="none" w:sz="0" w:space="0" w:color="auto"/>
        <w:bottom w:val="none" w:sz="0" w:space="0" w:color="auto"/>
        <w:right w:val="none" w:sz="0" w:space="0" w:color="auto"/>
      </w:divBdr>
    </w:div>
    <w:div w:id="1882472505">
      <w:bodyDiv w:val="1"/>
      <w:marLeft w:val="0"/>
      <w:marRight w:val="0"/>
      <w:marTop w:val="0"/>
      <w:marBottom w:val="0"/>
      <w:divBdr>
        <w:top w:val="none" w:sz="0" w:space="0" w:color="auto"/>
        <w:left w:val="none" w:sz="0" w:space="0" w:color="auto"/>
        <w:bottom w:val="none" w:sz="0" w:space="0" w:color="auto"/>
        <w:right w:val="none" w:sz="0" w:space="0" w:color="auto"/>
      </w:divBdr>
    </w:div>
    <w:div w:id="1887639151">
      <w:bodyDiv w:val="1"/>
      <w:marLeft w:val="0"/>
      <w:marRight w:val="0"/>
      <w:marTop w:val="0"/>
      <w:marBottom w:val="0"/>
      <w:divBdr>
        <w:top w:val="none" w:sz="0" w:space="0" w:color="auto"/>
        <w:left w:val="none" w:sz="0" w:space="0" w:color="auto"/>
        <w:bottom w:val="none" w:sz="0" w:space="0" w:color="auto"/>
        <w:right w:val="none" w:sz="0" w:space="0" w:color="auto"/>
      </w:divBdr>
    </w:div>
    <w:div w:id="1888879378">
      <w:bodyDiv w:val="1"/>
      <w:marLeft w:val="0"/>
      <w:marRight w:val="0"/>
      <w:marTop w:val="0"/>
      <w:marBottom w:val="0"/>
      <w:divBdr>
        <w:top w:val="none" w:sz="0" w:space="0" w:color="auto"/>
        <w:left w:val="none" w:sz="0" w:space="0" w:color="auto"/>
        <w:bottom w:val="none" w:sz="0" w:space="0" w:color="auto"/>
        <w:right w:val="none" w:sz="0" w:space="0" w:color="auto"/>
      </w:divBdr>
    </w:div>
    <w:div w:id="1905097539">
      <w:bodyDiv w:val="1"/>
      <w:marLeft w:val="0"/>
      <w:marRight w:val="0"/>
      <w:marTop w:val="0"/>
      <w:marBottom w:val="0"/>
      <w:divBdr>
        <w:top w:val="none" w:sz="0" w:space="0" w:color="auto"/>
        <w:left w:val="none" w:sz="0" w:space="0" w:color="auto"/>
        <w:bottom w:val="none" w:sz="0" w:space="0" w:color="auto"/>
        <w:right w:val="none" w:sz="0" w:space="0" w:color="auto"/>
      </w:divBdr>
    </w:div>
    <w:div w:id="1918588351">
      <w:bodyDiv w:val="1"/>
      <w:marLeft w:val="0"/>
      <w:marRight w:val="0"/>
      <w:marTop w:val="0"/>
      <w:marBottom w:val="0"/>
      <w:divBdr>
        <w:top w:val="none" w:sz="0" w:space="0" w:color="auto"/>
        <w:left w:val="none" w:sz="0" w:space="0" w:color="auto"/>
        <w:bottom w:val="none" w:sz="0" w:space="0" w:color="auto"/>
        <w:right w:val="none" w:sz="0" w:space="0" w:color="auto"/>
      </w:divBdr>
    </w:div>
    <w:div w:id="1931766766">
      <w:bodyDiv w:val="1"/>
      <w:marLeft w:val="0"/>
      <w:marRight w:val="0"/>
      <w:marTop w:val="0"/>
      <w:marBottom w:val="0"/>
      <w:divBdr>
        <w:top w:val="none" w:sz="0" w:space="0" w:color="auto"/>
        <w:left w:val="none" w:sz="0" w:space="0" w:color="auto"/>
        <w:bottom w:val="none" w:sz="0" w:space="0" w:color="auto"/>
        <w:right w:val="none" w:sz="0" w:space="0" w:color="auto"/>
      </w:divBdr>
    </w:div>
    <w:div w:id="1947685966">
      <w:bodyDiv w:val="1"/>
      <w:marLeft w:val="0"/>
      <w:marRight w:val="0"/>
      <w:marTop w:val="0"/>
      <w:marBottom w:val="0"/>
      <w:divBdr>
        <w:top w:val="none" w:sz="0" w:space="0" w:color="auto"/>
        <w:left w:val="none" w:sz="0" w:space="0" w:color="auto"/>
        <w:bottom w:val="none" w:sz="0" w:space="0" w:color="auto"/>
        <w:right w:val="none" w:sz="0" w:space="0" w:color="auto"/>
      </w:divBdr>
    </w:div>
    <w:div w:id="1948848336">
      <w:bodyDiv w:val="1"/>
      <w:marLeft w:val="0"/>
      <w:marRight w:val="0"/>
      <w:marTop w:val="0"/>
      <w:marBottom w:val="0"/>
      <w:divBdr>
        <w:top w:val="none" w:sz="0" w:space="0" w:color="auto"/>
        <w:left w:val="none" w:sz="0" w:space="0" w:color="auto"/>
        <w:bottom w:val="none" w:sz="0" w:space="0" w:color="auto"/>
        <w:right w:val="none" w:sz="0" w:space="0" w:color="auto"/>
      </w:divBdr>
    </w:div>
    <w:div w:id="1955868467">
      <w:bodyDiv w:val="1"/>
      <w:marLeft w:val="0"/>
      <w:marRight w:val="0"/>
      <w:marTop w:val="0"/>
      <w:marBottom w:val="0"/>
      <w:divBdr>
        <w:top w:val="none" w:sz="0" w:space="0" w:color="auto"/>
        <w:left w:val="none" w:sz="0" w:space="0" w:color="auto"/>
        <w:bottom w:val="none" w:sz="0" w:space="0" w:color="auto"/>
        <w:right w:val="none" w:sz="0" w:space="0" w:color="auto"/>
      </w:divBdr>
    </w:div>
    <w:div w:id="1964457025">
      <w:bodyDiv w:val="1"/>
      <w:marLeft w:val="0"/>
      <w:marRight w:val="0"/>
      <w:marTop w:val="0"/>
      <w:marBottom w:val="0"/>
      <w:divBdr>
        <w:top w:val="none" w:sz="0" w:space="0" w:color="auto"/>
        <w:left w:val="none" w:sz="0" w:space="0" w:color="auto"/>
        <w:bottom w:val="none" w:sz="0" w:space="0" w:color="auto"/>
        <w:right w:val="none" w:sz="0" w:space="0" w:color="auto"/>
      </w:divBdr>
    </w:div>
    <w:div w:id="1966889380">
      <w:bodyDiv w:val="1"/>
      <w:marLeft w:val="0"/>
      <w:marRight w:val="0"/>
      <w:marTop w:val="0"/>
      <w:marBottom w:val="0"/>
      <w:divBdr>
        <w:top w:val="none" w:sz="0" w:space="0" w:color="auto"/>
        <w:left w:val="none" w:sz="0" w:space="0" w:color="auto"/>
        <w:bottom w:val="none" w:sz="0" w:space="0" w:color="auto"/>
        <w:right w:val="none" w:sz="0" w:space="0" w:color="auto"/>
      </w:divBdr>
    </w:div>
    <w:div w:id="1967081889">
      <w:bodyDiv w:val="1"/>
      <w:marLeft w:val="0"/>
      <w:marRight w:val="0"/>
      <w:marTop w:val="0"/>
      <w:marBottom w:val="0"/>
      <w:divBdr>
        <w:top w:val="none" w:sz="0" w:space="0" w:color="auto"/>
        <w:left w:val="none" w:sz="0" w:space="0" w:color="auto"/>
        <w:bottom w:val="none" w:sz="0" w:space="0" w:color="auto"/>
        <w:right w:val="none" w:sz="0" w:space="0" w:color="auto"/>
      </w:divBdr>
    </w:div>
    <w:div w:id="1969507644">
      <w:bodyDiv w:val="1"/>
      <w:marLeft w:val="0"/>
      <w:marRight w:val="0"/>
      <w:marTop w:val="0"/>
      <w:marBottom w:val="0"/>
      <w:divBdr>
        <w:top w:val="none" w:sz="0" w:space="0" w:color="auto"/>
        <w:left w:val="none" w:sz="0" w:space="0" w:color="auto"/>
        <w:bottom w:val="none" w:sz="0" w:space="0" w:color="auto"/>
        <w:right w:val="none" w:sz="0" w:space="0" w:color="auto"/>
      </w:divBdr>
      <w:divsChild>
        <w:div w:id="728647308">
          <w:marLeft w:val="0"/>
          <w:marRight w:val="0"/>
          <w:marTop w:val="0"/>
          <w:marBottom w:val="0"/>
          <w:divBdr>
            <w:top w:val="none" w:sz="0" w:space="0" w:color="auto"/>
            <w:left w:val="none" w:sz="0" w:space="0" w:color="auto"/>
            <w:bottom w:val="none" w:sz="0" w:space="0" w:color="auto"/>
            <w:right w:val="none" w:sz="0" w:space="0" w:color="auto"/>
          </w:divBdr>
        </w:div>
        <w:div w:id="1583680123">
          <w:marLeft w:val="0"/>
          <w:marRight w:val="0"/>
          <w:marTop w:val="0"/>
          <w:marBottom w:val="0"/>
          <w:divBdr>
            <w:top w:val="none" w:sz="0" w:space="0" w:color="auto"/>
            <w:left w:val="none" w:sz="0" w:space="0" w:color="auto"/>
            <w:bottom w:val="none" w:sz="0" w:space="0" w:color="auto"/>
            <w:right w:val="none" w:sz="0" w:space="0" w:color="auto"/>
          </w:divBdr>
        </w:div>
      </w:divsChild>
    </w:div>
    <w:div w:id="1974602566">
      <w:bodyDiv w:val="1"/>
      <w:marLeft w:val="0"/>
      <w:marRight w:val="0"/>
      <w:marTop w:val="0"/>
      <w:marBottom w:val="0"/>
      <w:divBdr>
        <w:top w:val="none" w:sz="0" w:space="0" w:color="auto"/>
        <w:left w:val="none" w:sz="0" w:space="0" w:color="auto"/>
        <w:bottom w:val="none" w:sz="0" w:space="0" w:color="auto"/>
        <w:right w:val="none" w:sz="0" w:space="0" w:color="auto"/>
      </w:divBdr>
    </w:div>
    <w:div w:id="2000577906">
      <w:bodyDiv w:val="1"/>
      <w:marLeft w:val="0"/>
      <w:marRight w:val="0"/>
      <w:marTop w:val="0"/>
      <w:marBottom w:val="0"/>
      <w:divBdr>
        <w:top w:val="none" w:sz="0" w:space="0" w:color="auto"/>
        <w:left w:val="none" w:sz="0" w:space="0" w:color="auto"/>
        <w:bottom w:val="none" w:sz="0" w:space="0" w:color="auto"/>
        <w:right w:val="none" w:sz="0" w:space="0" w:color="auto"/>
      </w:divBdr>
    </w:div>
    <w:div w:id="2004579899">
      <w:bodyDiv w:val="1"/>
      <w:marLeft w:val="0"/>
      <w:marRight w:val="0"/>
      <w:marTop w:val="0"/>
      <w:marBottom w:val="0"/>
      <w:divBdr>
        <w:top w:val="none" w:sz="0" w:space="0" w:color="auto"/>
        <w:left w:val="none" w:sz="0" w:space="0" w:color="auto"/>
        <w:bottom w:val="none" w:sz="0" w:space="0" w:color="auto"/>
        <w:right w:val="none" w:sz="0" w:space="0" w:color="auto"/>
      </w:divBdr>
    </w:div>
    <w:div w:id="2009288035">
      <w:bodyDiv w:val="1"/>
      <w:marLeft w:val="0"/>
      <w:marRight w:val="0"/>
      <w:marTop w:val="0"/>
      <w:marBottom w:val="0"/>
      <w:divBdr>
        <w:top w:val="none" w:sz="0" w:space="0" w:color="auto"/>
        <w:left w:val="none" w:sz="0" w:space="0" w:color="auto"/>
        <w:bottom w:val="none" w:sz="0" w:space="0" w:color="auto"/>
        <w:right w:val="none" w:sz="0" w:space="0" w:color="auto"/>
      </w:divBdr>
    </w:div>
    <w:div w:id="2025861212">
      <w:bodyDiv w:val="1"/>
      <w:marLeft w:val="0"/>
      <w:marRight w:val="0"/>
      <w:marTop w:val="0"/>
      <w:marBottom w:val="0"/>
      <w:divBdr>
        <w:top w:val="none" w:sz="0" w:space="0" w:color="auto"/>
        <w:left w:val="none" w:sz="0" w:space="0" w:color="auto"/>
        <w:bottom w:val="none" w:sz="0" w:space="0" w:color="auto"/>
        <w:right w:val="none" w:sz="0" w:space="0" w:color="auto"/>
      </w:divBdr>
    </w:div>
    <w:div w:id="2030062374">
      <w:bodyDiv w:val="1"/>
      <w:marLeft w:val="0"/>
      <w:marRight w:val="0"/>
      <w:marTop w:val="0"/>
      <w:marBottom w:val="0"/>
      <w:divBdr>
        <w:top w:val="none" w:sz="0" w:space="0" w:color="auto"/>
        <w:left w:val="none" w:sz="0" w:space="0" w:color="auto"/>
        <w:bottom w:val="none" w:sz="0" w:space="0" w:color="auto"/>
        <w:right w:val="none" w:sz="0" w:space="0" w:color="auto"/>
      </w:divBdr>
    </w:div>
    <w:div w:id="2030375645">
      <w:bodyDiv w:val="1"/>
      <w:marLeft w:val="0"/>
      <w:marRight w:val="0"/>
      <w:marTop w:val="0"/>
      <w:marBottom w:val="0"/>
      <w:divBdr>
        <w:top w:val="none" w:sz="0" w:space="0" w:color="auto"/>
        <w:left w:val="none" w:sz="0" w:space="0" w:color="auto"/>
        <w:bottom w:val="none" w:sz="0" w:space="0" w:color="auto"/>
        <w:right w:val="none" w:sz="0" w:space="0" w:color="auto"/>
      </w:divBdr>
    </w:div>
    <w:div w:id="2031948323">
      <w:bodyDiv w:val="1"/>
      <w:marLeft w:val="0"/>
      <w:marRight w:val="0"/>
      <w:marTop w:val="0"/>
      <w:marBottom w:val="0"/>
      <w:divBdr>
        <w:top w:val="none" w:sz="0" w:space="0" w:color="auto"/>
        <w:left w:val="none" w:sz="0" w:space="0" w:color="auto"/>
        <w:bottom w:val="none" w:sz="0" w:space="0" w:color="auto"/>
        <w:right w:val="none" w:sz="0" w:space="0" w:color="auto"/>
      </w:divBdr>
    </w:div>
    <w:div w:id="2033412792">
      <w:bodyDiv w:val="1"/>
      <w:marLeft w:val="0"/>
      <w:marRight w:val="0"/>
      <w:marTop w:val="0"/>
      <w:marBottom w:val="0"/>
      <w:divBdr>
        <w:top w:val="none" w:sz="0" w:space="0" w:color="auto"/>
        <w:left w:val="none" w:sz="0" w:space="0" w:color="auto"/>
        <w:bottom w:val="none" w:sz="0" w:space="0" w:color="auto"/>
        <w:right w:val="none" w:sz="0" w:space="0" w:color="auto"/>
      </w:divBdr>
    </w:div>
    <w:div w:id="2039088440">
      <w:bodyDiv w:val="1"/>
      <w:marLeft w:val="0"/>
      <w:marRight w:val="0"/>
      <w:marTop w:val="0"/>
      <w:marBottom w:val="0"/>
      <w:divBdr>
        <w:top w:val="none" w:sz="0" w:space="0" w:color="auto"/>
        <w:left w:val="none" w:sz="0" w:space="0" w:color="auto"/>
        <w:bottom w:val="none" w:sz="0" w:space="0" w:color="auto"/>
        <w:right w:val="none" w:sz="0" w:space="0" w:color="auto"/>
      </w:divBdr>
    </w:div>
    <w:div w:id="2042196425">
      <w:bodyDiv w:val="1"/>
      <w:marLeft w:val="0"/>
      <w:marRight w:val="0"/>
      <w:marTop w:val="0"/>
      <w:marBottom w:val="0"/>
      <w:divBdr>
        <w:top w:val="none" w:sz="0" w:space="0" w:color="auto"/>
        <w:left w:val="none" w:sz="0" w:space="0" w:color="auto"/>
        <w:bottom w:val="none" w:sz="0" w:space="0" w:color="auto"/>
        <w:right w:val="none" w:sz="0" w:space="0" w:color="auto"/>
      </w:divBdr>
    </w:div>
    <w:div w:id="2056074789">
      <w:bodyDiv w:val="1"/>
      <w:marLeft w:val="0"/>
      <w:marRight w:val="0"/>
      <w:marTop w:val="0"/>
      <w:marBottom w:val="0"/>
      <w:divBdr>
        <w:top w:val="none" w:sz="0" w:space="0" w:color="auto"/>
        <w:left w:val="none" w:sz="0" w:space="0" w:color="auto"/>
        <w:bottom w:val="none" w:sz="0" w:space="0" w:color="auto"/>
        <w:right w:val="none" w:sz="0" w:space="0" w:color="auto"/>
      </w:divBdr>
    </w:div>
    <w:div w:id="2060591827">
      <w:bodyDiv w:val="1"/>
      <w:marLeft w:val="0"/>
      <w:marRight w:val="0"/>
      <w:marTop w:val="0"/>
      <w:marBottom w:val="0"/>
      <w:divBdr>
        <w:top w:val="none" w:sz="0" w:space="0" w:color="auto"/>
        <w:left w:val="none" w:sz="0" w:space="0" w:color="auto"/>
        <w:bottom w:val="none" w:sz="0" w:space="0" w:color="auto"/>
        <w:right w:val="none" w:sz="0" w:space="0" w:color="auto"/>
      </w:divBdr>
    </w:div>
    <w:div w:id="2064793724">
      <w:bodyDiv w:val="1"/>
      <w:marLeft w:val="0"/>
      <w:marRight w:val="0"/>
      <w:marTop w:val="0"/>
      <w:marBottom w:val="0"/>
      <w:divBdr>
        <w:top w:val="none" w:sz="0" w:space="0" w:color="auto"/>
        <w:left w:val="none" w:sz="0" w:space="0" w:color="auto"/>
        <w:bottom w:val="none" w:sz="0" w:space="0" w:color="auto"/>
        <w:right w:val="none" w:sz="0" w:space="0" w:color="auto"/>
      </w:divBdr>
    </w:div>
    <w:div w:id="2077892544">
      <w:bodyDiv w:val="1"/>
      <w:marLeft w:val="0"/>
      <w:marRight w:val="0"/>
      <w:marTop w:val="0"/>
      <w:marBottom w:val="0"/>
      <w:divBdr>
        <w:top w:val="none" w:sz="0" w:space="0" w:color="auto"/>
        <w:left w:val="none" w:sz="0" w:space="0" w:color="auto"/>
        <w:bottom w:val="none" w:sz="0" w:space="0" w:color="auto"/>
        <w:right w:val="none" w:sz="0" w:space="0" w:color="auto"/>
      </w:divBdr>
    </w:div>
    <w:div w:id="2089114416">
      <w:bodyDiv w:val="1"/>
      <w:marLeft w:val="0"/>
      <w:marRight w:val="0"/>
      <w:marTop w:val="0"/>
      <w:marBottom w:val="0"/>
      <w:divBdr>
        <w:top w:val="none" w:sz="0" w:space="0" w:color="auto"/>
        <w:left w:val="none" w:sz="0" w:space="0" w:color="auto"/>
        <w:bottom w:val="none" w:sz="0" w:space="0" w:color="auto"/>
        <w:right w:val="none" w:sz="0" w:space="0" w:color="auto"/>
      </w:divBdr>
    </w:div>
    <w:div w:id="2091610537">
      <w:bodyDiv w:val="1"/>
      <w:marLeft w:val="0"/>
      <w:marRight w:val="0"/>
      <w:marTop w:val="0"/>
      <w:marBottom w:val="0"/>
      <w:divBdr>
        <w:top w:val="none" w:sz="0" w:space="0" w:color="auto"/>
        <w:left w:val="none" w:sz="0" w:space="0" w:color="auto"/>
        <w:bottom w:val="none" w:sz="0" w:space="0" w:color="auto"/>
        <w:right w:val="none" w:sz="0" w:space="0" w:color="auto"/>
      </w:divBdr>
    </w:div>
    <w:div w:id="2100637248">
      <w:bodyDiv w:val="1"/>
      <w:marLeft w:val="0"/>
      <w:marRight w:val="0"/>
      <w:marTop w:val="0"/>
      <w:marBottom w:val="0"/>
      <w:divBdr>
        <w:top w:val="none" w:sz="0" w:space="0" w:color="auto"/>
        <w:left w:val="none" w:sz="0" w:space="0" w:color="auto"/>
        <w:bottom w:val="none" w:sz="0" w:space="0" w:color="auto"/>
        <w:right w:val="none" w:sz="0" w:space="0" w:color="auto"/>
      </w:divBdr>
    </w:div>
    <w:div w:id="2134595889">
      <w:bodyDiv w:val="1"/>
      <w:marLeft w:val="0"/>
      <w:marRight w:val="0"/>
      <w:marTop w:val="0"/>
      <w:marBottom w:val="0"/>
      <w:divBdr>
        <w:top w:val="none" w:sz="0" w:space="0" w:color="auto"/>
        <w:left w:val="none" w:sz="0" w:space="0" w:color="auto"/>
        <w:bottom w:val="none" w:sz="0" w:space="0" w:color="auto"/>
        <w:right w:val="none" w:sz="0" w:space="0" w:color="auto"/>
      </w:divBdr>
    </w:div>
    <w:div w:id="214384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8F6C2-D29B-406A-92FF-679200FAA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82</Pages>
  <Words>27004</Words>
  <Characters>179066</Characters>
  <Application>Microsoft Office Word</Application>
  <DocSecurity>0</DocSecurity>
  <Lines>1492</Lines>
  <Paragraphs>411</Paragraphs>
  <ScaleCrop>false</ScaleCrop>
  <HeadingPairs>
    <vt:vector size="2" baseType="variant">
      <vt:variant>
        <vt:lpstr>Title</vt:lpstr>
      </vt:variant>
      <vt:variant>
        <vt:i4>1</vt:i4>
      </vt:variant>
    </vt:vector>
  </HeadingPairs>
  <TitlesOfParts>
    <vt:vector size="1" baseType="lpstr">
      <vt:lpstr>Notes to the Financial Statements</vt:lpstr>
    </vt:vector>
  </TitlesOfParts>
  <Company/>
  <LinksUpToDate>false</LinksUpToDate>
  <CharactersWithSpaces>205659</CharactersWithSpaces>
  <SharedDoc>false</SharedDoc>
  <HLinks>
    <vt:vector size="6" baseType="variant">
      <vt:variant>
        <vt:i4>2621499</vt:i4>
      </vt:variant>
      <vt:variant>
        <vt:i4>0</vt:i4>
      </vt:variant>
      <vt:variant>
        <vt:i4>0</vt:i4>
      </vt:variant>
      <vt:variant>
        <vt:i4>5</vt:i4>
      </vt:variant>
      <vt:variant>
        <vt:lpwstr>http://www.pitc.gov.ph/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subject/>
  <dc:creator>COA - Philippine Charity Sweepstakes Office</dc:creator>
  <cp:keywords/>
  <dc:description/>
  <cp:lastModifiedBy>Ben A. Lazo, Jr.</cp:lastModifiedBy>
  <cp:revision>56</cp:revision>
  <cp:lastPrinted>2022-07-15T07:43:00Z</cp:lastPrinted>
  <dcterms:created xsi:type="dcterms:W3CDTF">2022-07-07T12:26:00Z</dcterms:created>
  <dcterms:modified xsi:type="dcterms:W3CDTF">2022-07-21T01:41:00Z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1063426790</vt:i4>
  </property>
</Properties>
</file>